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EBF053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B56E0">
        <w:rPr>
          <w:rFonts w:ascii="Cambria" w:hAnsi="Cambria" w:cs="Arial"/>
          <w:bCs/>
          <w:sz w:val="22"/>
          <w:szCs w:val="22"/>
        </w:rPr>
        <w:t xml:space="preserve">Łosie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B56E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91DE5" w14:textId="77777777" w:rsidR="005066F0" w:rsidRDefault="005066F0">
      <w:r>
        <w:separator/>
      </w:r>
    </w:p>
  </w:endnote>
  <w:endnote w:type="continuationSeparator" w:id="0">
    <w:p w14:paraId="49FBF7A3" w14:textId="77777777" w:rsidR="005066F0" w:rsidRDefault="00506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265CB" w14:textId="77777777" w:rsidR="005066F0" w:rsidRDefault="005066F0">
      <w:r>
        <w:separator/>
      </w:r>
    </w:p>
  </w:footnote>
  <w:footnote w:type="continuationSeparator" w:id="0">
    <w:p w14:paraId="7C794085" w14:textId="77777777" w:rsidR="005066F0" w:rsidRDefault="00506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066F0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DF35AD"/>
    <w:rsid w:val="00E1689D"/>
    <w:rsid w:val="00E40C17"/>
    <w:rsid w:val="00E81D46"/>
    <w:rsid w:val="00E84F31"/>
    <w:rsid w:val="00EB56E0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Stachoń (Nadl. Łosie)</cp:lastModifiedBy>
  <cp:revision>3</cp:revision>
  <dcterms:created xsi:type="dcterms:W3CDTF">2024-11-07T08:49:00Z</dcterms:created>
  <dcterms:modified xsi:type="dcterms:W3CDTF">2024-11-07T08:50:00Z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