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421" w:rsidRDefault="00F90E40" w:rsidP="00342560">
      <w:pPr>
        <w:pStyle w:val="Teksttreci30"/>
        <w:shd w:val="clear" w:color="auto" w:fill="auto"/>
        <w:spacing w:after="0" w:line="240" w:lineRule="auto"/>
      </w:pPr>
      <w:r>
        <w:t>ISTOTNE POSTANOWIENIA UMOWY</w:t>
      </w:r>
    </w:p>
    <w:p w:rsidR="00342560" w:rsidRDefault="00342560" w:rsidP="00342560">
      <w:pPr>
        <w:pStyle w:val="Teksttreci30"/>
        <w:shd w:val="clear" w:color="auto" w:fill="auto"/>
        <w:spacing w:after="0" w:line="240" w:lineRule="auto"/>
      </w:pPr>
    </w:p>
    <w:p w:rsidR="00317BA8" w:rsidRDefault="00317BA8" w:rsidP="00317BA8">
      <w:pPr>
        <w:pStyle w:val="Teksttreci30"/>
        <w:shd w:val="clear" w:color="auto" w:fill="auto"/>
        <w:spacing w:after="0" w:line="240" w:lineRule="auto"/>
      </w:pPr>
      <w:r>
        <w:t>Umowa NR ………………</w:t>
      </w:r>
    </w:p>
    <w:p w:rsidR="00342560" w:rsidRDefault="00342560" w:rsidP="00317BA8">
      <w:pPr>
        <w:pStyle w:val="Teksttreci30"/>
        <w:shd w:val="clear" w:color="auto" w:fill="auto"/>
        <w:spacing w:after="0" w:line="240" w:lineRule="auto"/>
      </w:pPr>
    </w:p>
    <w:p w:rsidR="00664421" w:rsidRDefault="00101292" w:rsidP="00AE0212">
      <w:pPr>
        <w:pStyle w:val="Teksttreci20"/>
        <w:shd w:val="clear" w:color="auto" w:fill="auto"/>
        <w:tabs>
          <w:tab w:val="left" w:leader="dot" w:pos="3614"/>
        </w:tabs>
        <w:spacing w:before="0" w:after="0" w:line="240" w:lineRule="auto"/>
        <w:ind w:firstLine="0"/>
      </w:pPr>
      <w:r>
        <w:t>zawarta w Opolu</w:t>
      </w:r>
      <w:r w:rsidR="00F90E40">
        <w:t xml:space="preserve"> w dniu</w:t>
      </w:r>
      <w:r w:rsidR="00F90E40">
        <w:tab/>
        <w:t>roku pomiędzy:</w:t>
      </w:r>
    </w:p>
    <w:p w:rsidR="00101292" w:rsidRDefault="00101292" w:rsidP="00AE0212">
      <w:pPr>
        <w:pStyle w:val="Teksttreci20"/>
        <w:shd w:val="clear" w:color="auto" w:fill="auto"/>
        <w:spacing w:before="0" w:after="0" w:line="240" w:lineRule="auto"/>
        <w:ind w:firstLine="0"/>
      </w:pPr>
      <w:r>
        <w:rPr>
          <w:rStyle w:val="Teksttreci2Pogrubienie"/>
        </w:rPr>
        <w:t xml:space="preserve">„Zakład Komunalny” </w:t>
      </w:r>
      <w:r w:rsidRPr="00101292">
        <w:rPr>
          <w:rStyle w:val="Teksttreci2Pogrubienie"/>
          <w:b w:val="0"/>
        </w:rPr>
        <w:t>Spółka z ograniczoną odpowiedzi</w:t>
      </w:r>
      <w:r>
        <w:rPr>
          <w:rStyle w:val="Teksttreci2Pogrubienie"/>
          <w:b w:val="0"/>
        </w:rPr>
        <w:t>a</w:t>
      </w:r>
      <w:r w:rsidRPr="00101292">
        <w:rPr>
          <w:rStyle w:val="Teksttreci2Pogrubienie"/>
          <w:b w:val="0"/>
        </w:rPr>
        <w:t>lnością</w:t>
      </w:r>
      <w:r w:rsidR="00F90E40">
        <w:rPr>
          <w:rStyle w:val="Teksttreci2Pogrubienie"/>
        </w:rPr>
        <w:t xml:space="preserve"> </w:t>
      </w:r>
      <w:r w:rsidR="00F90E40">
        <w:t>z siedzibą</w:t>
      </w:r>
    </w:p>
    <w:p w:rsidR="00101292" w:rsidRDefault="00101292" w:rsidP="00AE0212">
      <w:pPr>
        <w:pStyle w:val="Teksttreci20"/>
        <w:shd w:val="clear" w:color="auto" w:fill="auto"/>
        <w:spacing w:before="0" w:after="0" w:line="240" w:lineRule="auto"/>
        <w:ind w:firstLine="0"/>
      </w:pPr>
      <w:r>
        <w:t>45-574 Opole,  ul. Podmiejska 69</w:t>
      </w:r>
    </w:p>
    <w:p w:rsidR="00101292" w:rsidRDefault="00101292" w:rsidP="00AE0212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9714C2">
        <w:rPr>
          <w:rFonts w:ascii="Times New Roman" w:eastAsia="Times New Roman" w:hAnsi="Times New Roman" w:cs="Times New Roman"/>
          <w:bCs/>
          <w:color w:val="auto"/>
          <w:lang w:bidi="ar-SA"/>
        </w:rPr>
        <w:t>wpisaną do Krajowego Rejestru Sądowego pod numerem KRS 0000042036;</w:t>
      </w:r>
    </w:p>
    <w:p w:rsidR="00101292" w:rsidRPr="00317BA8" w:rsidRDefault="00101292" w:rsidP="00AE0212">
      <w:pPr>
        <w:widowControl/>
        <w:jc w:val="both"/>
        <w:rPr>
          <w:rStyle w:val="Teksttreci2Pogrubienie"/>
          <w:rFonts w:eastAsia="Arial Unicode MS"/>
          <w:b w:val="0"/>
          <w:color w:val="auto"/>
          <w:lang w:bidi="ar-SA"/>
        </w:rPr>
      </w:pPr>
      <w:r w:rsidRPr="009714C2">
        <w:rPr>
          <w:rFonts w:ascii="Times New Roman" w:eastAsia="Times New Roman" w:hAnsi="Times New Roman" w:cs="Times New Roman"/>
          <w:bCs/>
          <w:color w:val="auto"/>
          <w:lang w:bidi="ar-SA"/>
        </w:rPr>
        <w:t>posiadającą kapita</w:t>
      </w:r>
      <w:r>
        <w:rPr>
          <w:rFonts w:ascii="Times New Roman" w:eastAsia="Times New Roman" w:hAnsi="Times New Roman" w:cs="Times New Roman"/>
          <w:bCs/>
          <w:color w:val="auto"/>
          <w:lang w:bidi="ar-SA"/>
        </w:rPr>
        <w:t>ł zakładowy w wysokości 73 291 800,00</w:t>
      </w:r>
      <w:r w:rsidR="00317BA8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zł,</w:t>
      </w:r>
    </w:p>
    <w:p w:rsidR="00101292" w:rsidRDefault="00F90E40" w:rsidP="00AE0212">
      <w:pPr>
        <w:pStyle w:val="Teksttreci20"/>
        <w:shd w:val="clear" w:color="auto" w:fill="auto"/>
        <w:spacing w:before="0" w:after="0" w:line="240" w:lineRule="auto"/>
        <w:ind w:firstLine="0"/>
      </w:pPr>
      <w:r>
        <w:t xml:space="preserve">NIP: </w:t>
      </w:r>
      <w:r w:rsidR="00101292" w:rsidRPr="00101292">
        <w:rPr>
          <w:rStyle w:val="Teksttreci2Pogrubienie"/>
          <w:b w:val="0"/>
        </w:rPr>
        <w:t>7541351921</w:t>
      </w:r>
      <w:r w:rsidR="00101292">
        <w:rPr>
          <w:rStyle w:val="Teksttreci2Pogrubienie"/>
        </w:rPr>
        <w:tab/>
      </w:r>
      <w:r>
        <w:t xml:space="preserve"> REGON:</w:t>
      </w:r>
      <w:r w:rsidR="00101292">
        <w:t xml:space="preserve">  531124805</w:t>
      </w:r>
    </w:p>
    <w:p w:rsidR="00101292" w:rsidRPr="009714C2" w:rsidRDefault="00101292" w:rsidP="00AE0212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9714C2">
        <w:rPr>
          <w:rFonts w:ascii="Times New Roman" w:eastAsia="Times New Roman" w:hAnsi="Times New Roman" w:cs="Times New Roman"/>
          <w:bCs/>
          <w:color w:val="auto"/>
          <w:lang w:bidi="ar-SA"/>
        </w:rPr>
        <w:t>którą reprezentuje, zgodnie z informacją z Centralnej Informacji Krajowego Rejestru Sądowego,</w:t>
      </w:r>
    </w:p>
    <w:p w:rsidR="00101292" w:rsidRPr="009714C2" w:rsidRDefault="00101292" w:rsidP="00AE0212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lang w:bidi="ar-SA"/>
        </w:rPr>
        <w:t>……………………… – ………. Zarządu uprawniony/a do jednoosobowej reprezentacji</w:t>
      </w:r>
    </w:p>
    <w:p w:rsidR="00101292" w:rsidRPr="00101292" w:rsidRDefault="00101292" w:rsidP="00AE0212">
      <w:pPr>
        <w:widowControl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9714C2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zwaną dalej </w:t>
      </w:r>
      <w:r w:rsidRPr="009714C2">
        <w:rPr>
          <w:rFonts w:ascii="Times New Roman" w:eastAsia="Times New Roman" w:hAnsi="Times New Roman" w:cs="Times New Roman"/>
          <w:b/>
          <w:bCs/>
          <w:i/>
          <w:color w:val="auto"/>
          <w:lang w:bidi="ar-SA"/>
        </w:rPr>
        <w:t>„Zamawiającym”</w:t>
      </w:r>
    </w:p>
    <w:p w:rsidR="00101292" w:rsidRPr="00342560" w:rsidRDefault="00F90E40" w:rsidP="00342560">
      <w:pPr>
        <w:pStyle w:val="Teksttreci20"/>
        <w:shd w:val="clear" w:color="auto" w:fill="auto"/>
        <w:spacing w:before="0" w:after="0" w:line="240" w:lineRule="auto"/>
        <w:ind w:firstLine="0"/>
        <w:rPr>
          <w:rStyle w:val="Teksttreci410ptBezkursywy"/>
          <w:i w:val="0"/>
          <w:iCs w:val="0"/>
          <w:sz w:val="24"/>
          <w:szCs w:val="24"/>
        </w:rPr>
      </w:pPr>
      <w:r>
        <w:t>a</w:t>
      </w:r>
    </w:p>
    <w:p w:rsidR="00664421" w:rsidRPr="00317BA8" w:rsidRDefault="00F90E40" w:rsidP="00AE0212">
      <w:pPr>
        <w:pStyle w:val="Teksttreci40"/>
        <w:shd w:val="clear" w:color="auto" w:fill="auto"/>
        <w:spacing w:before="0" w:after="0" w:line="240" w:lineRule="auto"/>
        <w:jc w:val="left"/>
        <w:rPr>
          <w:b/>
          <w:u w:val="single"/>
        </w:rPr>
      </w:pPr>
      <w:r w:rsidRPr="00317BA8">
        <w:rPr>
          <w:rStyle w:val="Teksttreci410ptBezkursywy"/>
          <w:b/>
          <w:u w:val="single"/>
        </w:rPr>
        <w:t xml:space="preserve">(w </w:t>
      </w:r>
      <w:r w:rsidR="00101292" w:rsidRPr="00317BA8">
        <w:rPr>
          <w:b/>
          <w:u w:val="single"/>
        </w:rPr>
        <w:t>przy</w:t>
      </w:r>
      <w:r w:rsidRPr="00317BA8">
        <w:rPr>
          <w:b/>
          <w:u w:val="single"/>
        </w:rPr>
        <w:t>padku spółek prawa handlowego)</w:t>
      </w:r>
    </w:p>
    <w:p w:rsidR="00664421" w:rsidRDefault="00317BA8" w:rsidP="00AE0212">
      <w:pPr>
        <w:pStyle w:val="Teksttreci50"/>
        <w:shd w:val="clear" w:color="auto" w:fill="auto"/>
        <w:tabs>
          <w:tab w:val="left" w:leader="dot" w:pos="4901"/>
          <w:tab w:val="left" w:leader="dot" w:pos="6239"/>
        </w:tabs>
        <w:spacing w:before="0"/>
        <w:ind w:firstLine="0"/>
      </w:pPr>
      <w:r>
        <w:t>……………………….</w:t>
      </w:r>
      <w:r w:rsidR="00F90E40">
        <w:t>zarejestrowanym w Sądzie Rejonowym w</w:t>
      </w:r>
      <w:r w:rsidR="00F90E40">
        <w:tab/>
        <w:t>, Wydział</w:t>
      </w:r>
      <w:r w:rsidR="00F90E40">
        <w:tab/>
      </w:r>
      <w:r>
        <w:t xml:space="preserve">….. </w:t>
      </w:r>
      <w:r w:rsidR="00F90E40">
        <w:t>Gospodarczy Krajowego Rejestru</w:t>
      </w:r>
      <w:r>
        <w:t xml:space="preserve"> </w:t>
      </w:r>
      <w:r w:rsidR="00F90E40">
        <w:t xml:space="preserve">Sądowego pod numerem KRS </w:t>
      </w:r>
      <w:r w:rsidR="00F90E40">
        <w:tab/>
        <w:t>,</w:t>
      </w:r>
      <w:r>
        <w:t xml:space="preserve"> kapitał zakładowy w wysokości ………</w:t>
      </w:r>
      <w:r w:rsidR="00F90E40">
        <w:t>(</w:t>
      </w:r>
      <w:r w:rsidR="00F90E40">
        <w:rPr>
          <w:rStyle w:val="Teksttreci59ptKursywa"/>
        </w:rPr>
        <w:t>dotyczy spółki</w:t>
      </w:r>
    </w:p>
    <w:p w:rsidR="00317BA8" w:rsidRDefault="00F90E40" w:rsidP="00AE0212">
      <w:pPr>
        <w:pStyle w:val="Teksttreci50"/>
        <w:shd w:val="clear" w:color="auto" w:fill="auto"/>
        <w:tabs>
          <w:tab w:val="left" w:leader="dot" w:pos="1487"/>
          <w:tab w:val="left" w:leader="dot" w:pos="3614"/>
        </w:tabs>
        <w:spacing w:before="0" w:after="120"/>
        <w:ind w:firstLine="0"/>
      </w:pPr>
      <w:r>
        <w:rPr>
          <w:rStyle w:val="Teksttreci59ptKursywa"/>
        </w:rPr>
        <w:t>z o.o. i spółki akcyjnej),</w:t>
      </w:r>
      <w:r>
        <w:rPr>
          <w:rStyle w:val="Teksttreci59pt"/>
        </w:rPr>
        <w:t xml:space="preserve"> </w:t>
      </w:r>
      <w:r>
        <w:t>opłacony w części/w całości (</w:t>
      </w:r>
      <w:r>
        <w:rPr>
          <w:rStyle w:val="Teksttreci59ptKursywa"/>
        </w:rPr>
        <w:t>dotyczy spółki akcyjnej),</w:t>
      </w:r>
      <w:r>
        <w:rPr>
          <w:rStyle w:val="Teksttreci59pt"/>
        </w:rPr>
        <w:t xml:space="preserve"> </w:t>
      </w:r>
      <w:r>
        <w:t xml:space="preserve">posiadającym REGON: </w:t>
      </w:r>
      <w:r w:rsidR="00317BA8">
        <w:t>…………………</w:t>
      </w:r>
      <w:r w:rsidR="00075079">
        <w:t xml:space="preserve"> </w:t>
      </w:r>
      <w:r w:rsidR="00AE0212">
        <w:t xml:space="preserve">          </w:t>
      </w:r>
      <w:r w:rsidR="00075079">
        <w:t xml:space="preserve">  </w:t>
      </w:r>
      <w:r>
        <w:t>i NIP:</w:t>
      </w:r>
      <w:r>
        <w:tab/>
        <w:t xml:space="preserve">, reprezentowanym przez: </w:t>
      </w:r>
    </w:p>
    <w:p w:rsidR="00317BA8" w:rsidRDefault="00317BA8" w:rsidP="00AE0212">
      <w:pPr>
        <w:pStyle w:val="Teksttreci50"/>
        <w:shd w:val="clear" w:color="auto" w:fill="auto"/>
        <w:tabs>
          <w:tab w:val="left" w:leader="dot" w:pos="1487"/>
          <w:tab w:val="left" w:leader="dot" w:pos="3614"/>
        </w:tabs>
        <w:spacing w:before="0" w:after="120"/>
        <w:ind w:firstLine="0"/>
      </w:pPr>
      <w:r>
        <w:t>………………………………….</w:t>
      </w:r>
    </w:p>
    <w:p w:rsidR="00664421" w:rsidRPr="00317BA8" w:rsidRDefault="00F90E40" w:rsidP="00AE0212">
      <w:pPr>
        <w:pStyle w:val="Teksttreci50"/>
        <w:shd w:val="clear" w:color="auto" w:fill="auto"/>
        <w:tabs>
          <w:tab w:val="left" w:leader="dot" w:pos="1487"/>
          <w:tab w:val="left" w:leader="dot" w:pos="3614"/>
        </w:tabs>
        <w:spacing w:before="0" w:after="120"/>
        <w:ind w:firstLine="0"/>
        <w:rPr>
          <w:b/>
          <w:u w:val="single"/>
        </w:rPr>
      </w:pPr>
      <w:r w:rsidRPr="00317BA8">
        <w:rPr>
          <w:b/>
          <w:u w:val="single"/>
        </w:rPr>
        <w:t xml:space="preserve">(w </w:t>
      </w:r>
      <w:r w:rsidRPr="00317BA8">
        <w:rPr>
          <w:rStyle w:val="Teksttreci4"/>
          <w:b/>
          <w:u w:val="single"/>
        </w:rPr>
        <w:t>przypadku osoby fizycznej prowadzącej działalność gospodarczą)</w:t>
      </w:r>
    </w:p>
    <w:p w:rsidR="00664421" w:rsidRDefault="00F90E40" w:rsidP="00AE0212">
      <w:pPr>
        <w:pStyle w:val="Teksttreci50"/>
        <w:shd w:val="clear" w:color="auto" w:fill="auto"/>
        <w:tabs>
          <w:tab w:val="left" w:leader="dot" w:pos="2421"/>
          <w:tab w:val="left" w:leader="dot" w:pos="8773"/>
        </w:tabs>
        <w:spacing w:before="0"/>
        <w:ind w:firstLine="0"/>
      </w:pPr>
      <w:r>
        <w:tab/>
        <w:t xml:space="preserve"> prowadzącym działalność gospodarczą pod nazwą </w:t>
      </w:r>
      <w:r>
        <w:tab/>
        <w:t xml:space="preserve"> na</w:t>
      </w:r>
    </w:p>
    <w:p w:rsidR="00664421" w:rsidRDefault="00F90E40" w:rsidP="00AE0212">
      <w:pPr>
        <w:pStyle w:val="Teksttreci50"/>
        <w:shd w:val="clear" w:color="auto" w:fill="auto"/>
        <w:spacing w:before="0"/>
        <w:ind w:firstLine="0"/>
      </w:pPr>
      <w:r>
        <w:t>podstawie wpisu do Centralnej Ewidencji i Informacji o Działalności Gospodarczej prowadzonej przez Ministra</w:t>
      </w:r>
    </w:p>
    <w:p w:rsidR="00664421" w:rsidRDefault="00F90E40" w:rsidP="00AE0212">
      <w:pPr>
        <w:pStyle w:val="Teksttreci50"/>
        <w:shd w:val="clear" w:color="auto" w:fill="auto"/>
        <w:tabs>
          <w:tab w:val="left" w:leader="dot" w:pos="6239"/>
        </w:tabs>
        <w:spacing w:before="0"/>
        <w:ind w:firstLine="0"/>
      </w:pPr>
      <w:r>
        <w:t>Gospodarki, zamieszkałym</w:t>
      </w:r>
      <w:r>
        <w:tab/>
        <w:t xml:space="preserve"> legitymującym się dowodem</w:t>
      </w:r>
    </w:p>
    <w:p w:rsidR="00664421" w:rsidRDefault="00F90E40" w:rsidP="00AE0212">
      <w:pPr>
        <w:pStyle w:val="Teksttreci50"/>
        <w:shd w:val="clear" w:color="auto" w:fill="auto"/>
        <w:tabs>
          <w:tab w:val="left" w:leader="dot" w:pos="4901"/>
          <w:tab w:val="left" w:leader="dot" w:pos="8496"/>
        </w:tabs>
        <w:spacing w:before="0" w:after="303"/>
        <w:ind w:firstLine="0"/>
      </w:pPr>
      <w:r>
        <w:t>osobistym (seria i numer)</w:t>
      </w:r>
      <w:r>
        <w:tab/>
        <w:t xml:space="preserve">, posiadającym REGON: </w:t>
      </w:r>
      <w:r>
        <w:tab/>
        <w:t xml:space="preserve"> i NIP:</w:t>
      </w:r>
    </w:p>
    <w:p w:rsidR="00664421" w:rsidRPr="00317BA8" w:rsidRDefault="00F90E40" w:rsidP="00AE0212">
      <w:pPr>
        <w:pStyle w:val="Teksttreci40"/>
        <w:shd w:val="clear" w:color="auto" w:fill="auto"/>
        <w:spacing w:before="0" w:after="20" w:line="180" w:lineRule="exact"/>
        <w:jc w:val="both"/>
        <w:rPr>
          <w:b/>
          <w:u w:val="single"/>
        </w:rPr>
      </w:pPr>
      <w:r w:rsidRPr="00317BA8">
        <w:rPr>
          <w:b/>
          <w:u w:val="single"/>
        </w:rPr>
        <w:t>(w przypadku spółki cywilnej )</w:t>
      </w:r>
    </w:p>
    <w:p w:rsidR="00664421" w:rsidRDefault="00F90E40" w:rsidP="00AE0212">
      <w:pPr>
        <w:pStyle w:val="Teksttreci50"/>
        <w:shd w:val="clear" w:color="auto" w:fill="auto"/>
        <w:tabs>
          <w:tab w:val="left" w:pos="630"/>
          <w:tab w:val="left" w:leader="dot" w:pos="2788"/>
        </w:tabs>
        <w:spacing w:before="0" w:line="256" w:lineRule="exact"/>
        <w:ind w:firstLine="0"/>
      </w:pPr>
      <w:r>
        <w:t>1.</w:t>
      </w:r>
      <w:r>
        <w:tab/>
      </w:r>
      <w:r>
        <w:tab/>
        <w:t xml:space="preserve"> prowadzącym działalność gospodarczą pod nazwą</w:t>
      </w:r>
      <w:r w:rsidR="00317BA8">
        <w:t xml:space="preserve"> ……………….</w:t>
      </w:r>
    </w:p>
    <w:p w:rsidR="00664421" w:rsidRDefault="00F90E40" w:rsidP="00AE0212">
      <w:pPr>
        <w:pStyle w:val="Teksttreci50"/>
        <w:shd w:val="clear" w:color="auto" w:fill="auto"/>
        <w:spacing w:before="0" w:after="63" w:line="263" w:lineRule="exact"/>
        <w:ind w:firstLine="0"/>
      </w:pPr>
      <w:r>
        <w:t>wpisanym do Centralnej Ewidencji i Informacji o Działalności Gospodarczej prowadzonej przez Ministra Gospodarki,</w:t>
      </w:r>
    </w:p>
    <w:p w:rsidR="00664421" w:rsidRDefault="00F90E40" w:rsidP="00AE0212">
      <w:pPr>
        <w:pStyle w:val="Teksttreci50"/>
        <w:shd w:val="clear" w:color="auto" w:fill="auto"/>
        <w:tabs>
          <w:tab w:val="left" w:leader="dot" w:pos="2421"/>
          <w:tab w:val="left" w:leader="dot" w:pos="9085"/>
        </w:tabs>
        <w:spacing w:before="0"/>
        <w:ind w:firstLine="0"/>
      </w:pPr>
      <w:r>
        <w:t>2</w:t>
      </w:r>
      <w:r>
        <w:tab/>
        <w:t xml:space="preserve"> prowadzącym działalność gospodarczą pod nazwą </w:t>
      </w:r>
      <w:r>
        <w:tab/>
      </w:r>
    </w:p>
    <w:p w:rsidR="00664421" w:rsidRDefault="00F90E40" w:rsidP="00AE0212">
      <w:pPr>
        <w:pStyle w:val="Teksttreci50"/>
        <w:shd w:val="clear" w:color="auto" w:fill="auto"/>
        <w:tabs>
          <w:tab w:val="left" w:leader="dot" w:pos="2788"/>
        </w:tabs>
        <w:spacing w:before="0"/>
        <w:ind w:firstLine="0"/>
      </w:pPr>
      <w:r>
        <w:t>wpisanym do Centralnej Ewidencji i Informacji o Działalności Gospodarczej</w:t>
      </w:r>
      <w:r w:rsidR="00317BA8">
        <w:t xml:space="preserve"> </w:t>
      </w:r>
      <w:r>
        <w:t>prowadzonej przez Ministra Gospodarki</w:t>
      </w:r>
      <w:r w:rsidR="00317BA8">
        <w:t xml:space="preserve"> </w:t>
      </w:r>
      <w:r>
        <w:t>prowadzącymi działalność gospodarczą w f</w:t>
      </w:r>
      <w:r w:rsidR="00317BA8">
        <w:t>ormie spółki cywilnej pod nazwą ………………….</w:t>
      </w:r>
    </w:p>
    <w:p w:rsidR="00317BA8" w:rsidRDefault="00F90E40" w:rsidP="00AE0212">
      <w:pPr>
        <w:pStyle w:val="Teksttreci50"/>
        <w:shd w:val="clear" w:color="auto" w:fill="auto"/>
        <w:tabs>
          <w:tab w:val="left" w:leader="dot" w:pos="4172"/>
          <w:tab w:val="left" w:leader="dot" w:pos="9085"/>
        </w:tabs>
        <w:spacing w:before="0" w:after="20" w:line="200" w:lineRule="exact"/>
        <w:ind w:firstLine="0"/>
      </w:pPr>
      <w:r>
        <w:t>posiadającym REGON</w:t>
      </w:r>
      <w:r>
        <w:tab/>
        <w:t>i NIP</w:t>
      </w:r>
      <w:r>
        <w:tab/>
        <w:t xml:space="preserve"> </w:t>
      </w:r>
    </w:p>
    <w:p w:rsidR="00317BA8" w:rsidRDefault="00317BA8" w:rsidP="00AE0212">
      <w:pPr>
        <w:pStyle w:val="Teksttreci50"/>
        <w:shd w:val="clear" w:color="auto" w:fill="auto"/>
        <w:tabs>
          <w:tab w:val="left" w:leader="dot" w:pos="4172"/>
          <w:tab w:val="left" w:leader="dot" w:pos="9085"/>
        </w:tabs>
        <w:spacing w:before="0" w:after="20" w:line="200" w:lineRule="exact"/>
        <w:ind w:firstLine="0"/>
      </w:pPr>
    </w:p>
    <w:p w:rsidR="00317BA8" w:rsidRPr="00C0453C" w:rsidRDefault="00C0453C" w:rsidP="00AE0212">
      <w:pPr>
        <w:pStyle w:val="Teksttreci50"/>
        <w:shd w:val="clear" w:color="auto" w:fill="auto"/>
        <w:tabs>
          <w:tab w:val="left" w:leader="dot" w:pos="4172"/>
          <w:tab w:val="left" w:leader="dot" w:pos="9085"/>
        </w:tabs>
        <w:spacing w:before="0" w:after="20" w:line="200" w:lineRule="exact"/>
        <w:ind w:firstLine="0"/>
        <w:rPr>
          <w:b/>
          <w:i/>
          <w:sz w:val="18"/>
          <w:szCs w:val="18"/>
          <w:u w:val="single"/>
        </w:rPr>
      </w:pPr>
      <w:r w:rsidRPr="00C0453C">
        <w:rPr>
          <w:b/>
          <w:i/>
          <w:sz w:val="18"/>
          <w:szCs w:val="18"/>
          <w:u w:val="single"/>
        </w:rPr>
        <w:t>(w przypadku wykonawców wspólnie ubiegających się o udzielenie zamówienia np.: konsorcjum)</w:t>
      </w:r>
    </w:p>
    <w:p w:rsidR="00664421" w:rsidRPr="00C0453C" w:rsidRDefault="00317BA8" w:rsidP="00AE0212">
      <w:pPr>
        <w:pStyle w:val="Teksttreci40"/>
        <w:shd w:val="clear" w:color="auto" w:fill="auto"/>
        <w:spacing w:before="0" w:after="17" w:line="180" w:lineRule="exact"/>
        <w:jc w:val="both"/>
        <w:rPr>
          <w:b/>
          <w:u w:val="single"/>
        </w:rPr>
      </w:pPr>
      <w:r w:rsidRPr="00C0453C">
        <w:rPr>
          <w:b/>
          <w:u w:val="single"/>
        </w:rPr>
        <w:t xml:space="preserve"> </w:t>
      </w:r>
      <w:r w:rsidR="00F90E40" w:rsidRPr="00C0453C">
        <w:rPr>
          <w:b/>
          <w:u w:val="single"/>
        </w:rPr>
        <w:t>(w przypadku spółki prawa handlowego)</w:t>
      </w:r>
    </w:p>
    <w:p w:rsidR="00664421" w:rsidRDefault="00F90E40" w:rsidP="00AE0212">
      <w:pPr>
        <w:pStyle w:val="Teksttreci50"/>
        <w:shd w:val="clear" w:color="auto" w:fill="auto"/>
        <w:tabs>
          <w:tab w:val="left" w:leader="dot" w:pos="7468"/>
        </w:tabs>
        <w:spacing w:before="0"/>
        <w:ind w:firstLine="0"/>
      </w:pPr>
      <w:r>
        <w:t>1</w:t>
      </w:r>
      <w:r>
        <w:tab/>
        <w:t xml:space="preserve"> zarejestrowanym</w:t>
      </w:r>
    </w:p>
    <w:p w:rsidR="00664421" w:rsidRDefault="00F90E40" w:rsidP="00AE0212">
      <w:pPr>
        <w:pStyle w:val="Teksttreci50"/>
        <w:shd w:val="clear" w:color="auto" w:fill="auto"/>
        <w:tabs>
          <w:tab w:val="left" w:leader="dot" w:pos="3614"/>
          <w:tab w:val="left" w:leader="dot" w:pos="5456"/>
        </w:tabs>
        <w:spacing w:before="0"/>
        <w:ind w:firstLine="0"/>
      </w:pPr>
      <w:r>
        <w:t>w Sądzie Rejonowym w</w:t>
      </w:r>
      <w:r>
        <w:tab/>
        <w:t>, Wydział</w:t>
      </w:r>
      <w:r>
        <w:tab/>
        <w:t>Gospodarczy Krajowego Rejestru Sądowego</w:t>
      </w:r>
    </w:p>
    <w:p w:rsidR="00317BA8" w:rsidRDefault="00F90E40" w:rsidP="007D4272">
      <w:pPr>
        <w:pStyle w:val="Teksttreci50"/>
        <w:shd w:val="clear" w:color="auto" w:fill="auto"/>
        <w:tabs>
          <w:tab w:val="left" w:leader="dot" w:pos="3161"/>
          <w:tab w:val="left" w:leader="dot" w:pos="7222"/>
        </w:tabs>
        <w:spacing w:before="0"/>
        <w:ind w:firstLine="0"/>
      </w:pPr>
      <w:r>
        <w:t>pod numerem KRS</w:t>
      </w:r>
      <w:r>
        <w:tab/>
        <w:t xml:space="preserve">, kapitał zakładowy w wysokości </w:t>
      </w:r>
      <w:r>
        <w:tab/>
      </w:r>
      <w:r>
        <w:rPr>
          <w:rStyle w:val="Teksttreci59ptKursywa"/>
        </w:rPr>
        <w:t>(dotyczy spółki z o.o.</w:t>
      </w:r>
      <w:r w:rsidR="007D4272">
        <w:rPr>
          <w:rStyle w:val="Teksttreci59ptKursywa"/>
        </w:rPr>
        <w:t xml:space="preserve">              </w:t>
      </w:r>
      <w:r>
        <w:rPr>
          <w:rStyle w:val="Teksttreci59ptKursywa"/>
        </w:rPr>
        <w:t>i</w:t>
      </w:r>
      <w:r w:rsidR="007D4272">
        <w:t xml:space="preserve"> </w:t>
      </w:r>
      <w:r>
        <w:rPr>
          <w:rStyle w:val="Teksttreci59ptKursywa"/>
        </w:rPr>
        <w:t>spółki akcyjnej),</w:t>
      </w:r>
      <w:r>
        <w:rPr>
          <w:rStyle w:val="Teksttreci59pt"/>
        </w:rPr>
        <w:t xml:space="preserve"> </w:t>
      </w:r>
      <w:r>
        <w:t xml:space="preserve">opłacony w całości/w części </w:t>
      </w:r>
      <w:r>
        <w:rPr>
          <w:rStyle w:val="Teksttreci59ptKursywa"/>
        </w:rPr>
        <w:t>(dotyczy spółki akcyjnej),</w:t>
      </w:r>
      <w:r>
        <w:rPr>
          <w:rStyle w:val="Teksttreci59pt"/>
        </w:rPr>
        <w:t xml:space="preserve"> </w:t>
      </w:r>
      <w:r>
        <w:t xml:space="preserve">posiadającym REGON: </w:t>
      </w:r>
      <w:r w:rsidR="007D4272">
        <w:t xml:space="preserve">….. </w:t>
      </w:r>
      <w:r>
        <w:t>i NIP:</w:t>
      </w:r>
      <w:r w:rsidR="00C0453C">
        <w:t>…….</w:t>
      </w:r>
      <w:r>
        <w:t>, reprezentowanym przez:</w:t>
      </w:r>
      <w:r w:rsidR="00317BA8">
        <w:t>………..</w:t>
      </w:r>
    </w:p>
    <w:p w:rsidR="00664421" w:rsidRDefault="00F90E40" w:rsidP="00AE0212">
      <w:pPr>
        <w:pStyle w:val="Teksttreci50"/>
        <w:shd w:val="clear" w:color="auto" w:fill="auto"/>
        <w:tabs>
          <w:tab w:val="left" w:leader="dot" w:pos="1487"/>
          <w:tab w:val="left" w:leader="dot" w:pos="3614"/>
        </w:tabs>
        <w:spacing w:before="0"/>
        <w:ind w:firstLine="0"/>
      </w:pPr>
      <w:r>
        <w:t xml:space="preserve"> lub </w:t>
      </w:r>
      <w:r w:rsidR="00C0453C">
        <w:t xml:space="preserve">  </w:t>
      </w:r>
      <w:r w:rsidRPr="00317BA8">
        <w:rPr>
          <w:rStyle w:val="Teksttreci4"/>
          <w:b/>
          <w:u w:val="single"/>
        </w:rPr>
        <w:t>(w przypadku osoby fizycznej prowadzącej działalność gospodarczą)</w:t>
      </w:r>
    </w:p>
    <w:p w:rsidR="00317BA8" w:rsidRDefault="00F90E40" w:rsidP="00AE0212">
      <w:pPr>
        <w:pStyle w:val="Teksttreci50"/>
        <w:shd w:val="clear" w:color="auto" w:fill="auto"/>
        <w:tabs>
          <w:tab w:val="left" w:pos="698"/>
          <w:tab w:val="left" w:leader="dot" w:pos="3409"/>
        </w:tabs>
        <w:spacing w:before="0"/>
        <w:ind w:firstLine="0"/>
      </w:pPr>
      <w:r>
        <w:t xml:space="preserve"> </w:t>
      </w:r>
      <w:r w:rsidR="00C0453C">
        <w:t>…………………..</w:t>
      </w:r>
      <w:r>
        <w:t>prowadzącym działalność gospodarczą pod nazwą</w:t>
      </w:r>
      <w:r w:rsidR="00C0453C">
        <w:t xml:space="preserve"> …………………………..</w:t>
      </w:r>
    </w:p>
    <w:p w:rsidR="00664421" w:rsidRDefault="00F90E40" w:rsidP="00AE0212">
      <w:pPr>
        <w:pStyle w:val="Teksttreci50"/>
        <w:shd w:val="clear" w:color="auto" w:fill="auto"/>
        <w:tabs>
          <w:tab w:val="left" w:leader="dot" w:pos="3863"/>
          <w:tab w:val="left" w:leader="dot" w:pos="4056"/>
        </w:tabs>
        <w:spacing w:before="0"/>
        <w:ind w:firstLine="0"/>
      </w:pPr>
      <w:r>
        <w:t>wpisanym do Centralnej Ewidencji i Informacji o Działalności</w:t>
      </w:r>
      <w:r w:rsidR="00C0453C">
        <w:t xml:space="preserve"> </w:t>
      </w:r>
      <w:r>
        <w:t xml:space="preserve">Gospodarczej prowadzonej przez Ministra Gospodarki, posiadającym REGON: </w:t>
      </w:r>
      <w:r>
        <w:tab/>
        <w:t xml:space="preserve"> i NIP:</w:t>
      </w:r>
      <w:r w:rsidR="00C0453C">
        <w:t xml:space="preserve"> …………………….</w:t>
      </w:r>
    </w:p>
    <w:p w:rsidR="00664421" w:rsidRDefault="00F90E40" w:rsidP="00AE0212">
      <w:pPr>
        <w:pStyle w:val="Teksttreci50"/>
        <w:shd w:val="clear" w:color="auto" w:fill="auto"/>
        <w:spacing w:before="0" w:line="263" w:lineRule="exact"/>
        <w:ind w:firstLine="0"/>
      </w:pPr>
      <w:r>
        <w:t xml:space="preserve">reprezentowanymi przez pełnomocnika do reprezentowania ich w postępowaniu o udzielenie zamówienia </w:t>
      </w:r>
      <w:r w:rsidR="007D4272">
        <w:t xml:space="preserve">                     </w:t>
      </w:r>
      <w:r>
        <w:t>i zawarcia umowy w sprawie zamówienia publicznego, na podstawie pełnomocnictwa nr</w:t>
      </w:r>
      <w:r w:rsidR="00C0453C">
        <w:t>…………</w:t>
      </w:r>
      <w:r>
        <w:t xml:space="preserve">... </w:t>
      </w:r>
      <w:r w:rsidR="007D4272">
        <w:t xml:space="preserve">                               </w:t>
      </w:r>
      <w:r>
        <w:t>z dnia:</w:t>
      </w:r>
      <w:r w:rsidR="00C0453C">
        <w:t>……………</w:t>
      </w:r>
    </w:p>
    <w:p w:rsidR="00664421" w:rsidRDefault="00C0453C" w:rsidP="00AE0212">
      <w:pPr>
        <w:pStyle w:val="Teksttreci50"/>
        <w:shd w:val="clear" w:color="auto" w:fill="auto"/>
        <w:tabs>
          <w:tab w:val="left" w:leader="dot" w:pos="5101"/>
        </w:tabs>
        <w:spacing w:before="0" w:line="356" w:lineRule="exact"/>
        <w:ind w:firstLine="0"/>
      </w:pPr>
      <w:r>
        <w:t xml:space="preserve">…………………………. </w:t>
      </w:r>
      <w:r w:rsidR="00F90E40">
        <w:t>(Lider Konsorcjum), reprezentowanego przez:</w:t>
      </w:r>
    </w:p>
    <w:p w:rsidR="00664421" w:rsidRPr="00AE0212" w:rsidRDefault="00F90E40" w:rsidP="00AE0212">
      <w:pPr>
        <w:pStyle w:val="Teksttreci20"/>
        <w:shd w:val="clear" w:color="auto" w:fill="auto"/>
        <w:tabs>
          <w:tab w:val="left" w:leader="dot" w:pos="4289"/>
        </w:tabs>
        <w:spacing w:before="0" w:after="0" w:line="356" w:lineRule="exact"/>
        <w:ind w:left="426" w:hanging="426"/>
        <w:rPr>
          <w:sz w:val="20"/>
          <w:szCs w:val="20"/>
        </w:rPr>
      </w:pPr>
      <w:r w:rsidRPr="00AE0212">
        <w:rPr>
          <w:sz w:val="20"/>
          <w:szCs w:val="20"/>
        </w:rPr>
        <w:t xml:space="preserve">1) </w:t>
      </w:r>
      <w:r w:rsidRPr="00AE0212">
        <w:rPr>
          <w:sz w:val="20"/>
          <w:szCs w:val="20"/>
        </w:rPr>
        <w:tab/>
      </w:r>
      <w:r w:rsidR="00C0453C" w:rsidRPr="00AE0212">
        <w:rPr>
          <w:sz w:val="20"/>
          <w:szCs w:val="20"/>
        </w:rPr>
        <w:t>………………….</w:t>
      </w:r>
    </w:p>
    <w:p w:rsidR="00664421" w:rsidRPr="00AE0212" w:rsidRDefault="00C0453C" w:rsidP="00AE0212">
      <w:pPr>
        <w:pStyle w:val="Teksttreci60"/>
        <w:numPr>
          <w:ilvl w:val="0"/>
          <w:numId w:val="1"/>
        </w:numPr>
        <w:shd w:val="clear" w:color="auto" w:fill="auto"/>
        <w:tabs>
          <w:tab w:val="left" w:pos="898"/>
          <w:tab w:val="left" w:leader="dot" w:pos="4302"/>
        </w:tabs>
        <w:ind w:left="426" w:hanging="426"/>
        <w:rPr>
          <w:rFonts w:ascii="Times New Roman" w:hAnsi="Times New Roman" w:cs="Times New Roman"/>
          <w:sz w:val="20"/>
          <w:szCs w:val="20"/>
        </w:rPr>
      </w:pPr>
      <w:r w:rsidRPr="00AE0212">
        <w:rPr>
          <w:rFonts w:ascii="Times New Roman" w:hAnsi="Times New Roman" w:cs="Times New Roman"/>
          <w:sz w:val="20"/>
          <w:szCs w:val="20"/>
        </w:rPr>
        <w:t>……………………</w:t>
      </w:r>
    </w:p>
    <w:p w:rsidR="00E9070A" w:rsidRPr="007D4272" w:rsidRDefault="00F90E40" w:rsidP="00E9070A">
      <w:pPr>
        <w:pStyle w:val="Teksttreci50"/>
        <w:shd w:val="clear" w:color="auto" w:fill="auto"/>
        <w:spacing w:before="0" w:after="94" w:line="200" w:lineRule="exact"/>
        <w:ind w:left="426" w:hanging="426"/>
        <w:rPr>
          <w:b/>
          <w:bCs/>
        </w:rPr>
      </w:pPr>
      <w:r w:rsidRPr="00AE0212">
        <w:lastRenderedPageBreak/>
        <w:t xml:space="preserve">zwanym dalej </w:t>
      </w:r>
      <w:r w:rsidR="00C0453C" w:rsidRPr="00AE0212">
        <w:rPr>
          <w:rStyle w:val="Teksttreci5Pogrubienie"/>
        </w:rPr>
        <w:t>Wykonawcą</w:t>
      </w:r>
    </w:p>
    <w:p w:rsidR="00E9070A" w:rsidRDefault="00E9070A" w:rsidP="00342560">
      <w:pPr>
        <w:pStyle w:val="Teksttreci20"/>
        <w:shd w:val="clear" w:color="auto" w:fill="auto"/>
        <w:spacing w:before="0" w:after="0" w:line="240" w:lineRule="auto"/>
        <w:ind w:firstLine="0"/>
      </w:pPr>
    </w:p>
    <w:p w:rsidR="00664421" w:rsidRDefault="00F90E40" w:rsidP="00342560">
      <w:pPr>
        <w:pStyle w:val="Teksttreci20"/>
        <w:shd w:val="clear" w:color="auto" w:fill="auto"/>
        <w:spacing w:before="0" w:after="0" w:line="240" w:lineRule="auto"/>
        <w:ind w:firstLine="0"/>
      </w:pPr>
      <w:r>
        <w:t>W wyniku postępowania przeprowadzonego w t</w:t>
      </w:r>
      <w:r w:rsidR="0073591C">
        <w:t>rybie podstawowym bez negocjacji</w:t>
      </w:r>
      <w:r>
        <w:t xml:space="preserve">, zgodnie </w:t>
      </w:r>
      <w:r w:rsidR="0073591C">
        <w:t xml:space="preserve">                z ustawą z dnia 11 września 2019</w:t>
      </w:r>
      <w:r>
        <w:t xml:space="preserve"> r. Prawo zam</w:t>
      </w:r>
      <w:r w:rsidR="0073591C">
        <w:t xml:space="preserve">ówień publicznych (Dz. U. z 2022 r. poz. 1710 z </w:t>
      </w:r>
      <w:proofErr w:type="spellStart"/>
      <w:r w:rsidR="0073591C">
        <w:t>późn</w:t>
      </w:r>
      <w:proofErr w:type="spellEnd"/>
      <w:r w:rsidR="0073591C">
        <w:t>. zm.</w:t>
      </w:r>
      <w:r>
        <w:t xml:space="preserve">) zwaną dalej </w:t>
      </w:r>
      <w:proofErr w:type="spellStart"/>
      <w:r>
        <w:t>Pzp</w:t>
      </w:r>
      <w:proofErr w:type="spellEnd"/>
      <w:r>
        <w:t>, strony zawierają umowę o następującej treści:</w:t>
      </w:r>
    </w:p>
    <w:p w:rsidR="00F97F98" w:rsidRDefault="00F97F98" w:rsidP="00342560">
      <w:pPr>
        <w:pStyle w:val="Teksttreci20"/>
        <w:shd w:val="clear" w:color="auto" w:fill="auto"/>
        <w:spacing w:before="0" w:after="0" w:line="240" w:lineRule="auto"/>
        <w:ind w:firstLine="0"/>
      </w:pPr>
    </w:p>
    <w:p w:rsidR="00664421" w:rsidRPr="00342560" w:rsidRDefault="00F90E40" w:rsidP="00342560">
      <w:pPr>
        <w:pStyle w:val="Nagwek220"/>
        <w:keepNext/>
        <w:keepLines/>
        <w:shd w:val="clear" w:color="auto" w:fill="auto"/>
        <w:spacing w:before="0" w:after="0" w:line="240" w:lineRule="auto"/>
        <w:ind w:right="20"/>
        <w:rPr>
          <w:b/>
          <w:spacing w:val="0"/>
          <w:sz w:val="24"/>
          <w:szCs w:val="24"/>
        </w:rPr>
      </w:pPr>
      <w:bookmarkStart w:id="0" w:name="bookmark0"/>
      <w:r w:rsidRPr="00342560">
        <w:rPr>
          <w:b/>
          <w:spacing w:val="0"/>
          <w:sz w:val="24"/>
          <w:szCs w:val="24"/>
        </w:rPr>
        <w:t>§</w:t>
      </w:r>
      <w:r w:rsidR="00342560">
        <w:rPr>
          <w:b/>
          <w:spacing w:val="0"/>
          <w:sz w:val="24"/>
          <w:szCs w:val="24"/>
        </w:rPr>
        <w:t xml:space="preserve"> </w:t>
      </w:r>
      <w:r w:rsidRPr="00342560">
        <w:rPr>
          <w:b/>
          <w:spacing w:val="0"/>
          <w:sz w:val="24"/>
          <w:szCs w:val="24"/>
        </w:rPr>
        <w:t>1</w:t>
      </w:r>
      <w:bookmarkEnd w:id="0"/>
    </w:p>
    <w:p w:rsidR="00F97F98" w:rsidRPr="00342560" w:rsidRDefault="00360FB1" w:rsidP="00342560">
      <w:pPr>
        <w:pStyle w:val="Nagwek220"/>
        <w:keepNext/>
        <w:keepLines/>
        <w:shd w:val="clear" w:color="auto" w:fill="auto"/>
        <w:spacing w:before="0" w:after="0" w:line="240" w:lineRule="auto"/>
        <w:ind w:right="20"/>
        <w:rPr>
          <w:b/>
          <w:spacing w:val="0"/>
          <w:sz w:val="24"/>
          <w:szCs w:val="24"/>
        </w:rPr>
      </w:pPr>
      <w:r w:rsidRPr="00342560">
        <w:rPr>
          <w:b/>
          <w:spacing w:val="0"/>
          <w:sz w:val="24"/>
          <w:szCs w:val="24"/>
        </w:rPr>
        <w:t>Przedmiot umowy</w:t>
      </w:r>
    </w:p>
    <w:p w:rsidR="00360FB1" w:rsidRPr="00360FB1" w:rsidRDefault="00360FB1" w:rsidP="00342560">
      <w:pPr>
        <w:pStyle w:val="Nagwek220"/>
        <w:keepNext/>
        <w:keepLines/>
        <w:shd w:val="clear" w:color="auto" w:fill="auto"/>
        <w:spacing w:before="0" w:after="0" w:line="240" w:lineRule="auto"/>
        <w:ind w:right="20"/>
        <w:rPr>
          <w:b/>
          <w:spacing w:val="0"/>
          <w:sz w:val="24"/>
          <w:szCs w:val="24"/>
        </w:rPr>
      </w:pPr>
    </w:p>
    <w:p w:rsidR="001A2A64" w:rsidRDefault="00F90E40" w:rsidP="00342560">
      <w:pPr>
        <w:pStyle w:val="Teksttreci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>
        <w:t xml:space="preserve">Zamawiający zleca, a Wykonawca zgodnie z ofertą sporządzoną na podstawie </w:t>
      </w:r>
      <w:r w:rsidR="0064328B">
        <w:t xml:space="preserve">Specyfikacji Warunków Zamówienia oraz jej załączników, </w:t>
      </w:r>
      <w:r>
        <w:t>zobowiąz</w:t>
      </w:r>
      <w:r w:rsidR="001A2A64">
        <w:t xml:space="preserve">uje się do wykonania </w:t>
      </w:r>
      <w:bookmarkStart w:id="1" w:name="_Hlk125984421"/>
      <w:r w:rsidR="001A2A64">
        <w:t>usługi pn.:</w:t>
      </w:r>
    </w:p>
    <w:p w:rsidR="007D4272" w:rsidRDefault="007D4272" w:rsidP="007D4272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firstLine="0"/>
        <w:jc w:val="center"/>
        <w:rPr>
          <w:b/>
          <w:color w:val="0000CC"/>
        </w:rPr>
      </w:pPr>
      <w:r w:rsidRPr="007D4272">
        <w:rPr>
          <w:b/>
          <w:color w:val="0000CC"/>
        </w:rPr>
        <w:t xml:space="preserve">„Transfer środków pieniężnych </w:t>
      </w:r>
    </w:p>
    <w:p w:rsidR="007D4272" w:rsidRPr="007D4272" w:rsidRDefault="007D4272" w:rsidP="007D4272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firstLine="0"/>
        <w:jc w:val="center"/>
        <w:rPr>
          <w:b/>
        </w:rPr>
      </w:pPr>
      <w:r w:rsidRPr="007D4272">
        <w:rPr>
          <w:b/>
          <w:color w:val="0000CC"/>
        </w:rPr>
        <w:t>realizowanych w postaci wpłaty środków pieniężnych w formie zamkniętej”</w:t>
      </w:r>
    </w:p>
    <w:bookmarkEnd w:id="1"/>
    <w:p w:rsidR="0064328B" w:rsidRDefault="0064328B" w:rsidP="007D4272">
      <w:pPr>
        <w:pStyle w:val="Teksttreci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>
        <w:t>Przedmiotem umowy jest k</w:t>
      </w:r>
      <w:r w:rsidR="00F90E40">
        <w:t>ompleksowa obsł</w:t>
      </w:r>
      <w:r>
        <w:t>uga kolekcji środkó</w:t>
      </w:r>
      <w:r w:rsidR="00AA5D6C">
        <w:t>w pieniężnych</w:t>
      </w:r>
      <w:r>
        <w:t xml:space="preserve"> z:</w:t>
      </w:r>
    </w:p>
    <w:p w:rsidR="0064328B" w:rsidRDefault="0064328B" w:rsidP="00342560">
      <w:pPr>
        <w:pStyle w:val="Teksttreci20"/>
        <w:numPr>
          <w:ilvl w:val="0"/>
          <w:numId w:val="3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r>
        <w:t>parkometrów w Strefie Płatnego Parkowania w Opolu;</w:t>
      </w:r>
    </w:p>
    <w:p w:rsidR="0064328B" w:rsidRDefault="0064328B" w:rsidP="00342560">
      <w:pPr>
        <w:pStyle w:val="Teksttreci20"/>
        <w:numPr>
          <w:ilvl w:val="0"/>
          <w:numId w:val="3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r>
        <w:t xml:space="preserve">bileterek na parkingu </w:t>
      </w:r>
      <w:r w:rsidR="007D4272">
        <w:t xml:space="preserve">w </w:t>
      </w:r>
      <w:r>
        <w:t>Centrum Prze</w:t>
      </w:r>
      <w:r w:rsidR="007D4272">
        <w:t>siadkowym</w:t>
      </w:r>
      <w:r>
        <w:t xml:space="preserve"> przy ul. 1 Maja 4 w Opolu.</w:t>
      </w:r>
    </w:p>
    <w:p w:rsidR="0064328B" w:rsidRDefault="007F2E98" w:rsidP="00342560">
      <w:pPr>
        <w:pStyle w:val="Teksttreci20"/>
        <w:numPr>
          <w:ilvl w:val="0"/>
          <w:numId w:val="2"/>
        </w:numPr>
        <w:shd w:val="clear" w:color="auto" w:fill="auto"/>
        <w:spacing w:before="0" w:after="0" w:line="240" w:lineRule="auto"/>
        <w:ind w:left="426" w:hanging="425"/>
      </w:pPr>
      <w:r>
        <w:t>Zadania wynikające z obsługi kolekcji środków</w:t>
      </w:r>
      <w:r w:rsidR="00AA5D6C">
        <w:t xml:space="preserve"> pieniężnych</w:t>
      </w:r>
      <w:r>
        <w:t xml:space="preserve"> obejmują:</w:t>
      </w:r>
    </w:p>
    <w:p w:rsidR="002423D3" w:rsidRDefault="007F2E98" w:rsidP="00FC6B27">
      <w:pPr>
        <w:pStyle w:val="Teksttreci20"/>
        <w:numPr>
          <w:ilvl w:val="0"/>
          <w:numId w:val="9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r>
        <w:t>ochronę</w:t>
      </w:r>
      <w:r w:rsidR="002423D3">
        <w:t xml:space="preserve"> czynności wybierania</w:t>
      </w:r>
      <w:r w:rsidR="00D555CE">
        <w:t xml:space="preserve"> kaset wymiennych z gotówką</w:t>
      </w:r>
      <w:r w:rsidR="002423D3">
        <w:t>:</w:t>
      </w:r>
    </w:p>
    <w:p w:rsidR="002423D3" w:rsidRDefault="002423D3" w:rsidP="00FC6B27">
      <w:pPr>
        <w:pStyle w:val="Teksttreci20"/>
        <w:numPr>
          <w:ilvl w:val="0"/>
          <w:numId w:val="10"/>
        </w:numPr>
        <w:shd w:val="clear" w:color="auto" w:fill="auto"/>
        <w:tabs>
          <w:tab w:val="left" w:pos="1276"/>
        </w:tabs>
        <w:spacing w:before="0" w:after="0" w:line="240" w:lineRule="auto"/>
        <w:ind w:left="1276" w:hanging="425"/>
      </w:pPr>
      <w:r>
        <w:t xml:space="preserve">z </w:t>
      </w:r>
      <w:r w:rsidR="00F90E40">
        <w:t>parkometrów zamontowanych w Strefi</w:t>
      </w:r>
      <w:r w:rsidR="007F2E98">
        <w:t>e Płatnego Parkowania w Opolu</w:t>
      </w:r>
      <w:r>
        <w:t>;</w:t>
      </w:r>
    </w:p>
    <w:p w:rsidR="00664421" w:rsidRDefault="002423D3" w:rsidP="00FC6B27">
      <w:pPr>
        <w:pStyle w:val="Teksttreci20"/>
        <w:numPr>
          <w:ilvl w:val="0"/>
          <w:numId w:val="10"/>
        </w:numPr>
        <w:shd w:val="clear" w:color="auto" w:fill="auto"/>
        <w:tabs>
          <w:tab w:val="left" w:pos="1276"/>
        </w:tabs>
        <w:spacing w:before="0" w:after="0" w:line="240" w:lineRule="auto"/>
        <w:ind w:left="1276" w:hanging="425"/>
      </w:pPr>
      <w:r>
        <w:t xml:space="preserve">z bileterek zamontowanych na parkingu w Centrum Przesiadkowym w Opolu, </w:t>
      </w:r>
    </w:p>
    <w:p w:rsidR="00664421" w:rsidRDefault="00D555CE" w:rsidP="00FC6B27">
      <w:pPr>
        <w:pStyle w:val="Teksttreci20"/>
        <w:numPr>
          <w:ilvl w:val="0"/>
          <w:numId w:val="9"/>
        </w:numPr>
        <w:shd w:val="clear" w:color="auto" w:fill="auto"/>
        <w:tabs>
          <w:tab w:val="left" w:pos="852"/>
        </w:tabs>
        <w:spacing w:before="0" w:after="0" w:line="240" w:lineRule="auto"/>
        <w:ind w:left="851" w:hanging="425"/>
      </w:pPr>
      <w:r>
        <w:t>konwojowanie i transport gotówki do punktu jej przeliczenia</w:t>
      </w:r>
      <w:r w:rsidR="00F90E40">
        <w:t>;</w:t>
      </w:r>
    </w:p>
    <w:p w:rsidR="00704291" w:rsidRDefault="00704291" w:rsidP="00FC6B27">
      <w:pPr>
        <w:pStyle w:val="Teksttreci20"/>
        <w:numPr>
          <w:ilvl w:val="0"/>
          <w:numId w:val="9"/>
        </w:numPr>
        <w:shd w:val="clear" w:color="auto" w:fill="auto"/>
        <w:tabs>
          <w:tab w:val="left" w:pos="852"/>
        </w:tabs>
        <w:spacing w:before="0" w:after="0" w:line="240" w:lineRule="auto"/>
        <w:ind w:left="851" w:hanging="425"/>
      </w:pPr>
      <w:r>
        <w:t>instalowanie pustych skarbców po wyjęciu pełnych;</w:t>
      </w:r>
    </w:p>
    <w:p w:rsidR="00F97F98" w:rsidRDefault="00F90E40" w:rsidP="00FC6B27">
      <w:pPr>
        <w:pStyle w:val="Teksttreci20"/>
        <w:numPr>
          <w:ilvl w:val="0"/>
          <w:numId w:val="9"/>
        </w:numPr>
        <w:shd w:val="clear" w:color="auto" w:fill="auto"/>
        <w:tabs>
          <w:tab w:val="left" w:pos="852"/>
        </w:tabs>
        <w:spacing w:before="0" w:after="0" w:line="240" w:lineRule="auto"/>
        <w:ind w:left="851" w:hanging="425"/>
      </w:pPr>
      <w:r>
        <w:t>sortowa</w:t>
      </w:r>
      <w:r w:rsidR="00F97F98">
        <w:t>nie i przeliczanie gotówki</w:t>
      </w:r>
      <w:r>
        <w:t xml:space="preserve"> z kaset;</w:t>
      </w:r>
    </w:p>
    <w:p w:rsidR="00F97F98" w:rsidRDefault="00F97F98" w:rsidP="00FC6B27">
      <w:pPr>
        <w:pStyle w:val="Teksttreci20"/>
        <w:numPr>
          <w:ilvl w:val="0"/>
          <w:numId w:val="9"/>
        </w:numPr>
        <w:shd w:val="clear" w:color="auto" w:fill="auto"/>
        <w:tabs>
          <w:tab w:val="left" w:pos="852"/>
        </w:tabs>
        <w:spacing w:before="0" w:after="0" w:line="240" w:lineRule="auto"/>
        <w:ind w:left="851" w:hanging="425"/>
      </w:pPr>
      <w:r>
        <w:t xml:space="preserve">sporządzenie </w:t>
      </w:r>
      <w:r w:rsidRPr="000D1DBA">
        <w:t>protokołu różnic kwot faktycznych i deklarowanych</w:t>
      </w:r>
      <w:r>
        <w:t>;</w:t>
      </w:r>
    </w:p>
    <w:p w:rsidR="00664421" w:rsidRDefault="007D4272" w:rsidP="00FC6B27">
      <w:pPr>
        <w:pStyle w:val="Teksttreci20"/>
        <w:numPr>
          <w:ilvl w:val="0"/>
          <w:numId w:val="9"/>
        </w:numPr>
        <w:shd w:val="clear" w:color="auto" w:fill="auto"/>
        <w:tabs>
          <w:tab w:val="left" w:pos="852"/>
        </w:tabs>
        <w:spacing w:before="0" w:after="0" w:line="240" w:lineRule="auto"/>
        <w:ind w:left="851" w:hanging="425"/>
      </w:pPr>
      <w:r>
        <w:t>wpłaty</w:t>
      </w:r>
      <w:r w:rsidR="00F90E40">
        <w:t xml:space="preserve"> poso</w:t>
      </w:r>
      <w:r w:rsidR="00FF367F">
        <w:t>rtowa</w:t>
      </w:r>
      <w:r>
        <w:t>nych i przeliczonych środków pieniężnych</w:t>
      </w:r>
      <w:r w:rsidR="00F90E40">
        <w:t xml:space="preserve"> na rachunek bankowy Zamawiającego</w:t>
      </w:r>
      <w:r>
        <w:t xml:space="preserve"> </w:t>
      </w:r>
      <w:r w:rsidR="00F90E40">
        <w:t>z wyodrębnionego rachunku bankowego Wykonawcy.</w:t>
      </w:r>
    </w:p>
    <w:p w:rsidR="00AA5D6C" w:rsidRDefault="00AA5D6C" w:rsidP="00342560">
      <w:pPr>
        <w:pStyle w:val="Teksttreci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>
        <w:t>Transfery środków pieniężnych r</w:t>
      </w:r>
      <w:r w:rsidR="003B2FEE">
        <w:t>ealizowane będą w postaci wpłaty</w:t>
      </w:r>
      <w:r>
        <w:t xml:space="preserve"> środków pieniężnych                 w formie zamkniętej.</w:t>
      </w:r>
    </w:p>
    <w:p w:rsidR="000D7805" w:rsidRDefault="00AA5D6C" w:rsidP="00342560">
      <w:pPr>
        <w:pStyle w:val="Teksttreci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>
        <w:t xml:space="preserve">Sposób oraz szczegółowe zasady wykonywania Umowy i wzory dokumentów związanych  </w:t>
      </w:r>
      <w:r w:rsidR="00AE0212">
        <w:t xml:space="preserve">              </w:t>
      </w:r>
      <w:r>
        <w:t xml:space="preserve">   z wykonywaniem Umowy określają Załączniki </w:t>
      </w:r>
      <w:r w:rsidRPr="00FF5AE6">
        <w:t xml:space="preserve">nr </w:t>
      </w:r>
      <w:r w:rsidR="007D4272">
        <w:t xml:space="preserve">1-14 </w:t>
      </w:r>
      <w:r>
        <w:t>wymienione w niniejszej Umowie</w:t>
      </w:r>
      <w:r w:rsidR="00AE0212">
        <w:t xml:space="preserve">                   </w:t>
      </w:r>
      <w:r>
        <w:t xml:space="preserve"> i stanowiące jej integralne części.</w:t>
      </w:r>
    </w:p>
    <w:p w:rsidR="00385982" w:rsidRDefault="000D7805" w:rsidP="00342560">
      <w:pPr>
        <w:pStyle w:val="Teksttreci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>
        <w:t xml:space="preserve">Zamawiający zastrzega możliwość skorzystania z prawa opcji o którym mowa w art. 441 ustawy </w:t>
      </w:r>
      <w:proofErr w:type="spellStart"/>
      <w:r>
        <w:t>Pzp</w:t>
      </w:r>
      <w:proofErr w:type="spellEnd"/>
      <w:r>
        <w:t xml:space="preserve"> tj. zlecenia dodatkowych ilości rozładowań opisanych w SWZ oraz Opisie Przedmiotu Zamówienia, </w:t>
      </w:r>
      <w:r w:rsidR="00385982">
        <w:t>maksymalnie w ilościach</w:t>
      </w:r>
      <w:r>
        <w:t xml:space="preserve"> wskazanych</w:t>
      </w:r>
      <w:r w:rsidR="00385982">
        <w:t xml:space="preserve"> w tych dokumentach</w:t>
      </w:r>
      <w:r>
        <w:t xml:space="preserve">. Prawo opcji jest uprawnieniem Zamawiającego, z którego może, ale nie musi skorzystać </w:t>
      </w:r>
      <w:r w:rsidR="007D4272">
        <w:t xml:space="preserve">              </w:t>
      </w:r>
      <w:r>
        <w:t>w rama</w:t>
      </w:r>
      <w:r w:rsidR="00385982">
        <w:t>ch realizacji niniejszej Umowy.</w:t>
      </w:r>
    </w:p>
    <w:p w:rsidR="00385982" w:rsidRDefault="000D7805" w:rsidP="00342560">
      <w:pPr>
        <w:pStyle w:val="Teksttreci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>
        <w:t>Skorzystanie z prawa</w:t>
      </w:r>
      <w:r w:rsidR="007A4E48">
        <w:t xml:space="preserve"> opcji wskazanego powyżej </w:t>
      </w:r>
      <w:r>
        <w:t xml:space="preserve"> nie wymaga podpis</w:t>
      </w:r>
      <w:r w:rsidR="00A41792">
        <w:t>ania dodatkowej umowy ani aneksowania</w:t>
      </w:r>
      <w:r>
        <w:t xml:space="preserve"> obowiązującej. </w:t>
      </w:r>
    </w:p>
    <w:p w:rsidR="00385982" w:rsidRDefault="000D7805" w:rsidP="00342560">
      <w:pPr>
        <w:pStyle w:val="Teksttreci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>
        <w:t xml:space="preserve">Prawo opcji zakłada że: </w:t>
      </w:r>
    </w:p>
    <w:p w:rsidR="00385982" w:rsidRDefault="00107ED1" w:rsidP="0034256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r>
        <w:t>1</w:t>
      </w:r>
      <w:r w:rsidR="000D7805">
        <w:t xml:space="preserve">) </w:t>
      </w:r>
      <w:r>
        <w:tab/>
      </w:r>
      <w:r w:rsidR="000D7805">
        <w:t xml:space="preserve">realizowane będzie na takich samych warunkach, jak zamówienie podstawowe, </w:t>
      </w:r>
      <w:r w:rsidR="007D4272">
        <w:t xml:space="preserve">                  </w:t>
      </w:r>
      <w:r w:rsidR="000D7805">
        <w:t xml:space="preserve">w czasie trwania umowy, </w:t>
      </w:r>
    </w:p>
    <w:p w:rsidR="00385982" w:rsidRDefault="00107ED1" w:rsidP="0034256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r>
        <w:t>2</w:t>
      </w:r>
      <w:r w:rsidR="000D7805">
        <w:t xml:space="preserve">) </w:t>
      </w:r>
      <w:r>
        <w:tab/>
      </w:r>
      <w:r w:rsidR="000D7805">
        <w:t>cena jednostkowa pojedynczego rozładowania będzie identyczna jak zamówienia podstawowego, określona w formularzu cenowym dołączonym do o</w:t>
      </w:r>
      <w:r w:rsidR="00385982">
        <w:t>ferty złożonej przez Wykonawcę,</w:t>
      </w:r>
    </w:p>
    <w:p w:rsidR="00385982" w:rsidRDefault="00107ED1" w:rsidP="0034256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r>
        <w:t>3</w:t>
      </w:r>
      <w:r w:rsidR="000D7805">
        <w:t xml:space="preserve">) </w:t>
      </w:r>
      <w:r>
        <w:tab/>
      </w:r>
      <w:r w:rsidR="000D7805">
        <w:t>o zamiarze skorzystania z prawa opcji, Zamawiający poinformuje Wykonawcę</w:t>
      </w:r>
      <w:r w:rsidR="00AE0212">
        <w:t xml:space="preserve">                                  </w:t>
      </w:r>
      <w:r w:rsidR="000D7805">
        <w:t xml:space="preserve"> z tygodniowym wyprzedzeniem odrębnym pismem lub w formie mailowej. </w:t>
      </w:r>
    </w:p>
    <w:p w:rsidR="00E9070A" w:rsidRDefault="00107ED1" w:rsidP="00E9070A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>
        <w:t>9.</w:t>
      </w:r>
      <w:r>
        <w:tab/>
      </w:r>
      <w:r w:rsidR="000D7805">
        <w:t>Realizacja zamówienia z prawem opcji uzależniona będzie od potrzeb Zamawiającego oraz wysokości środków finansowych przydzielonych na ten cel w budżecie Zamawiającego.</w:t>
      </w:r>
    </w:p>
    <w:p w:rsidR="00E9070A" w:rsidRDefault="00E9070A" w:rsidP="00E9070A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>
        <w:t>10.</w:t>
      </w:r>
      <w:r>
        <w:tab/>
      </w:r>
      <w:r w:rsidR="004A34B5">
        <w:t xml:space="preserve">Wysokość wynagrodzenia oraz zasady jego wypłaty  zostały określone  w załączniku nr 8 do niniejszej Umowy. </w:t>
      </w:r>
    </w:p>
    <w:p w:rsidR="00E9070A" w:rsidRDefault="00E9070A" w:rsidP="00E9070A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</w:p>
    <w:p w:rsidR="00E9070A" w:rsidRDefault="00E9070A" w:rsidP="00E9070A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</w:p>
    <w:p w:rsidR="00E9070A" w:rsidRDefault="00E9070A" w:rsidP="00E9070A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</w:p>
    <w:p w:rsidR="00E9070A" w:rsidRPr="00F97F98" w:rsidRDefault="00E9070A" w:rsidP="006F4E9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firstLine="0"/>
      </w:pPr>
    </w:p>
    <w:p w:rsidR="00360FB1" w:rsidRPr="00342560" w:rsidRDefault="00360FB1" w:rsidP="00342560">
      <w:pPr>
        <w:pStyle w:val="Nagwek220"/>
        <w:keepNext/>
        <w:keepLines/>
        <w:shd w:val="clear" w:color="auto" w:fill="auto"/>
        <w:spacing w:before="0" w:after="0" w:line="240" w:lineRule="auto"/>
        <w:ind w:right="20"/>
        <w:rPr>
          <w:b/>
          <w:spacing w:val="0"/>
          <w:sz w:val="24"/>
          <w:szCs w:val="24"/>
        </w:rPr>
      </w:pPr>
      <w:r w:rsidRPr="00342560">
        <w:rPr>
          <w:b/>
          <w:spacing w:val="0"/>
          <w:sz w:val="24"/>
          <w:szCs w:val="24"/>
        </w:rPr>
        <w:t>§</w:t>
      </w:r>
      <w:r w:rsidR="00342560">
        <w:rPr>
          <w:b/>
          <w:spacing w:val="0"/>
          <w:sz w:val="24"/>
          <w:szCs w:val="24"/>
        </w:rPr>
        <w:t xml:space="preserve"> </w:t>
      </w:r>
      <w:r w:rsidRPr="00342560">
        <w:rPr>
          <w:b/>
          <w:spacing w:val="0"/>
          <w:sz w:val="24"/>
          <w:szCs w:val="24"/>
        </w:rPr>
        <w:t>2</w:t>
      </w:r>
    </w:p>
    <w:p w:rsidR="00360FB1" w:rsidRDefault="00360FB1" w:rsidP="00342560">
      <w:pPr>
        <w:pStyle w:val="Nagwek220"/>
        <w:keepNext/>
        <w:keepLines/>
        <w:shd w:val="clear" w:color="auto" w:fill="auto"/>
        <w:spacing w:before="0" w:after="0" w:line="240" w:lineRule="auto"/>
        <w:ind w:right="20"/>
        <w:rPr>
          <w:b/>
          <w:spacing w:val="0"/>
          <w:sz w:val="24"/>
          <w:szCs w:val="24"/>
        </w:rPr>
      </w:pPr>
      <w:r>
        <w:rPr>
          <w:b/>
          <w:spacing w:val="0"/>
          <w:sz w:val="24"/>
          <w:szCs w:val="24"/>
        </w:rPr>
        <w:t>Termin umowy</w:t>
      </w:r>
    </w:p>
    <w:p w:rsidR="00360FB1" w:rsidRDefault="00360FB1" w:rsidP="00342560">
      <w:pPr>
        <w:pStyle w:val="Nagwek220"/>
        <w:keepNext/>
        <w:keepLines/>
        <w:shd w:val="clear" w:color="auto" w:fill="auto"/>
        <w:spacing w:before="0" w:after="0" w:line="240" w:lineRule="auto"/>
        <w:ind w:right="20"/>
        <w:jc w:val="left"/>
        <w:rPr>
          <w:b/>
          <w:spacing w:val="0"/>
          <w:sz w:val="24"/>
          <w:szCs w:val="24"/>
        </w:rPr>
      </w:pPr>
    </w:p>
    <w:p w:rsidR="00664421" w:rsidRPr="00F97F98" w:rsidRDefault="00F97F98" w:rsidP="00342560">
      <w:pPr>
        <w:pStyle w:val="Teksttreci20"/>
        <w:numPr>
          <w:ilvl w:val="0"/>
          <w:numId w:val="4"/>
        </w:numPr>
        <w:shd w:val="clear" w:color="auto" w:fill="auto"/>
        <w:spacing w:before="0" w:after="0" w:line="240" w:lineRule="auto"/>
        <w:ind w:left="426" w:hanging="426"/>
      </w:pPr>
      <w:r>
        <w:t>Umowa zo</w:t>
      </w:r>
      <w:r w:rsidR="000D7805">
        <w:t>staje zawarta na okres 18</w:t>
      </w:r>
      <w:r>
        <w:t xml:space="preserve"> miesięcy</w:t>
      </w:r>
      <w:r w:rsidR="000D7805">
        <w:t xml:space="preserve"> od dnia rozpoczęcia wykonywania przedmiotu umowy.</w:t>
      </w:r>
    </w:p>
    <w:p w:rsidR="00F97F98" w:rsidRPr="00F97F98" w:rsidRDefault="00F90E40" w:rsidP="00E9070A">
      <w:pPr>
        <w:pStyle w:val="Teksttreci20"/>
        <w:numPr>
          <w:ilvl w:val="0"/>
          <w:numId w:val="4"/>
        </w:numPr>
        <w:shd w:val="clear" w:color="auto" w:fill="auto"/>
        <w:spacing w:before="0" w:after="0" w:line="240" w:lineRule="auto"/>
        <w:ind w:left="426" w:hanging="426"/>
      </w:pPr>
      <w:r w:rsidRPr="00F97F98">
        <w:t xml:space="preserve">Termin </w:t>
      </w:r>
      <w:r w:rsidR="00F97F98">
        <w:t xml:space="preserve">rozpoczęcia </w:t>
      </w:r>
      <w:r w:rsidRPr="00F97F98">
        <w:t xml:space="preserve">realizacji </w:t>
      </w:r>
      <w:r w:rsidR="000D7805">
        <w:t xml:space="preserve">przedmiotu </w:t>
      </w:r>
      <w:r w:rsidRPr="00F97F98">
        <w:t xml:space="preserve">umowy: </w:t>
      </w:r>
      <w:r w:rsidR="00F97F98">
        <w:t>od dnia 1 kwietnia 2023</w:t>
      </w:r>
      <w:r w:rsidRPr="00F97F98">
        <w:t xml:space="preserve"> r.</w:t>
      </w:r>
      <w:r w:rsidR="000D7805">
        <w:t xml:space="preserve"> </w:t>
      </w:r>
    </w:p>
    <w:p w:rsidR="00015AEC" w:rsidRPr="00015AEC" w:rsidRDefault="00015AEC" w:rsidP="00342560">
      <w:pPr>
        <w:pStyle w:val="Teksttreci80"/>
        <w:shd w:val="clear" w:color="auto" w:fill="auto"/>
        <w:spacing w:before="0" w:after="0" w:line="240" w:lineRule="auto"/>
        <w:ind w:right="40"/>
        <w:rPr>
          <w:rFonts w:ascii="Times New Roman" w:eastAsia="Times New Roman" w:hAnsi="Times New Roman" w:cs="Times New Roman"/>
          <w:b/>
          <w:spacing w:val="0"/>
          <w:sz w:val="24"/>
          <w:szCs w:val="24"/>
        </w:rPr>
      </w:pPr>
    </w:p>
    <w:p w:rsidR="00015AEC" w:rsidRPr="00015AEC" w:rsidRDefault="00342560" w:rsidP="00342560">
      <w:pPr>
        <w:pStyle w:val="Teksttreci80"/>
        <w:shd w:val="clear" w:color="auto" w:fill="auto"/>
        <w:spacing w:before="0" w:after="0" w:line="240" w:lineRule="auto"/>
        <w:ind w:right="40"/>
        <w:rPr>
          <w:rFonts w:ascii="Times New Roman" w:eastAsia="Times New Roman" w:hAnsi="Times New Roman" w:cs="Times New Roman"/>
          <w:b/>
          <w:spacing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0"/>
          <w:sz w:val="24"/>
          <w:szCs w:val="24"/>
        </w:rPr>
        <w:t>§ 3</w:t>
      </w:r>
    </w:p>
    <w:p w:rsidR="00015AEC" w:rsidRDefault="00015AEC" w:rsidP="00342560">
      <w:pPr>
        <w:pStyle w:val="Teksttreci80"/>
        <w:shd w:val="clear" w:color="auto" w:fill="auto"/>
        <w:spacing w:before="0" w:after="0" w:line="240" w:lineRule="auto"/>
        <w:ind w:right="40"/>
        <w:rPr>
          <w:rFonts w:ascii="Times New Roman" w:eastAsia="Times New Roman" w:hAnsi="Times New Roman" w:cs="Times New Roman"/>
          <w:b/>
          <w:spacing w:val="0"/>
          <w:sz w:val="24"/>
          <w:szCs w:val="24"/>
        </w:rPr>
      </w:pPr>
      <w:r w:rsidRPr="00015AEC">
        <w:rPr>
          <w:rFonts w:ascii="Times New Roman" w:eastAsia="Times New Roman" w:hAnsi="Times New Roman" w:cs="Times New Roman"/>
          <w:b/>
          <w:spacing w:val="0"/>
          <w:sz w:val="24"/>
          <w:szCs w:val="24"/>
        </w:rPr>
        <w:t>Wymóg zatrudnienia na podstawie umowy o pracę</w:t>
      </w:r>
    </w:p>
    <w:p w:rsidR="005E6169" w:rsidRPr="00015AEC" w:rsidRDefault="005E6169" w:rsidP="00342560">
      <w:pPr>
        <w:pStyle w:val="Teksttreci80"/>
        <w:shd w:val="clear" w:color="auto" w:fill="auto"/>
        <w:spacing w:before="0" w:after="0" w:line="240" w:lineRule="auto"/>
        <w:ind w:right="40"/>
        <w:rPr>
          <w:rFonts w:ascii="Times New Roman" w:eastAsia="Times New Roman" w:hAnsi="Times New Roman" w:cs="Times New Roman"/>
          <w:b/>
          <w:spacing w:val="0"/>
          <w:sz w:val="24"/>
          <w:szCs w:val="24"/>
        </w:rPr>
      </w:pPr>
    </w:p>
    <w:p w:rsidR="00015AEC" w:rsidRDefault="00015AEC" w:rsidP="00FC6B27">
      <w:pPr>
        <w:pStyle w:val="Teksttreci80"/>
        <w:numPr>
          <w:ilvl w:val="0"/>
          <w:numId w:val="12"/>
        </w:numPr>
        <w:shd w:val="clear" w:color="auto" w:fill="auto"/>
        <w:spacing w:before="0" w:after="0" w:line="240" w:lineRule="auto"/>
        <w:ind w:left="426" w:right="40"/>
        <w:jc w:val="both"/>
        <w:rPr>
          <w:rFonts w:ascii="Times New Roman" w:eastAsia="Times New Roman" w:hAnsi="Times New Roman" w:cs="Times New Roman"/>
          <w:spacing w:val="0"/>
          <w:sz w:val="24"/>
          <w:szCs w:val="24"/>
        </w:rPr>
      </w:pP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>Zamawiający, zgodnie z art</w:t>
      </w:r>
      <w:r w:rsidRPr="005F002B">
        <w:rPr>
          <w:rFonts w:ascii="Times New Roman" w:eastAsia="Times New Roman" w:hAnsi="Times New Roman" w:cs="Times New Roman"/>
          <w:spacing w:val="0"/>
          <w:sz w:val="24"/>
          <w:szCs w:val="24"/>
        </w:rPr>
        <w:t>.95</w:t>
      </w: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 ustawy </w:t>
      </w:r>
      <w:proofErr w:type="spellStart"/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>Pzp</w:t>
      </w:r>
      <w:proofErr w:type="spellEnd"/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, wymaga zatrudnienia na podstawie umowy </w:t>
      </w:r>
      <w:r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                  </w:t>
      </w: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>o pracę przez Wykonawcę osób wykonujących</w:t>
      </w:r>
      <w:r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 kluczowe części zamówienia tj.:</w:t>
      </w:r>
    </w:p>
    <w:p w:rsidR="00015AEC" w:rsidRDefault="00015AEC" w:rsidP="00FC6B27">
      <w:pPr>
        <w:pStyle w:val="Teksttreci80"/>
        <w:numPr>
          <w:ilvl w:val="0"/>
          <w:numId w:val="13"/>
        </w:numPr>
        <w:shd w:val="clear" w:color="auto" w:fill="auto"/>
        <w:spacing w:before="0" w:after="0" w:line="240" w:lineRule="auto"/>
        <w:ind w:left="851" w:right="40" w:hanging="425"/>
        <w:jc w:val="both"/>
        <w:rPr>
          <w:rFonts w:ascii="Times New Roman" w:eastAsia="Times New Roman" w:hAnsi="Times New Roman" w:cs="Times New Roman"/>
          <w:spacing w:val="0"/>
          <w:sz w:val="24"/>
          <w:szCs w:val="24"/>
        </w:rPr>
      </w:pPr>
      <w:r>
        <w:rPr>
          <w:rFonts w:ascii="Times New Roman" w:eastAsia="Times New Roman" w:hAnsi="Times New Roman" w:cs="Times New Roman"/>
          <w:spacing w:val="0"/>
          <w:sz w:val="24"/>
          <w:szCs w:val="24"/>
        </w:rPr>
        <w:t>w</w:t>
      </w: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>ybieranie</w:t>
      </w:r>
      <w:r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 gotówki,</w:t>
      </w:r>
    </w:p>
    <w:p w:rsidR="00015AEC" w:rsidRDefault="00015AEC" w:rsidP="00FC6B27">
      <w:pPr>
        <w:pStyle w:val="Teksttreci80"/>
        <w:numPr>
          <w:ilvl w:val="0"/>
          <w:numId w:val="13"/>
        </w:numPr>
        <w:shd w:val="clear" w:color="auto" w:fill="auto"/>
        <w:spacing w:before="0" w:after="0" w:line="240" w:lineRule="auto"/>
        <w:ind w:left="851" w:right="40" w:hanging="425"/>
        <w:jc w:val="both"/>
        <w:rPr>
          <w:rFonts w:ascii="Times New Roman" w:eastAsia="Times New Roman" w:hAnsi="Times New Roman" w:cs="Times New Roman"/>
          <w:spacing w:val="0"/>
          <w:sz w:val="24"/>
          <w:szCs w:val="24"/>
        </w:rPr>
      </w:pP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>konwojowanie, transport</w:t>
      </w:r>
      <w:r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 gotówki</w:t>
      </w:r>
    </w:p>
    <w:p w:rsidR="00015AEC" w:rsidRDefault="00015AEC" w:rsidP="00FC6B27">
      <w:pPr>
        <w:pStyle w:val="Teksttreci80"/>
        <w:numPr>
          <w:ilvl w:val="0"/>
          <w:numId w:val="13"/>
        </w:numPr>
        <w:shd w:val="clear" w:color="auto" w:fill="auto"/>
        <w:spacing w:before="0" w:after="0" w:line="240" w:lineRule="auto"/>
        <w:ind w:left="851" w:right="40" w:hanging="425"/>
        <w:jc w:val="both"/>
        <w:rPr>
          <w:rFonts w:ascii="Times New Roman" w:eastAsia="Times New Roman" w:hAnsi="Times New Roman" w:cs="Times New Roman"/>
          <w:spacing w:val="0"/>
          <w:sz w:val="24"/>
          <w:szCs w:val="24"/>
        </w:rPr>
      </w:pP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dokonywanie wpłat na </w:t>
      </w:r>
      <w:r>
        <w:rPr>
          <w:rFonts w:ascii="Times New Roman" w:eastAsia="Times New Roman" w:hAnsi="Times New Roman" w:cs="Times New Roman"/>
          <w:spacing w:val="0"/>
          <w:sz w:val="24"/>
          <w:szCs w:val="24"/>
        </w:rPr>
        <w:t>rachunek bankowy Zamawiającego,</w:t>
      </w:r>
    </w:p>
    <w:p w:rsidR="00015AEC" w:rsidRDefault="00015AEC" w:rsidP="00342560">
      <w:pPr>
        <w:pStyle w:val="Teksttreci80"/>
        <w:shd w:val="clear" w:color="auto" w:fill="auto"/>
        <w:spacing w:before="0" w:after="0" w:line="240" w:lineRule="auto"/>
        <w:ind w:left="426" w:right="40"/>
        <w:jc w:val="both"/>
        <w:rPr>
          <w:rFonts w:ascii="Times New Roman" w:eastAsia="Times New Roman" w:hAnsi="Times New Roman" w:cs="Times New Roman"/>
          <w:spacing w:val="0"/>
          <w:sz w:val="24"/>
          <w:szCs w:val="24"/>
        </w:rPr>
      </w:pP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>które polegają na wykonaniu pracy w sposób określ</w:t>
      </w:r>
      <w:r w:rsidR="00AE0212">
        <w:rPr>
          <w:rFonts w:ascii="Times New Roman" w:eastAsia="Times New Roman" w:hAnsi="Times New Roman" w:cs="Times New Roman"/>
          <w:spacing w:val="0"/>
          <w:sz w:val="24"/>
          <w:szCs w:val="24"/>
        </w:rPr>
        <w:t>ony w art. 22 § 1 ustawy z dnia</w:t>
      </w:r>
      <w:r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 </w:t>
      </w: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26 </w:t>
      </w:r>
      <w:r>
        <w:rPr>
          <w:rFonts w:ascii="Times New Roman" w:eastAsia="Times New Roman" w:hAnsi="Times New Roman" w:cs="Times New Roman"/>
          <w:spacing w:val="0"/>
          <w:sz w:val="24"/>
          <w:szCs w:val="24"/>
        </w:rPr>
        <w:t>czerwca 1974 r. – Kodeks pracy.</w:t>
      </w:r>
    </w:p>
    <w:p w:rsidR="005E6169" w:rsidRDefault="00015AEC" w:rsidP="00342560">
      <w:pPr>
        <w:pStyle w:val="Teksttreci80"/>
        <w:shd w:val="clear" w:color="auto" w:fill="auto"/>
        <w:spacing w:before="0" w:after="0" w:line="240" w:lineRule="auto"/>
        <w:ind w:left="426" w:right="40" w:hanging="426"/>
        <w:jc w:val="both"/>
        <w:rPr>
          <w:rFonts w:ascii="Times New Roman" w:eastAsia="Times New Roman" w:hAnsi="Times New Roman" w:cs="Times New Roman"/>
          <w:spacing w:val="0"/>
          <w:sz w:val="24"/>
          <w:szCs w:val="24"/>
        </w:rPr>
      </w:pP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2. </w:t>
      </w:r>
      <w:r w:rsidR="005E6169">
        <w:rPr>
          <w:rFonts w:ascii="Times New Roman" w:eastAsia="Times New Roman" w:hAnsi="Times New Roman" w:cs="Times New Roman"/>
          <w:spacing w:val="0"/>
          <w:sz w:val="24"/>
          <w:szCs w:val="24"/>
        </w:rPr>
        <w:tab/>
      </w: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>Zamawiający, zgodnie z art</w:t>
      </w:r>
      <w:r w:rsidRPr="005F002B">
        <w:rPr>
          <w:rFonts w:ascii="Times New Roman" w:eastAsia="Times New Roman" w:hAnsi="Times New Roman" w:cs="Times New Roman"/>
          <w:spacing w:val="0"/>
          <w:sz w:val="24"/>
          <w:szCs w:val="24"/>
        </w:rPr>
        <w:t>. 60</w:t>
      </w: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 ustawy </w:t>
      </w:r>
      <w:proofErr w:type="spellStart"/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>Pzp</w:t>
      </w:r>
      <w:proofErr w:type="spellEnd"/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>, zastrzega obowiązek osobistego wykonania przez Wykonawcę kluczowych części zamówi</w:t>
      </w:r>
      <w:r w:rsidR="005E6169">
        <w:rPr>
          <w:rFonts w:ascii="Times New Roman" w:eastAsia="Times New Roman" w:hAnsi="Times New Roman" w:cs="Times New Roman"/>
          <w:spacing w:val="0"/>
          <w:sz w:val="24"/>
          <w:szCs w:val="24"/>
        </w:rPr>
        <w:t>enia wyszczególnionych w ust.1.</w:t>
      </w:r>
    </w:p>
    <w:p w:rsidR="005E6169" w:rsidRDefault="00015AEC" w:rsidP="00342560">
      <w:pPr>
        <w:pStyle w:val="Teksttreci80"/>
        <w:shd w:val="clear" w:color="auto" w:fill="auto"/>
        <w:spacing w:before="0" w:after="0" w:line="240" w:lineRule="auto"/>
        <w:ind w:left="426" w:right="40" w:hanging="426"/>
        <w:jc w:val="both"/>
        <w:rPr>
          <w:rFonts w:ascii="Times New Roman" w:eastAsia="Times New Roman" w:hAnsi="Times New Roman" w:cs="Times New Roman"/>
          <w:spacing w:val="0"/>
          <w:sz w:val="24"/>
          <w:szCs w:val="24"/>
        </w:rPr>
      </w:pP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3. </w:t>
      </w:r>
      <w:r w:rsidR="005E6169">
        <w:rPr>
          <w:rFonts w:ascii="Times New Roman" w:eastAsia="Times New Roman" w:hAnsi="Times New Roman" w:cs="Times New Roman"/>
          <w:spacing w:val="0"/>
          <w:sz w:val="24"/>
          <w:szCs w:val="24"/>
        </w:rPr>
        <w:tab/>
      </w: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>W trakcie realizacji przedmiotu umowy Zamawiający zastrzega sobie prawo do wykonywania czynności kontrolnych wobec Wykonawcy w zakresie spełnienie przez Wykonawcę wymogu zatrudnienia na podstawie umowy o pracę. Zamawiający uprawniony jest w szczególności do żądania, na każdym etapie postępowani</w:t>
      </w:r>
      <w:r w:rsidR="005E6169">
        <w:rPr>
          <w:rFonts w:ascii="Times New Roman" w:eastAsia="Times New Roman" w:hAnsi="Times New Roman" w:cs="Times New Roman"/>
          <w:spacing w:val="0"/>
          <w:sz w:val="24"/>
          <w:szCs w:val="24"/>
        </w:rPr>
        <w:t>a, przekazania przez Wykonawcę:</w:t>
      </w:r>
    </w:p>
    <w:p w:rsidR="005E6169" w:rsidRDefault="005E6169" w:rsidP="007D4272">
      <w:pPr>
        <w:pStyle w:val="Teksttreci80"/>
        <w:shd w:val="clear" w:color="auto" w:fill="auto"/>
        <w:spacing w:before="0" w:after="0" w:line="240" w:lineRule="auto"/>
        <w:ind w:left="851" w:right="40" w:hanging="425"/>
        <w:jc w:val="both"/>
        <w:rPr>
          <w:rFonts w:ascii="Times New Roman" w:eastAsia="Times New Roman" w:hAnsi="Times New Roman" w:cs="Times New Roman"/>
          <w:spacing w:val="0"/>
          <w:sz w:val="24"/>
          <w:szCs w:val="24"/>
        </w:rPr>
      </w:pPr>
      <w:r>
        <w:rPr>
          <w:rFonts w:ascii="Times New Roman" w:eastAsia="Times New Roman" w:hAnsi="Times New Roman" w:cs="Times New Roman"/>
          <w:spacing w:val="0"/>
          <w:sz w:val="24"/>
          <w:szCs w:val="24"/>
        </w:rPr>
        <w:t>1</w:t>
      </w:r>
      <w:r w:rsidR="00015AEC"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0"/>
          <w:sz w:val="24"/>
          <w:szCs w:val="24"/>
        </w:rPr>
        <w:tab/>
      </w:r>
      <w:r w:rsidR="00015AEC"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>oświadc</w:t>
      </w:r>
      <w:r>
        <w:rPr>
          <w:rFonts w:ascii="Times New Roman" w:eastAsia="Times New Roman" w:hAnsi="Times New Roman" w:cs="Times New Roman"/>
          <w:spacing w:val="0"/>
          <w:sz w:val="24"/>
          <w:szCs w:val="24"/>
        </w:rPr>
        <w:t>zenia zatrudnionego pracownika,</w:t>
      </w:r>
    </w:p>
    <w:p w:rsidR="005E6169" w:rsidRDefault="005E6169" w:rsidP="007D4272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851" w:hanging="425"/>
      </w:pPr>
      <w:r>
        <w:t>2</w:t>
      </w:r>
      <w:r w:rsidR="00015AEC" w:rsidRPr="00015AEC">
        <w:t xml:space="preserve">) </w:t>
      </w:r>
      <w:r>
        <w:tab/>
      </w:r>
      <w:r w:rsidR="00015AEC" w:rsidRPr="00015AEC">
        <w:t>oświadczenia Wykonawcy o zatrudnieniu pracownika na podstawie umowy o pracę</w:t>
      </w:r>
      <w:r w:rsidR="000B61DA">
        <w:t xml:space="preserve"> </w:t>
      </w:r>
      <w:r w:rsidR="007D4272">
        <w:t xml:space="preserve">       </w:t>
      </w:r>
      <w:r w:rsidR="000B61DA">
        <w:t>-</w:t>
      </w:r>
      <w:r w:rsidR="007D4272">
        <w:t xml:space="preserve"> </w:t>
      </w:r>
      <w:r w:rsidR="000B61DA">
        <w:t>z wykorzystaniem w</w:t>
      </w:r>
      <w:r w:rsidR="007D4272">
        <w:t>zoru stanowiącego załącznik nr 6</w:t>
      </w:r>
      <w:r w:rsidR="000B61DA">
        <w:t xml:space="preserve"> do umowy.</w:t>
      </w:r>
    </w:p>
    <w:p w:rsidR="005E6169" w:rsidRDefault="005E6169" w:rsidP="007D4272">
      <w:pPr>
        <w:pStyle w:val="Teksttreci80"/>
        <w:shd w:val="clear" w:color="auto" w:fill="auto"/>
        <w:spacing w:before="0" w:after="0" w:line="240" w:lineRule="auto"/>
        <w:ind w:left="851" w:right="40" w:hanging="425"/>
        <w:jc w:val="both"/>
        <w:rPr>
          <w:rFonts w:ascii="Times New Roman" w:eastAsia="Times New Roman" w:hAnsi="Times New Roman" w:cs="Times New Roman"/>
          <w:spacing w:val="0"/>
          <w:sz w:val="24"/>
          <w:szCs w:val="24"/>
        </w:rPr>
      </w:pPr>
      <w:r>
        <w:rPr>
          <w:rFonts w:ascii="Times New Roman" w:eastAsia="Times New Roman" w:hAnsi="Times New Roman" w:cs="Times New Roman"/>
          <w:spacing w:val="0"/>
          <w:sz w:val="24"/>
          <w:szCs w:val="24"/>
        </w:rPr>
        <w:t>3</w:t>
      </w:r>
      <w:r w:rsidR="00015AEC"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0"/>
          <w:sz w:val="24"/>
          <w:szCs w:val="24"/>
        </w:rPr>
        <w:tab/>
      </w:r>
      <w:r w:rsidR="00015AEC"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>poświadczonej za zgodność z oryginałem kopii umowy o pracę zatrudnionego pracownika w zakresie niezbędnym do potwierdzenie istnienia stosunku pracy tj. bez danyc</w:t>
      </w:r>
      <w:r>
        <w:rPr>
          <w:rFonts w:ascii="Times New Roman" w:eastAsia="Times New Roman" w:hAnsi="Times New Roman" w:cs="Times New Roman"/>
          <w:spacing w:val="0"/>
          <w:sz w:val="24"/>
          <w:szCs w:val="24"/>
        </w:rPr>
        <w:t>h objętych ochroną prywatności,</w:t>
      </w:r>
    </w:p>
    <w:p w:rsidR="005E6169" w:rsidRDefault="005E6169" w:rsidP="007D4272">
      <w:pPr>
        <w:pStyle w:val="Teksttreci80"/>
        <w:shd w:val="clear" w:color="auto" w:fill="auto"/>
        <w:spacing w:before="0" w:after="0" w:line="240" w:lineRule="auto"/>
        <w:ind w:left="851" w:right="40" w:hanging="425"/>
        <w:jc w:val="both"/>
        <w:rPr>
          <w:rFonts w:ascii="Times New Roman" w:eastAsia="Times New Roman" w:hAnsi="Times New Roman" w:cs="Times New Roman"/>
          <w:spacing w:val="0"/>
          <w:sz w:val="24"/>
          <w:szCs w:val="24"/>
        </w:rPr>
      </w:pPr>
      <w:r>
        <w:rPr>
          <w:rFonts w:ascii="Times New Roman" w:eastAsia="Times New Roman" w:hAnsi="Times New Roman" w:cs="Times New Roman"/>
          <w:spacing w:val="0"/>
          <w:sz w:val="24"/>
          <w:szCs w:val="24"/>
        </w:rPr>
        <w:t>4</w:t>
      </w:r>
      <w:r w:rsidR="00015AEC"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0"/>
          <w:sz w:val="24"/>
          <w:szCs w:val="24"/>
        </w:rPr>
        <w:tab/>
      </w:r>
      <w:r w:rsidR="00015AEC"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innych wskazanych przez Zamawiającego dokumentów, zawierających informacje niezbędne do weryfikacji zatrudnienia na podstawie umowy o pracę, w szczególności imię i nazwisko zatrudnionego pracownika oraz zakres jego obowiązków. </w:t>
      </w:r>
    </w:p>
    <w:p w:rsidR="005E6169" w:rsidRDefault="00015AEC" w:rsidP="00342560">
      <w:pPr>
        <w:pStyle w:val="Teksttreci80"/>
        <w:shd w:val="clear" w:color="auto" w:fill="auto"/>
        <w:spacing w:before="0" w:after="0" w:line="240" w:lineRule="auto"/>
        <w:ind w:left="426" w:right="40" w:hanging="426"/>
        <w:jc w:val="both"/>
        <w:rPr>
          <w:rFonts w:ascii="Times New Roman" w:eastAsia="Times New Roman" w:hAnsi="Times New Roman" w:cs="Times New Roman"/>
          <w:spacing w:val="0"/>
          <w:sz w:val="24"/>
          <w:szCs w:val="24"/>
        </w:rPr>
      </w:pP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4. </w:t>
      </w:r>
      <w:r w:rsidR="005E6169">
        <w:rPr>
          <w:rFonts w:ascii="Times New Roman" w:eastAsia="Times New Roman" w:hAnsi="Times New Roman" w:cs="Times New Roman"/>
          <w:spacing w:val="0"/>
          <w:sz w:val="24"/>
          <w:szCs w:val="24"/>
        </w:rPr>
        <w:tab/>
      </w: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>Zamawiający zastrzega sobie prawo do przeprowadzania kontroli na miejscu wykonywan</w:t>
      </w:r>
      <w:r w:rsidR="007D4272">
        <w:rPr>
          <w:rFonts w:ascii="Times New Roman" w:eastAsia="Times New Roman" w:hAnsi="Times New Roman" w:cs="Times New Roman"/>
          <w:spacing w:val="0"/>
          <w:sz w:val="24"/>
          <w:szCs w:val="24"/>
        </w:rPr>
        <w:t>ia przedmiotu umowy</w:t>
      </w:r>
      <w:r w:rsidR="005E6169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 przez Wykonawcę.</w:t>
      </w:r>
    </w:p>
    <w:p w:rsidR="005E6169" w:rsidRDefault="00015AEC" w:rsidP="00342560">
      <w:pPr>
        <w:pStyle w:val="Teksttreci80"/>
        <w:shd w:val="clear" w:color="auto" w:fill="auto"/>
        <w:spacing w:before="0" w:after="0" w:line="240" w:lineRule="auto"/>
        <w:ind w:left="426" w:right="40" w:hanging="426"/>
        <w:jc w:val="both"/>
        <w:rPr>
          <w:rFonts w:ascii="Times New Roman" w:eastAsia="Times New Roman" w:hAnsi="Times New Roman" w:cs="Times New Roman"/>
          <w:spacing w:val="0"/>
          <w:sz w:val="24"/>
          <w:szCs w:val="24"/>
        </w:rPr>
      </w:pP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5. </w:t>
      </w:r>
      <w:r w:rsidR="005E6169">
        <w:rPr>
          <w:rFonts w:ascii="Times New Roman" w:eastAsia="Times New Roman" w:hAnsi="Times New Roman" w:cs="Times New Roman"/>
          <w:spacing w:val="0"/>
          <w:sz w:val="24"/>
          <w:szCs w:val="24"/>
        </w:rPr>
        <w:tab/>
      </w: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W trakcie realizacji przedmiotu umowy, na każde wezwanie Zamawiającego w terminie wyznaczonym w wezwaniu, a jeśli termin nie zostanie wyznaczony – w terminie 5 dni roboczych od przekazania wezwania, Wykonawca przedłoży Zamawiającemu dowody </w:t>
      </w:r>
      <w:r w:rsidR="005E6169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                  </w:t>
      </w: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>o których mowa w ust.</w:t>
      </w:r>
      <w:r w:rsidR="00C61CD2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 </w:t>
      </w: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3. </w:t>
      </w:r>
    </w:p>
    <w:p w:rsidR="005E6169" w:rsidRDefault="00015AEC" w:rsidP="00342560">
      <w:pPr>
        <w:pStyle w:val="Teksttreci80"/>
        <w:shd w:val="clear" w:color="auto" w:fill="auto"/>
        <w:spacing w:before="0" w:after="0" w:line="240" w:lineRule="auto"/>
        <w:ind w:left="426" w:right="40" w:hanging="426"/>
        <w:jc w:val="both"/>
        <w:rPr>
          <w:rFonts w:ascii="Times New Roman" w:eastAsia="Times New Roman" w:hAnsi="Times New Roman" w:cs="Times New Roman"/>
          <w:spacing w:val="0"/>
          <w:sz w:val="24"/>
          <w:szCs w:val="24"/>
        </w:rPr>
      </w:pP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6. </w:t>
      </w:r>
      <w:r w:rsidR="005E6169">
        <w:rPr>
          <w:rFonts w:ascii="Times New Roman" w:eastAsia="Times New Roman" w:hAnsi="Times New Roman" w:cs="Times New Roman"/>
          <w:spacing w:val="0"/>
          <w:sz w:val="24"/>
          <w:szCs w:val="24"/>
        </w:rPr>
        <w:tab/>
      </w: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>Wykonawca zatrudni osoby wykonujące kluczowe części zamówienia na cały okres wykonywania tych czynności w trakcie realizacji zamówienia. W przypadku rozwiązania/wygaśnięcia stosunku pracy przed zakończeniem tego okresu, Wykonawca jest zobowiązany do zatrudnienia od następnego dnia po ustaniu stosunku pracy innej osoby na to samo stanowisko pracy. Jednocześnie w dniu rozpoczęcia pracy przez nowozatrudnioną osobę Wykonawca jest zobowiązany przekazać Zamawiającemu aktualne oświadczenie</w:t>
      </w:r>
      <w:r w:rsidR="00C61CD2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 </w:t>
      </w: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o zatrudnieniu na podstawie umowy o pracę wszystkich osób wykonujących w trakcie realizacji zamówienia czynności, o których mowa w ust. 1. </w:t>
      </w:r>
    </w:p>
    <w:p w:rsidR="005E6169" w:rsidRDefault="00015AEC" w:rsidP="00342560">
      <w:pPr>
        <w:pStyle w:val="Teksttreci80"/>
        <w:shd w:val="clear" w:color="auto" w:fill="auto"/>
        <w:spacing w:before="0" w:after="0" w:line="240" w:lineRule="auto"/>
        <w:ind w:left="426" w:right="40" w:hanging="426"/>
        <w:jc w:val="both"/>
        <w:rPr>
          <w:rFonts w:ascii="Times New Roman" w:eastAsia="Times New Roman" w:hAnsi="Times New Roman" w:cs="Times New Roman"/>
          <w:spacing w:val="0"/>
          <w:sz w:val="24"/>
          <w:szCs w:val="24"/>
        </w:rPr>
      </w:pP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7. </w:t>
      </w:r>
      <w:r w:rsidR="005E6169">
        <w:rPr>
          <w:rFonts w:ascii="Times New Roman" w:eastAsia="Times New Roman" w:hAnsi="Times New Roman" w:cs="Times New Roman"/>
          <w:spacing w:val="0"/>
          <w:sz w:val="24"/>
          <w:szCs w:val="24"/>
        </w:rPr>
        <w:tab/>
      </w: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>Niezłożenie przez Wykonawcę w wyznaczonym przez Zamawiającego terminie żądanych przez Zamawiającego dowodów w celu potwierdzenia spełnienia przez Wykonawcę wymogu zatrudnienia na podstawie umowy o pracę traktowane będzie jako niespełnienie przez Wykonawcę wymogu zatrudnie</w:t>
      </w:r>
      <w:r w:rsidR="005E6169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nia </w:t>
      </w:r>
      <w:r w:rsidR="00C61CD2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na podstawie umowy  </w:t>
      </w:r>
      <w:r w:rsidR="005E6169">
        <w:rPr>
          <w:rFonts w:ascii="Times New Roman" w:eastAsia="Times New Roman" w:hAnsi="Times New Roman" w:cs="Times New Roman"/>
          <w:spacing w:val="0"/>
          <w:sz w:val="24"/>
          <w:szCs w:val="24"/>
        </w:rPr>
        <w:t>o pracę.</w:t>
      </w:r>
    </w:p>
    <w:p w:rsidR="00E9070A" w:rsidRDefault="00E9070A" w:rsidP="00342560">
      <w:pPr>
        <w:pStyle w:val="Teksttreci80"/>
        <w:shd w:val="clear" w:color="auto" w:fill="auto"/>
        <w:spacing w:before="0" w:after="0" w:line="240" w:lineRule="auto"/>
        <w:ind w:left="426" w:right="40" w:hanging="426"/>
        <w:jc w:val="both"/>
        <w:rPr>
          <w:rFonts w:ascii="Times New Roman" w:eastAsia="Times New Roman" w:hAnsi="Times New Roman" w:cs="Times New Roman"/>
          <w:spacing w:val="0"/>
          <w:sz w:val="24"/>
          <w:szCs w:val="24"/>
        </w:rPr>
      </w:pPr>
    </w:p>
    <w:p w:rsidR="00E9070A" w:rsidRDefault="00E9070A" w:rsidP="00342560">
      <w:pPr>
        <w:pStyle w:val="Teksttreci80"/>
        <w:shd w:val="clear" w:color="auto" w:fill="auto"/>
        <w:spacing w:before="0" w:after="0" w:line="240" w:lineRule="auto"/>
        <w:ind w:left="426" w:right="40" w:hanging="426"/>
        <w:jc w:val="both"/>
        <w:rPr>
          <w:rFonts w:ascii="Times New Roman" w:eastAsia="Times New Roman" w:hAnsi="Times New Roman" w:cs="Times New Roman"/>
          <w:spacing w:val="0"/>
          <w:sz w:val="24"/>
          <w:szCs w:val="24"/>
        </w:rPr>
      </w:pPr>
    </w:p>
    <w:p w:rsidR="00015AEC" w:rsidRDefault="00015AEC" w:rsidP="00342560">
      <w:pPr>
        <w:pStyle w:val="Teksttreci80"/>
        <w:shd w:val="clear" w:color="auto" w:fill="auto"/>
        <w:spacing w:before="0" w:after="0" w:line="240" w:lineRule="auto"/>
        <w:ind w:left="426" w:right="40" w:hanging="426"/>
        <w:jc w:val="both"/>
        <w:rPr>
          <w:rFonts w:ascii="Times New Roman" w:eastAsia="Times New Roman" w:hAnsi="Times New Roman" w:cs="Times New Roman"/>
          <w:spacing w:val="0"/>
          <w:sz w:val="24"/>
          <w:szCs w:val="24"/>
        </w:rPr>
      </w:pP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 xml:space="preserve">8. </w:t>
      </w:r>
      <w:r w:rsidR="005E6169">
        <w:rPr>
          <w:rFonts w:ascii="Times New Roman" w:eastAsia="Times New Roman" w:hAnsi="Times New Roman" w:cs="Times New Roman"/>
          <w:spacing w:val="0"/>
          <w:sz w:val="24"/>
          <w:szCs w:val="24"/>
        </w:rPr>
        <w:tab/>
      </w:r>
      <w:r w:rsidRPr="00015AEC">
        <w:rPr>
          <w:rFonts w:ascii="Times New Roman" w:eastAsia="Times New Roman" w:hAnsi="Times New Roman" w:cs="Times New Roman"/>
          <w:spacing w:val="0"/>
          <w:sz w:val="24"/>
          <w:szCs w:val="24"/>
        </w:rPr>
        <w:t>W przypadku uzasadnionych wątpliwości co do przestrzegania prawa pracy przez Wykonawcę, Zamawiający może zwrócić się o przeprowadzenie kontroli przez Państwową Inspekcję Pracy.</w:t>
      </w:r>
    </w:p>
    <w:p w:rsidR="00342560" w:rsidRDefault="00342560" w:rsidP="00E9070A">
      <w:pPr>
        <w:pStyle w:val="Teksttreci80"/>
        <w:shd w:val="clear" w:color="auto" w:fill="auto"/>
        <w:spacing w:before="0" w:after="0" w:line="240" w:lineRule="auto"/>
        <w:ind w:right="40"/>
        <w:jc w:val="left"/>
        <w:rPr>
          <w:rFonts w:ascii="Times New Roman" w:eastAsia="Times New Roman" w:hAnsi="Times New Roman" w:cs="Times New Roman"/>
          <w:b/>
          <w:spacing w:val="0"/>
          <w:sz w:val="24"/>
          <w:szCs w:val="24"/>
        </w:rPr>
      </w:pPr>
    </w:p>
    <w:p w:rsidR="00664421" w:rsidRPr="00924822" w:rsidRDefault="00F90E40" w:rsidP="00342560">
      <w:pPr>
        <w:pStyle w:val="Teksttreci80"/>
        <w:shd w:val="clear" w:color="auto" w:fill="auto"/>
        <w:spacing w:before="0" w:after="0" w:line="240" w:lineRule="auto"/>
        <w:ind w:right="40"/>
        <w:rPr>
          <w:rFonts w:ascii="Times New Roman" w:eastAsia="Times New Roman" w:hAnsi="Times New Roman" w:cs="Times New Roman"/>
          <w:b/>
          <w:spacing w:val="0"/>
          <w:sz w:val="24"/>
          <w:szCs w:val="24"/>
        </w:rPr>
      </w:pPr>
      <w:r w:rsidRPr="00924822">
        <w:rPr>
          <w:rFonts w:ascii="Times New Roman" w:eastAsia="Times New Roman" w:hAnsi="Times New Roman" w:cs="Times New Roman"/>
          <w:b/>
          <w:spacing w:val="0"/>
          <w:sz w:val="24"/>
          <w:szCs w:val="24"/>
        </w:rPr>
        <w:t>§</w:t>
      </w:r>
      <w:r w:rsidR="00342560">
        <w:rPr>
          <w:rFonts w:ascii="Times New Roman" w:eastAsia="Times New Roman" w:hAnsi="Times New Roman" w:cs="Times New Roman"/>
          <w:b/>
          <w:spacing w:val="0"/>
          <w:sz w:val="24"/>
          <w:szCs w:val="24"/>
        </w:rPr>
        <w:t xml:space="preserve"> </w:t>
      </w:r>
      <w:r w:rsidRPr="00924822">
        <w:rPr>
          <w:rFonts w:ascii="Times New Roman" w:eastAsia="Times New Roman" w:hAnsi="Times New Roman" w:cs="Times New Roman"/>
          <w:b/>
          <w:spacing w:val="0"/>
          <w:sz w:val="24"/>
          <w:szCs w:val="24"/>
        </w:rPr>
        <w:t>4</w:t>
      </w:r>
    </w:p>
    <w:p w:rsidR="00924822" w:rsidRPr="00924822" w:rsidRDefault="00924822" w:rsidP="00342560">
      <w:pPr>
        <w:pStyle w:val="Teksttreci80"/>
        <w:shd w:val="clear" w:color="auto" w:fill="auto"/>
        <w:spacing w:before="0" w:after="274" w:line="240" w:lineRule="auto"/>
        <w:ind w:right="40"/>
        <w:rPr>
          <w:rFonts w:ascii="Times New Roman" w:eastAsia="Times New Roman" w:hAnsi="Times New Roman" w:cs="Times New Roman"/>
          <w:b/>
          <w:spacing w:val="0"/>
          <w:sz w:val="24"/>
          <w:szCs w:val="24"/>
        </w:rPr>
      </w:pPr>
      <w:r w:rsidRPr="00924822">
        <w:rPr>
          <w:rFonts w:ascii="Times New Roman" w:eastAsia="Times New Roman" w:hAnsi="Times New Roman" w:cs="Times New Roman"/>
          <w:b/>
          <w:spacing w:val="0"/>
          <w:sz w:val="24"/>
          <w:szCs w:val="24"/>
        </w:rPr>
        <w:t>Zabezpieczenie należytego wykonania umowy</w:t>
      </w:r>
    </w:p>
    <w:p w:rsidR="005D5EA4" w:rsidRDefault="00F90E40" w:rsidP="00FC6B27">
      <w:pPr>
        <w:pStyle w:val="Teksttreci20"/>
        <w:numPr>
          <w:ilvl w:val="0"/>
          <w:numId w:val="5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>
        <w:t>Wykonawca wniósł zabezpieczenie nal</w:t>
      </w:r>
      <w:r w:rsidR="00602812">
        <w:t xml:space="preserve">eżytego wykonania umowy tytułem niewykonania  lub nienależytego wykonania przedmiotu umowy </w:t>
      </w:r>
      <w:r w:rsidR="00924822">
        <w:t>w wysokości 5</w:t>
      </w:r>
      <w:r>
        <w:t>%</w:t>
      </w:r>
      <w:r w:rsidR="00602812">
        <w:t xml:space="preserve"> łącznej </w:t>
      </w:r>
      <w:r>
        <w:t>wartości umowy brutto tj. kwotę:</w:t>
      </w:r>
    </w:p>
    <w:p w:rsidR="00602812" w:rsidRDefault="00C61CD2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>
        <w:tab/>
      </w:r>
      <w:r w:rsidR="005D5EA4">
        <w:t xml:space="preserve">………………… </w:t>
      </w:r>
      <w:r w:rsidR="00602812">
        <w:t>zł</w:t>
      </w:r>
    </w:p>
    <w:p w:rsidR="00602812" w:rsidRDefault="005D5EA4" w:rsidP="00342560">
      <w:pPr>
        <w:pStyle w:val="Teksttreci20"/>
        <w:shd w:val="clear" w:color="auto" w:fill="auto"/>
        <w:tabs>
          <w:tab w:val="left" w:pos="426"/>
          <w:tab w:val="left" w:leader="dot" w:pos="2622"/>
          <w:tab w:val="left" w:leader="dot" w:pos="7714"/>
        </w:tabs>
        <w:spacing w:before="0" w:after="0" w:line="240" w:lineRule="auto"/>
        <w:ind w:left="426" w:hanging="426"/>
      </w:pPr>
      <w:r>
        <w:tab/>
      </w:r>
      <w:r w:rsidR="00602812">
        <w:t>(słownie:…………………….</w:t>
      </w:r>
      <w:r w:rsidR="00602812">
        <w:tab/>
        <w:t xml:space="preserve">) </w:t>
      </w:r>
    </w:p>
    <w:p w:rsidR="00602812" w:rsidRDefault="00602812" w:rsidP="00FC6B27">
      <w:pPr>
        <w:pStyle w:val="Teksttreci20"/>
        <w:numPr>
          <w:ilvl w:val="0"/>
          <w:numId w:val="5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>
        <w:t>Zabezpieczenie zostało wniesione w formie ………………..</w:t>
      </w:r>
    </w:p>
    <w:p w:rsidR="00924822" w:rsidRDefault="00602812" w:rsidP="00FC6B27">
      <w:pPr>
        <w:pStyle w:val="Teksttreci20"/>
        <w:numPr>
          <w:ilvl w:val="0"/>
          <w:numId w:val="5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>
        <w:t>Termin ważności zabezpieczenia należytego wykonania umowy obejmuje termin świadczenia przedmiotu Umowy oraz 30 dni po jego upływie.</w:t>
      </w:r>
    </w:p>
    <w:p w:rsidR="00924822" w:rsidRDefault="00F90E40" w:rsidP="00FC6B27">
      <w:pPr>
        <w:pStyle w:val="Teksttreci20"/>
        <w:numPr>
          <w:ilvl w:val="0"/>
          <w:numId w:val="5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>
        <w:t>Zamawiający - zgodnie z powszechnie obowiązującymi przepisami prawa - będzie upoważniony do pobrania z zabezpieczenia należytego wykonania Umowy kwot należnych Zamawiającemu, a w szczególności w przypadku gdy:</w:t>
      </w:r>
    </w:p>
    <w:p w:rsidR="00924822" w:rsidRDefault="00F90E40" w:rsidP="00FC6B27">
      <w:pPr>
        <w:pStyle w:val="Teksttreci20"/>
        <w:numPr>
          <w:ilvl w:val="0"/>
          <w:numId w:val="11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r>
        <w:t>Zamawiający odstąpi od niniejszej Umowy,</w:t>
      </w:r>
    </w:p>
    <w:p w:rsidR="00924822" w:rsidRDefault="00F90E40" w:rsidP="00FC6B27">
      <w:pPr>
        <w:pStyle w:val="Teksttreci20"/>
        <w:numPr>
          <w:ilvl w:val="0"/>
          <w:numId w:val="11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r>
        <w:t>Wykonawca nie będzie wywiązywał się z rea</w:t>
      </w:r>
      <w:r w:rsidR="00924822">
        <w:t>lizacji obowiązków wynikających                            z niniejszej Umowy,</w:t>
      </w:r>
    </w:p>
    <w:p w:rsidR="00924822" w:rsidRDefault="00F90E40" w:rsidP="00FC6B27">
      <w:pPr>
        <w:pStyle w:val="Teksttreci20"/>
        <w:numPr>
          <w:ilvl w:val="0"/>
          <w:numId w:val="11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r>
        <w:t>Wykonawca zobowiązany będzie do zapłaty kar umownych i/lub odszkodowań wynikających z postanowień niniejszej Umowy,</w:t>
      </w:r>
    </w:p>
    <w:p w:rsidR="00924822" w:rsidRDefault="00F90E40" w:rsidP="00FC6B27">
      <w:pPr>
        <w:pStyle w:val="Teksttreci20"/>
        <w:numPr>
          <w:ilvl w:val="0"/>
          <w:numId w:val="11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r>
        <w:t xml:space="preserve">Wykonawca uchylać się będzie od wykonywania zobowiązań wynikających </w:t>
      </w:r>
      <w:r w:rsidR="00924822">
        <w:t xml:space="preserve"> </w:t>
      </w:r>
      <w:ins w:id="2" w:author="JiM II" w:date="2023-01-30T14:28:00Z">
        <w:r w:rsidR="0094156C">
          <w:t>z</w:t>
        </w:r>
      </w:ins>
      <w:r w:rsidR="00924822">
        <w:t xml:space="preserve"> rękojmi,</w:t>
      </w:r>
    </w:p>
    <w:p w:rsidR="00664421" w:rsidRDefault="00F90E40" w:rsidP="00FC6B27">
      <w:pPr>
        <w:pStyle w:val="Teksttreci20"/>
        <w:numPr>
          <w:ilvl w:val="0"/>
          <w:numId w:val="11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r>
        <w:t>Wykonawca nie zwróci Zamawiającemu kosztów wykonania zastępczego.</w:t>
      </w:r>
    </w:p>
    <w:p w:rsidR="005E6169" w:rsidRDefault="00F90E40" w:rsidP="00E9070A">
      <w:pPr>
        <w:pStyle w:val="Teksttreci20"/>
        <w:numPr>
          <w:ilvl w:val="0"/>
          <w:numId w:val="5"/>
        </w:numPr>
        <w:shd w:val="clear" w:color="auto" w:fill="auto"/>
        <w:tabs>
          <w:tab w:val="left" w:pos="426"/>
        </w:tabs>
        <w:spacing w:before="0" w:after="103" w:line="240" w:lineRule="auto"/>
        <w:ind w:left="426" w:hanging="426"/>
      </w:pPr>
      <w:r>
        <w:t xml:space="preserve">Uprawnienia Zamawiającego określone w postanowieniach niniejszego paragrafu mogą być realizowane przez Zamawiającego w każdym czasie i niezależnie od prawa Zamawiającego do dokonywania potrąceń wierzytelności Zamawiającego </w:t>
      </w:r>
      <w:r w:rsidR="003D244A">
        <w:t xml:space="preserve">                                    </w:t>
      </w:r>
      <w:r>
        <w:t>z wierzytelnościami Wykonawcy, w szczególności Zamawiający według własnego uznania może zaspokoić swoje roszczenie w drodze potrącenia lub pobrania z zabezpieczenia albo korzystając jednocześnie z obydwu możliwości (potrącenie i pobranie z zabezpieczenia)</w:t>
      </w:r>
      <w:r w:rsidR="00924822">
        <w:t>.</w:t>
      </w:r>
    </w:p>
    <w:p w:rsidR="00E9070A" w:rsidRDefault="00E9070A" w:rsidP="00E9070A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firstLine="0"/>
      </w:pPr>
    </w:p>
    <w:p w:rsidR="00FC6056" w:rsidRDefault="00342560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firstLine="0"/>
        <w:jc w:val="center"/>
        <w:rPr>
          <w:b/>
        </w:rPr>
      </w:pPr>
      <w:r>
        <w:rPr>
          <w:b/>
        </w:rPr>
        <w:t>§ 5</w:t>
      </w:r>
    </w:p>
    <w:p w:rsidR="005E6169" w:rsidRDefault="005E6169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firstLine="0"/>
        <w:jc w:val="center"/>
        <w:rPr>
          <w:b/>
        </w:rPr>
      </w:pPr>
      <w:r w:rsidRPr="00FC6056">
        <w:rPr>
          <w:b/>
        </w:rPr>
        <w:t>Podwykonawcy</w:t>
      </w:r>
    </w:p>
    <w:p w:rsidR="00566ACD" w:rsidRPr="00FC6056" w:rsidRDefault="00566ACD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hanging="426"/>
        <w:jc w:val="center"/>
        <w:rPr>
          <w:b/>
        </w:rPr>
      </w:pPr>
    </w:p>
    <w:p w:rsidR="005E6169" w:rsidRDefault="005E6169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 w:rsidRPr="005E6169">
        <w:t xml:space="preserve">1. </w:t>
      </w:r>
      <w:r w:rsidR="00566ACD">
        <w:tab/>
      </w:r>
      <w:r w:rsidRPr="005E6169">
        <w:t>Wykonawca</w:t>
      </w:r>
      <w:r w:rsidR="00C348E9">
        <w:t xml:space="preserve">, zastrzeżeniem postanowień § 3 ust. 1 i 2  umowy  </w:t>
      </w:r>
      <w:r w:rsidRPr="005E6169">
        <w:t xml:space="preserve"> ponosi pełną odpowiedzialność wobec Zamawiającego za części przedmiotu Umowy, które wykonuje przy pomocy Podwykonawców,</w:t>
      </w:r>
      <w:r w:rsidR="00592C4D">
        <w:t xml:space="preserve"> odpowiadając za ich działania, uchybienia,</w:t>
      </w:r>
      <w:r w:rsidRPr="005E6169">
        <w:t xml:space="preserve"> zaniechania jak za własne,</w:t>
      </w:r>
      <w:r w:rsidR="00E9070A">
        <w:t xml:space="preserve"> </w:t>
      </w:r>
      <w:r w:rsidRPr="005E6169">
        <w:t xml:space="preserve">w tym również za dotrzymanie terminów wykonania przedmiotu Umowy. </w:t>
      </w:r>
    </w:p>
    <w:p w:rsidR="00C61CD2" w:rsidRDefault="005E6169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 w:rsidRPr="005E6169">
        <w:t xml:space="preserve">2. </w:t>
      </w:r>
      <w:r w:rsidR="00566ACD">
        <w:tab/>
      </w:r>
      <w:r w:rsidRPr="005E6169">
        <w:t>Wykonawca ponosi pełną odpowiedzialność wobec Zam</w:t>
      </w:r>
      <w:r w:rsidR="00C61CD2">
        <w:t xml:space="preserve">awiającego za ewentualne straty                      </w:t>
      </w:r>
      <w:r w:rsidRPr="005E6169">
        <w:t xml:space="preserve">i szkody wynikłe w związku z działaniami lub </w:t>
      </w:r>
      <w:proofErr w:type="spellStart"/>
      <w:r w:rsidRPr="005E6169">
        <w:t>zaniechaniami</w:t>
      </w:r>
      <w:proofErr w:type="spellEnd"/>
      <w:r w:rsidRPr="005E6169">
        <w:t xml:space="preserve"> podwykonawców.</w:t>
      </w:r>
    </w:p>
    <w:p w:rsidR="005E6169" w:rsidRDefault="005E6169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 w:rsidRPr="005E6169">
        <w:t xml:space="preserve">3. Wykonawca ponosi wszelką odpowiedzialność za zapłatę wynagrodzenia należnego podwykonawcy. </w:t>
      </w:r>
    </w:p>
    <w:p w:rsidR="00592C4D" w:rsidRDefault="005E6169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  <w:rPr>
          <w:color w:val="auto"/>
        </w:rPr>
      </w:pPr>
      <w:r w:rsidRPr="005E6169">
        <w:t>4.</w:t>
      </w:r>
      <w:r w:rsidRPr="00F572AE">
        <w:rPr>
          <w:color w:val="FF0000"/>
        </w:rPr>
        <w:t xml:space="preserve"> </w:t>
      </w:r>
      <w:r w:rsidR="00C61CD2">
        <w:rPr>
          <w:color w:val="FF0000"/>
        </w:rPr>
        <w:t xml:space="preserve">  </w:t>
      </w:r>
      <w:r w:rsidR="00C61CD2">
        <w:rPr>
          <w:color w:val="FF0000"/>
        </w:rPr>
        <w:tab/>
      </w:r>
      <w:r w:rsidR="00592C4D" w:rsidRPr="00592C4D">
        <w:rPr>
          <w:color w:val="auto"/>
        </w:rPr>
        <w:t>Podwykonawcy muszą posiadać uprawnienie do wyko</w:t>
      </w:r>
      <w:r w:rsidR="00592C4D">
        <w:rPr>
          <w:color w:val="auto"/>
        </w:rPr>
        <w:t>nywania zleconej części prac.</w:t>
      </w:r>
    </w:p>
    <w:p w:rsidR="00592C4D" w:rsidRDefault="00C61CD2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  <w:rPr>
          <w:color w:val="auto"/>
        </w:rPr>
      </w:pPr>
      <w:r>
        <w:t>5</w:t>
      </w:r>
      <w:r w:rsidR="00592C4D">
        <w:t>.</w:t>
      </w:r>
      <w:r>
        <w:rPr>
          <w:color w:val="auto"/>
        </w:rPr>
        <w:tab/>
      </w:r>
      <w:r w:rsidR="00592C4D" w:rsidRPr="00592C4D">
        <w:rPr>
          <w:color w:val="auto"/>
        </w:rPr>
        <w:t xml:space="preserve">Wykonawca zapewni, aby wszystkie umowy z podwykonawcami </w:t>
      </w:r>
      <w:r w:rsidR="00592C4D">
        <w:rPr>
          <w:color w:val="auto"/>
        </w:rPr>
        <w:t>zostały sporządzone na piśmie.</w:t>
      </w:r>
    </w:p>
    <w:p w:rsidR="00C61CD2" w:rsidRDefault="00C61CD2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  <w:rPr>
          <w:color w:val="auto"/>
        </w:rPr>
      </w:pPr>
      <w:r>
        <w:t>6</w:t>
      </w:r>
      <w:r w:rsidR="00592C4D">
        <w:t>.</w:t>
      </w:r>
      <w:r w:rsidR="00592C4D">
        <w:rPr>
          <w:color w:val="auto"/>
        </w:rPr>
        <w:tab/>
        <w:t xml:space="preserve">Wykonawca </w:t>
      </w:r>
      <w:r w:rsidR="00592C4D" w:rsidRPr="00592C4D">
        <w:rPr>
          <w:color w:val="auto"/>
        </w:rPr>
        <w:t xml:space="preserve">przekaże Zamawiającemu, na jego wezwanie, kopie każdej z tych umów </w:t>
      </w:r>
      <w:r>
        <w:rPr>
          <w:color w:val="auto"/>
        </w:rPr>
        <w:t xml:space="preserve">                    </w:t>
      </w:r>
      <w:r w:rsidR="00342560">
        <w:rPr>
          <w:color w:val="auto"/>
        </w:rPr>
        <w:t>z podwykonawcą.</w:t>
      </w:r>
    </w:p>
    <w:p w:rsidR="0081437E" w:rsidRDefault="00C61CD2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  <w:rPr>
          <w:color w:val="auto"/>
        </w:rPr>
      </w:pPr>
      <w:r>
        <w:t>7</w:t>
      </w:r>
      <w:r w:rsidR="00592C4D">
        <w:t>.</w:t>
      </w:r>
      <w:r w:rsidR="00592C4D">
        <w:rPr>
          <w:color w:val="auto"/>
        </w:rPr>
        <w:tab/>
      </w:r>
      <w:r w:rsidR="00592C4D" w:rsidRPr="00592C4D">
        <w:rPr>
          <w:color w:val="auto"/>
        </w:rPr>
        <w:t xml:space="preserve">Jeżeli zmiana albo rezygnacja z podwykonawcy dotyczy podmiotu, na którego zasoby Wykonawca powoływał się, w celu wykazania spełniania warunków udziału </w:t>
      </w:r>
      <w:r w:rsidR="000B61DA">
        <w:rPr>
          <w:color w:val="auto"/>
        </w:rPr>
        <w:t xml:space="preserve">                              </w:t>
      </w:r>
      <w:r w:rsidR="00592C4D" w:rsidRPr="00592C4D">
        <w:rPr>
          <w:color w:val="auto"/>
        </w:rPr>
        <w:t>w postępowaniu, o których mowa</w:t>
      </w:r>
      <w:r w:rsidR="003D244A">
        <w:rPr>
          <w:color w:val="auto"/>
        </w:rPr>
        <w:t xml:space="preserve"> ustawie</w:t>
      </w:r>
      <w:r w:rsidR="00592C4D" w:rsidRPr="00592C4D">
        <w:rPr>
          <w:color w:val="auto"/>
        </w:rPr>
        <w:t xml:space="preserve"> </w:t>
      </w:r>
      <w:proofErr w:type="spellStart"/>
      <w:r w:rsidR="00592C4D" w:rsidRPr="00592C4D">
        <w:rPr>
          <w:color w:val="auto"/>
        </w:rPr>
        <w:t>Pzp</w:t>
      </w:r>
      <w:proofErr w:type="spellEnd"/>
      <w:r w:rsidR="00592C4D" w:rsidRPr="00592C4D">
        <w:rPr>
          <w:color w:val="auto"/>
        </w:rPr>
        <w:t xml:space="preserve">, Wykonawca jest obowiązany wykazać Zamawiającemu, iż proponowany inny podwykonawca lub wykonawca samodzielnie </w:t>
      </w:r>
      <w:r w:rsidR="00592C4D" w:rsidRPr="00592C4D">
        <w:rPr>
          <w:color w:val="auto"/>
        </w:rPr>
        <w:lastRenderedPageBreak/>
        <w:t xml:space="preserve">spełnia je w stopniu nie mniejszym niż </w:t>
      </w:r>
      <w:r w:rsidR="003D244A">
        <w:rPr>
          <w:color w:val="auto"/>
        </w:rPr>
        <w:t xml:space="preserve">wymagany w trakcie postępowania </w:t>
      </w:r>
      <w:r w:rsidR="00592C4D" w:rsidRPr="00592C4D">
        <w:rPr>
          <w:color w:val="auto"/>
        </w:rPr>
        <w:t>o udzielenie zamówienia.</w:t>
      </w:r>
    </w:p>
    <w:p w:rsidR="0041593F" w:rsidRDefault="00C61CD2" w:rsidP="00E9070A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  <w:rPr>
          <w:color w:val="auto"/>
        </w:rPr>
      </w:pPr>
      <w:r>
        <w:t>8</w:t>
      </w:r>
      <w:r w:rsidR="0081437E">
        <w:t>.</w:t>
      </w:r>
      <w:r w:rsidR="0081437E">
        <w:rPr>
          <w:color w:val="auto"/>
        </w:rPr>
        <w:tab/>
      </w:r>
      <w:r w:rsidR="00592C4D" w:rsidRPr="00592C4D">
        <w:rPr>
          <w:color w:val="auto"/>
        </w:rPr>
        <w:t>Wykonawca zobowiązany jest pisemnie poinformować podwykonawców o warunkach niniejszej umowy.</w:t>
      </w:r>
    </w:p>
    <w:p w:rsidR="000E5FF8" w:rsidRDefault="00592C4D" w:rsidP="000E5FF8">
      <w:pPr>
        <w:pStyle w:val="Teksttreci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  <w:rPr>
          <w:color w:val="auto"/>
        </w:rPr>
      </w:pPr>
      <w:r w:rsidRPr="00592C4D">
        <w:rPr>
          <w:color w:val="auto"/>
        </w:rPr>
        <w:t>Nie zastosowanie się Wykonawcy do wymogów wynikających z postanow</w:t>
      </w:r>
      <w:r w:rsidR="00C61CD2">
        <w:rPr>
          <w:color w:val="auto"/>
        </w:rPr>
        <w:t>ień umowy zawartych w ust. 1-8</w:t>
      </w:r>
      <w:r w:rsidRPr="00592C4D">
        <w:rPr>
          <w:color w:val="auto"/>
        </w:rPr>
        <w:t xml:space="preserve"> upoważnia Zamawiającego do podjęcia wszelkich niezbędnych działań w celu wyegzekwowania od Wykonawcy i wszystkich podwykonawców ustaleń danej umowy, aż do odstąpienia od umowy z Wykonawcą z winy Wykonawcy włącznie - przy czym prawo do odstąpienia może być wykonane w terminie 30 dni od dnia w</w:t>
      </w:r>
      <w:r w:rsidR="0046508C">
        <w:rPr>
          <w:color w:val="auto"/>
        </w:rPr>
        <w:t xml:space="preserve">yznaczonego </w:t>
      </w:r>
      <w:r w:rsidRPr="00592C4D">
        <w:rPr>
          <w:color w:val="auto"/>
        </w:rPr>
        <w:t>Wykonawcy do zastosowania się do wymo</w:t>
      </w:r>
      <w:r w:rsidR="0081437E">
        <w:rPr>
          <w:color w:val="auto"/>
        </w:rPr>
        <w:t>gów</w:t>
      </w:r>
      <w:r w:rsidR="00C61CD2">
        <w:rPr>
          <w:color w:val="auto"/>
        </w:rPr>
        <w:t>, o których mowa w ust. 1-8</w:t>
      </w:r>
      <w:r w:rsidR="000E5FF8">
        <w:rPr>
          <w:color w:val="auto"/>
        </w:rPr>
        <w:t xml:space="preserve"> powyżej.</w:t>
      </w:r>
    </w:p>
    <w:p w:rsidR="000E5FF8" w:rsidRPr="000E5FF8" w:rsidRDefault="000E5FF8" w:rsidP="000E5FF8">
      <w:pPr>
        <w:pStyle w:val="Teksttreci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  <w:rPr>
          <w:color w:val="auto"/>
        </w:rPr>
      </w:pPr>
      <w:r>
        <w:t>W przypadku podwykonawstwa, Wykonawca zobowiązany jest do przedstawienia wraz               z fakturą dowodów zapłaty wynagrodzenia podwykonawcy, którymi to dowodami są łącznie :</w:t>
      </w:r>
    </w:p>
    <w:p w:rsidR="000E5FF8" w:rsidRDefault="000E5FF8" w:rsidP="000E5FF8">
      <w:pPr>
        <w:pStyle w:val="Teksttreci20"/>
        <w:numPr>
          <w:ilvl w:val="0"/>
          <w:numId w:val="21"/>
        </w:numPr>
        <w:shd w:val="clear" w:color="auto" w:fill="auto"/>
        <w:tabs>
          <w:tab w:val="left" w:pos="709"/>
        </w:tabs>
        <w:spacing w:before="0" w:after="0" w:line="240" w:lineRule="auto"/>
        <w:ind w:left="709" w:hanging="283"/>
      </w:pPr>
      <w:r>
        <w:t>oświadczenie Podwykonawcy złożone na druku, będącym załącznik</w:t>
      </w:r>
      <w:r w:rsidR="003D244A">
        <w:t>iem nr 5</w:t>
      </w:r>
      <w:r>
        <w:t xml:space="preserve"> do niniejszej umowy;</w:t>
      </w:r>
    </w:p>
    <w:p w:rsidR="000E5FF8" w:rsidRPr="00447EF2" w:rsidRDefault="000E5FF8" w:rsidP="000E5FF8">
      <w:pPr>
        <w:pStyle w:val="Teksttreci20"/>
        <w:numPr>
          <w:ilvl w:val="0"/>
          <w:numId w:val="21"/>
        </w:numPr>
        <w:shd w:val="clear" w:color="auto" w:fill="auto"/>
        <w:tabs>
          <w:tab w:val="left" w:pos="709"/>
        </w:tabs>
        <w:spacing w:before="0" w:after="0" w:line="240" w:lineRule="auto"/>
        <w:ind w:left="709" w:hanging="283"/>
      </w:pPr>
      <w:r>
        <w:t>dowód wpływu środków na rachunek podwykonawcy (uznanie rachunku podwykonawcy), z którego wynika za jaki zakres prac dokonano płatności na jego rzecz.</w:t>
      </w:r>
    </w:p>
    <w:p w:rsidR="00342560" w:rsidRPr="00E9070A" w:rsidRDefault="000E5FF8" w:rsidP="00E9070A">
      <w:pPr>
        <w:pStyle w:val="Teksttreci20"/>
        <w:numPr>
          <w:ilvl w:val="0"/>
          <w:numId w:val="2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  <w:rPr>
          <w:color w:val="auto"/>
        </w:rPr>
      </w:pPr>
      <w:r>
        <w:rPr>
          <w:color w:val="auto"/>
        </w:rPr>
        <w:t xml:space="preserve">W przypadku braku przedłożenia przez Wykonawcę dokumentów, o których mowa w ust. 10 powyżej Zamawiający może wstrzymać się z zapłata wynagrodzenia Wykonawcy do chwili ich przedłożenia lub może złożyć wartość tego wynagrodzenia do depozytu sądowego.  </w:t>
      </w:r>
    </w:p>
    <w:p w:rsidR="000E5FF8" w:rsidRDefault="000E5FF8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firstLine="0"/>
      </w:pPr>
    </w:p>
    <w:p w:rsidR="00566ACD" w:rsidRDefault="00342560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firstLine="0"/>
        <w:jc w:val="center"/>
        <w:rPr>
          <w:b/>
        </w:rPr>
      </w:pPr>
      <w:r>
        <w:rPr>
          <w:b/>
        </w:rPr>
        <w:t>§ 6</w:t>
      </w:r>
    </w:p>
    <w:p w:rsidR="00FC6056" w:rsidRDefault="005E6169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firstLine="0"/>
        <w:jc w:val="center"/>
        <w:rPr>
          <w:b/>
        </w:rPr>
      </w:pPr>
      <w:r w:rsidRPr="00566ACD">
        <w:rPr>
          <w:b/>
        </w:rPr>
        <w:t>Ubezpieczenie odpowiedzialności cywilnej</w:t>
      </w:r>
    </w:p>
    <w:p w:rsidR="00566ACD" w:rsidRPr="00566ACD" w:rsidRDefault="00566ACD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firstLine="0"/>
        <w:jc w:val="center"/>
        <w:rPr>
          <w:b/>
        </w:rPr>
      </w:pPr>
    </w:p>
    <w:p w:rsidR="00566ACD" w:rsidRDefault="005E6169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 w:rsidRPr="005E6169">
        <w:t xml:space="preserve">1. </w:t>
      </w:r>
      <w:r w:rsidR="00566ACD">
        <w:tab/>
      </w:r>
      <w:r w:rsidRPr="005E6169">
        <w:t>Wykonawca będzie posiadał przez cały okres obowiązywania Umowy ubezpieczenie odpowiedzialności cywilnej w za</w:t>
      </w:r>
      <w:r w:rsidR="006556F8">
        <w:t>kresie prowadzonej działalności oraz</w:t>
      </w:r>
      <w:r w:rsidR="00C61CD2">
        <w:t xml:space="preserve"> zgodnej</w:t>
      </w:r>
      <w:r w:rsidR="006556F8">
        <w:t xml:space="preserve"> </w:t>
      </w:r>
      <w:r w:rsidR="003D244A">
        <w:t xml:space="preserve">                          </w:t>
      </w:r>
      <w:r w:rsidRPr="005E6169">
        <w:t xml:space="preserve">z przedmiotem umowy, z sumą ubezpieczenia nie mniejszą niż 250 000,00 zł </w:t>
      </w:r>
      <w:r w:rsidR="000A3363">
        <w:t xml:space="preserve"> </w:t>
      </w:r>
      <w:r w:rsidR="003D244A">
        <w:t xml:space="preserve">            </w:t>
      </w:r>
      <w:r w:rsidRPr="005E6169">
        <w:t>(słownie: dwieście pięćdziesiąt tysięcy złotych) dla jednej i wszystkich szkód. Jeżeli suma ubezpieczenia wyrażona jest w innej walucie niż złoty, zostanie przeliczona według średniego kur</w:t>
      </w:r>
      <w:r w:rsidR="00566ACD">
        <w:t>su NBP na dzień zawarcia Umowy.</w:t>
      </w:r>
    </w:p>
    <w:p w:rsidR="00566ACD" w:rsidRDefault="005E6169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 w:rsidRPr="005E6169">
        <w:t xml:space="preserve">2. </w:t>
      </w:r>
      <w:r w:rsidR="00566ACD">
        <w:tab/>
      </w:r>
      <w:r w:rsidRPr="005E6169">
        <w:t xml:space="preserve">Jeżeli w trakcie trwania Umowy upłynie okres ubezpieczenia z tytułu przedłożonej przez Wykonawcę polisy, jest on zobowiązany w terminie do 7 dni od wygaśnięcia dotychczasowej polisy ubezpieczeniowej, bez odrębnego wezwania, dostarczyć Zamawiającemu dokument potwierdzający przedłużenie bieżącej lub zawarcie nowej umowy ubezpieczenia zgodnej z wymaganiami określonymi w Umowie. </w:t>
      </w:r>
    </w:p>
    <w:p w:rsidR="00566ACD" w:rsidRDefault="005E6169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 w:rsidRPr="005E6169">
        <w:t xml:space="preserve">3. </w:t>
      </w:r>
      <w:r w:rsidR="00566ACD">
        <w:tab/>
      </w:r>
      <w:r w:rsidRPr="005E6169">
        <w:t>Wykonawca zobowiązany jest do informowania Zamawiającego o wszelkich zmianach treści zawartej umowy ubezpieczenia, o której mowa w ust. 1, w terminie 7 dni roboczy</w:t>
      </w:r>
      <w:r w:rsidR="00566ACD">
        <w:t>ch od dnia ich wejścia w życie.</w:t>
      </w:r>
    </w:p>
    <w:p w:rsidR="00566ACD" w:rsidRDefault="005E6169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 w:rsidRPr="005E6169">
        <w:t xml:space="preserve">4. </w:t>
      </w:r>
      <w:r w:rsidR="00566ACD">
        <w:tab/>
      </w:r>
      <w:r w:rsidRPr="005E6169">
        <w:t>Wykonawca przedkłada w dniu zawarcia umowy dokument potwierdzający posiada</w:t>
      </w:r>
      <w:r w:rsidR="00566ACD">
        <w:t>nie ww. polisy ubezpieczeniowej</w:t>
      </w:r>
    </w:p>
    <w:p w:rsidR="000A3363" w:rsidRDefault="005E6169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 w:rsidRPr="005E6169">
        <w:t xml:space="preserve">5. </w:t>
      </w:r>
      <w:r w:rsidR="00566ACD">
        <w:tab/>
      </w:r>
      <w:r w:rsidRPr="005E6169">
        <w:t xml:space="preserve">Obowiązek Wykonawcy do zawarcia i przedłużania ważności wymaganych ubezpieczeń nie może być w żadnym wypadku interpretowany jako ograniczenie odpowiedzialności Wykonawcy wynikającej z niniejszego Umowy. </w:t>
      </w:r>
    </w:p>
    <w:p w:rsidR="000A3363" w:rsidRDefault="005E6169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 w:rsidRPr="005E6169">
        <w:t xml:space="preserve">6. </w:t>
      </w:r>
      <w:r w:rsidR="000A3363">
        <w:tab/>
      </w:r>
      <w:r w:rsidRPr="005E6169">
        <w:t>W zakresie ubezpieczenia Wykonawca będzie pr</w:t>
      </w:r>
      <w:r w:rsidR="000A3363">
        <w:t>zestrzegał następujących zasad:</w:t>
      </w:r>
    </w:p>
    <w:p w:rsidR="000A3363" w:rsidRDefault="005E6169" w:rsidP="0034256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851" w:hanging="426"/>
      </w:pPr>
      <w:r w:rsidRPr="005E6169">
        <w:t xml:space="preserve"> </w:t>
      </w:r>
      <w:r w:rsidR="000A3363">
        <w:t xml:space="preserve">1) </w:t>
      </w:r>
      <w:r w:rsidR="000A3363">
        <w:tab/>
      </w:r>
      <w:r w:rsidRPr="005E6169">
        <w:t>umowa/umowy ubezpieczenia lub polisa/polisy ubezpieczeniowe muszą zapewniać wypłatę odszkodowania</w:t>
      </w:r>
      <w:r w:rsidR="000A3363">
        <w:t xml:space="preserve"> płatnego w złotych polskich,</w:t>
      </w:r>
    </w:p>
    <w:p w:rsidR="000A3363" w:rsidRDefault="000A3363" w:rsidP="0034256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851" w:hanging="426"/>
      </w:pPr>
      <w:r>
        <w:t xml:space="preserve">2) </w:t>
      </w:r>
      <w:r>
        <w:tab/>
      </w:r>
      <w:r w:rsidR="005E6169" w:rsidRPr="005E6169">
        <w:t xml:space="preserve">ewentualne ograniczenie odpowiedzialności ubezpieczyciela nie może być większe niż 2.500,00 zł (słownie: </w:t>
      </w:r>
      <w:r>
        <w:t xml:space="preserve">dwa tysiące pięćset złotych), </w:t>
      </w:r>
    </w:p>
    <w:p w:rsidR="00342560" w:rsidRDefault="000A3363" w:rsidP="0034256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851" w:hanging="426"/>
      </w:pPr>
      <w:r>
        <w:t>3)</w:t>
      </w:r>
      <w:r>
        <w:tab/>
      </w:r>
      <w:r w:rsidR="005E6169" w:rsidRPr="005E6169">
        <w:t>koszt umowy lub umów (polisy lub polis ubezpieczeniowych), w szczególności składki ubezpieczeniowe pokrywa w całości Wykonawca.</w:t>
      </w:r>
    </w:p>
    <w:p w:rsidR="00E9070A" w:rsidRDefault="00E9070A" w:rsidP="0034256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851" w:hanging="426"/>
      </w:pPr>
    </w:p>
    <w:p w:rsidR="00E9070A" w:rsidRDefault="00E9070A" w:rsidP="0034256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851" w:hanging="426"/>
      </w:pPr>
    </w:p>
    <w:p w:rsidR="00E82C42" w:rsidRDefault="006556F8" w:rsidP="003D244A">
      <w:pPr>
        <w:pStyle w:val="Teksttreci20"/>
        <w:shd w:val="clear" w:color="auto" w:fill="auto"/>
        <w:tabs>
          <w:tab w:val="left" w:pos="426"/>
        </w:tabs>
        <w:spacing w:before="0" w:after="0" w:line="274" w:lineRule="exact"/>
        <w:ind w:left="426" w:hanging="426"/>
      </w:pPr>
      <w:r w:rsidRPr="00342560">
        <w:t>7.</w:t>
      </w:r>
      <w:r w:rsidRPr="00342560">
        <w:tab/>
        <w:t xml:space="preserve">Wykonawca oświadcza, że </w:t>
      </w:r>
      <w:r w:rsidR="003D244A">
        <w:t>czynności przeliczania</w:t>
      </w:r>
      <w:r w:rsidRPr="00342560">
        <w:t xml:space="preserve"> środków pieniężnych pobranych </w:t>
      </w:r>
      <w:r w:rsidR="003D244A">
        <w:t xml:space="preserve">                </w:t>
      </w:r>
      <w:r w:rsidRPr="00342560">
        <w:t>z urządzeń, ich</w:t>
      </w:r>
      <w:r w:rsidRPr="003D244A">
        <w:t xml:space="preserve"> </w:t>
      </w:r>
      <w:r w:rsidR="003D244A">
        <w:t>transportowania oraz odbierania</w:t>
      </w:r>
      <w:r w:rsidRPr="00342560">
        <w:t xml:space="preserve"> jest objęte ubezpieczeniem na warunkach określonych</w:t>
      </w:r>
      <w:r w:rsidRPr="003D244A">
        <w:t xml:space="preserve"> </w:t>
      </w:r>
      <w:r w:rsidRPr="00342560">
        <w:t>polisą ubezpieczeniową.</w:t>
      </w:r>
    </w:p>
    <w:p w:rsidR="003D244A" w:rsidRPr="003D244A" w:rsidRDefault="003D244A" w:rsidP="003D244A">
      <w:pPr>
        <w:pStyle w:val="Teksttreci20"/>
        <w:shd w:val="clear" w:color="auto" w:fill="auto"/>
        <w:tabs>
          <w:tab w:val="left" w:pos="426"/>
        </w:tabs>
        <w:spacing w:before="0" w:after="0" w:line="274" w:lineRule="exact"/>
        <w:ind w:left="426" w:hanging="426"/>
      </w:pPr>
    </w:p>
    <w:p w:rsidR="00664421" w:rsidRPr="007C37DE" w:rsidRDefault="00342560" w:rsidP="00342560">
      <w:pPr>
        <w:pStyle w:val="Teksttreci80"/>
        <w:shd w:val="clear" w:color="auto" w:fill="auto"/>
        <w:spacing w:before="0" w:after="0" w:line="240" w:lineRule="auto"/>
        <w:ind w:right="40"/>
        <w:rPr>
          <w:rFonts w:ascii="Times New Roman" w:eastAsia="Times New Roman" w:hAnsi="Times New Roman" w:cs="Times New Roman"/>
          <w:b/>
          <w:spacing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0"/>
          <w:sz w:val="24"/>
          <w:szCs w:val="24"/>
        </w:rPr>
        <w:t>§ 7</w:t>
      </w:r>
    </w:p>
    <w:p w:rsidR="007C37DE" w:rsidRDefault="007C37DE" w:rsidP="00342560">
      <w:pPr>
        <w:pStyle w:val="Teksttreci80"/>
        <w:shd w:val="clear" w:color="auto" w:fill="auto"/>
        <w:spacing w:before="0" w:after="0" w:line="240" w:lineRule="auto"/>
        <w:ind w:right="40"/>
        <w:rPr>
          <w:rFonts w:ascii="Times New Roman" w:eastAsia="Times New Roman" w:hAnsi="Times New Roman" w:cs="Times New Roman"/>
          <w:b/>
          <w:spacing w:val="0"/>
          <w:sz w:val="24"/>
          <w:szCs w:val="24"/>
        </w:rPr>
      </w:pPr>
      <w:r w:rsidRPr="007C37DE">
        <w:rPr>
          <w:rFonts w:ascii="Times New Roman" w:eastAsia="Times New Roman" w:hAnsi="Times New Roman" w:cs="Times New Roman"/>
          <w:b/>
          <w:spacing w:val="0"/>
          <w:sz w:val="24"/>
          <w:szCs w:val="24"/>
        </w:rPr>
        <w:t>Kary Umowne</w:t>
      </w:r>
    </w:p>
    <w:p w:rsidR="007C37DE" w:rsidRPr="007C37DE" w:rsidRDefault="00402A1B" w:rsidP="00342560">
      <w:pPr>
        <w:pStyle w:val="Teksttreci80"/>
        <w:shd w:val="clear" w:color="auto" w:fill="auto"/>
        <w:spacing w:before="0" w:after="0" w:line="240" w:lineRule="auto"/>
        <w:ind w:right="40" w:hanging="426"/>
        <w:rPr>
          <w:rFonts w:ascii="Times New Roman" w:eastAsia="Times New Roman" w:hAnsi="Times New Roman" w:cs="Times New Roman"/>
          <w:b/>
          <w:spacing w:val="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0"/>
          <w:sz w:val="24"/>
          <w:szCs w:val="24"/>
        </w:rPr>
        <w:t xml:space="preserve"> </w:t>
      </w:r>
    </w:p>
    <w:p w:rsidR="00664421" w:rsidRDefault="00F90E40" w:rsidP="00FC6B27">
      <w:pPr>
        <w:pStyle w:val="Teksttreci20"/>
        <w:numPr>
          <w:ilvl w:val="0"/>
          <w:numId w:val="6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>
        <w:t>Wykonawca zapłaci Zamawiającemu kary umowne</w:t>
      </w:r>
      <w:r w:rsidR="00A753E3">
        <w:t xml:space="preserve"> z następujących tytułów i w podanych wysokościach</w:t>
      </w:r>
      <w:r>
        <w:t>:</w:t>
      </w:r>
    </w:p>
    <w:p w:rsidR="00664421" w:rsidRDefault="00F90E40" w:rsidP="00FC6B27">
      <w:pPr>
        <w:pStyle w:val="Teksttreci20"/>
        <w:numPr>
          <w:ilvl w:val="0"/>
          <w:numId w:val="7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r>
        <w:t>za niedotrzymanie terminu roz</w:t>
      </w:r>
      <w:r w:rsidR="001C5DEA">
        <w:t xml:space="preserve">poczęcia lub zakończenia usługi - </w:t>
      </w:r>
      <w:r>
        <w:t>w w</w:t>
      </w:r>
      <w:r w:rsidR="00AE0212">
        <w:t>ysokości 0,3</w:t>
      </w:r>
      <w:r>
        <w:t xml:space="preserve"> % </w:t>
      </w:r>
      <w:r w:rsidR="002C6B01">
        <w:t xml:space="preserve">łącznego </w:t>
      </w:r>
      <w:r>
        <w:t>wynagrodzenia umownego brutto</w:t>
      </w:r>
      <w:r w:rsidR="003D244A">
        <w:t xml:space="preserve"> za zamówienie podstawowe (bez prawa opcji)</w:t>
      </w:r>
      <w:r>
        <w:t xml:space="preserve">, za każdy rozpoczęty dzień opóźnienia, lecz nie więcej niż 10% </w:t>
      </w:r>
      <w:r w:rsidR="002C6B01">
        <w:t xml:space="preserve">łącznego </w:t>
      </w:r>
      <w:r>
        <w:t>wynagrodzenia umowne</w:t>
      </w:r>
      <w:r w:rsidR="00AE0212">
        <w:t>go brutto</w:t>
      </w:r>
      <w:r w:rsidR="003D244A">
        <w:t xml:space="preserve"> za zamówienie podstawowe (bez prawa opcji)</w:t>
      </w:r>
      <w:r w:rsidR="00AE0212">
        <w:t>;</w:t>
      </w:r>
    </w:p>
    <w:p w:rsidR="001C5DEA" w:rsidRDefault="00A30890" w:rsidP="00FC6B27">
      <w:pPr>
        <w:pStyle w:val="Teksttreci20"/>
        <w:numPr>
          <w:ilvl w:val="0"/>
          <w:numId w:val="7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r>
        <w:t xml:space="preserve">za </w:t>
      </w:r>
      <w:r w:rsidRPr="00D80090">
        <w:t>opóźnienie</w:t>
      </w:r>
      <w:r w:rsidR="00AE0212">
        <w:t xml:space="preserve"> w usunięciu wad </w:t>
      </w:r>
      <w:r w:rsidR="001C5DEA">
        <w:t xml:space="preserve">- </w:t>
      </w:r>
      <w:r w:rsidR="00AE0212">
        <w:t>w wysokości 0,2</w:t>
      </w:r>
      <w:r w:rsidR="00F90E40">
        <w:t xml:space="preserve">% </w:t>
      </w:r>
      <w:r w:rsidR="002C6B01">
        <w:t xml:space="preserve">łącznego </w:t>
      </w:r>
      <w:r w:rsidR="00F90E40">
        <w:t>wynagrodzenia umownego brutto</w:t>
      </w:r>
      <w:r w:rsidR="003D244A">
        <w:t xml:space="preserve"> za zamówienie podstawowe (bez prawa opcji)</w:t>
      </w:r>
      <w:r w:rsidR="00F90E40">
        <w:t xml:space="preserve"> za każdy rozpoczęty dzień opóźnienia, lecz nie więcej niż 10 % </w:t>
      </w:r>
      <w:r w:rsidR="002C6B01">
        <w:t xml:space="preserve">łącznego </w:t>
      </w:r>
      <w:r w:rsidR="00F90E40">
        <w:t>wynagrodzenia umownego brut</w:t>
      </w:r>
      <w:r w:rsidR="00AE0212">
        <w:t>to</w:t>
      </w:r>
      <w:r w:rsidR="003D244A">
        <w:t xml:space="preserve"> za zamówienie podstawowe (bez prawa opcji)</w:t>
      </w:r>
      <w:r w:rsidR="00AE0212">
        <w:t>;</w:t>
      </w:r>
    </w:p>
    <w:p w:rsidR="00476F76" w:rsidRDefault="00476F76" w:rsidP="00FC6B27">
      <w:pPr>
        <w:pStyle w:val="Teksttreci20"/>
        <w:numPr>
          <w:ilvl w:val="0"/>
          <w:numId w:val="7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r>
        <w:t>za każde niezłożone przez Wykonawcę, w wyznaczonym przez Zamawiającego terminie, oświadczenia o spełnieniu przez Wykonawcę wymogu zatrudnienia na podstawie umowy o pracę osób wyko</w:t>
      </w:r>
      <w:r w:rsidR="00AC0F9C">
        <w:t>nujących czynności wskazane w § 3 ust. 1</w:t>
      </w:r>
      <w:r>
        <w:t xml:space="preserve">  – w wysokości 300,00 złotych</w:t>
      </w:r>
      <w:r w:rsidR="00E9070A">
        <w:t xml:space="preserve"> </w:t>
      </w:r>
      <w:r w:rsidR="00E42099">
        <w:t>za każdy dzień przekroczenia wyznaczonego terminu</w:t>
      </w:r>
      <w:r>
        <w:t>;</w:t>
      </w:r>
    </w:p>
    <w:p w:rsidR="001C5DEA" w:rsidRDefault="001C5DEA" w:rsidP="00FC6B27">
      <w:pPr>
        <w:pStyle w:val="Teksttreci20"/>
        <w:numPr>
          <w:ilvl w:val="0"/>
          <w:numId w:val="7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r>
        <w:t>za niespełnienie</w:t>
      </w:r>
      <w:r w:rsidR="00C61CD2" w:rsidRPr="00015AEC">
        <w:t xml:space="preserve"> wymogu </w:t>
      </w:r>
      <w:r>
        <w:t>zatrudnienia na podstawie umowy</w:t>
      </w:r>
      <w:r w:rsidR="00C61CD2">
        <w:t xml:space="preserve"> </w:t>
      </w:r>
      <w:r w:rsidR="00C61CD2" w:rsidRPr="00015AEC">
        <w:t>o pracę,</w:t>
      </w:r>
      <w:r>
        <w:t xml:space="preserve"> osób wskazanych            w </w:t>
      </w:r>
      <w:r w:rsidR="00AC0F9C" w:rsidRPr="00AC0F9C">
        <w:t>§ 3</w:t>
      </w:r>
      <w:r>
        <w:t>- w wysokości 0,5%</w:t>
      </w:r>
      <w:r w:rsidR="002C6B01">
        <w:t xml:space="preserve"> łącznego </w:t>
      </w:r>
      <w:r>
        <w:t>wynagrodzenia umownego brutto</w:t>
      </w:r>
      <w:r w:rsidR="00AC0F9C">
        <w:t xml:space="preserve"> za zamówienie podstawowe (bez prawa opcji)</w:t>
      </w:r>
      <w:r w:rsidR="00DF4E4F">
        <w:t>, za każdy przypadek naruszenia wskazanego obowiązku</w:t>
      </w:r>
      <w:r>
        <w:t>;</w:t>
      </w:r>
    </w:p>
    <w:p w:rsidR="001C5DEA" w:rsidRDefault="001C5DEA" w:rsidP="00FC6B27">
      <w:pPr>
        <w:pStyle w:val="Teksttreci20"/>
        <w:numPr>
          <w:ilvl w:val="0"/>
          <w:numId w:val="7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  <w:rPr>
          <w:color w:val="auto"/>
        </w:rPr>
      </w:pPr>
      <w:r w:rsidRPr="001C5DEA">
        <w:rPr>
          <w:color w:val="auto"/>
        </w:rPr>
        <w:t>za brak zapłaty lub nieterminową zapłatę</w:t>
      </w:r>
      <w:r w:rsidR="00C61CD2" w:rsidRPr="001C5DEA">
        <w:rPr>
          <w:color w:val="auto"/>
        </w:rPr>
        <w:t xml:space="preserve"> wynagrodzenia należnego podwykonawcom </w:t>
      </w:r>
      <w:r w:rsidRPr="001C5DEA">
        <w:rPr>
          <w:color w:val="auto"/>
        </w:rPr>
        <w:t xml:space="preserve">          </w:t>
      </w:r>
      <w:r w:rsidR="00C61CD2" w:rsidRPr="001C5DEA">
        <w:rPr>
          <w:color w:val="auto"/>
        </w:rPr>
        <w:t>z tytułu zmiany wysokości wynagrodzenia, o której mowa w art</w:t>
      </w:r>
      <w:r w:rsidR="00C61CD2" w:rsidRPr="00E02400">
        <w:rPr>
          <w:color w:val="auto"/>
        </w:rPr>
        <w:t>. 439 ust. 5</w:t>
      </w:r>
      <w:r w:rsidR="00C61CD2" w:rsidRPr="001C5DEA">
        <w:rPr>
          <w:color w:val="auto"/>
        </w:rPr>
        <w:t xml:space="preserve"> ustawy </w:t>
      </w:r>
      <w:proofErr w:type="spellStart"/>
      <w:r w:rsidR="00C61CD2" w:rsidRPr="001C5DEA">
        <w:rPr>
          <w:color w:val="auto"/>
        </w:rPr>
        <w:t>Pzp</w:t>
      </w:r>
      <w:proofErr w:type="spellEnd"/>
      <w:r w:rsidR="00C61CD2" w:rsidRPr="001C5DEA">
        <w:rPr>
          <w:color w:val="auto"/>
        </w:rPr>
        <w:t xml:space="preserve">, </w:t>
      </w:r>
      <w:r w:rsidRPr="001C5DEA">
        <w:rPr>
          <w:color w:val="auto"/>
        </w:rPr>
        <w:t xml:space="preserve">           </w:t>
      </w:r>
      <w:r w:rsidR="00C61CD2" w:rsidRPr="001C5DEA">
        <w:rPr>
          <w:color w:val="auto"/>
        </w:rPr>
        <w:t>w wysokości 10%</w:t>
      </w:r>
      <w:r w:rsidR="002C6B01">
        <w:rPr>
          <w:color w:val="auto"/>
        </w:rPr>
        <w:t xml:space="preserve"> łącznego</w:t>
      </w:r>
      <w:r w:rsidR="00C61CD2" w:rsidRPr="001C5DEA">
        <w:rPr>
          <w:color w:val="auto"/>
        </w:rPr>
        <w:t xml:space="preserve"> wynagrodz</w:t>
      </w:r>
      <w:r w:rsidRPr="001C5DEA">
        <w:rPr>
          <w:color w:val="auto"/>
        </w:rPr>
        <w:t>enia</w:t>
      </w:r>
      <w:r w:rsidR="002C6B01">
        <w:rPr>
          <w:color w:val="auto"/>
        </w:rPr>
        <w:t xml:space="preserve"> umownego</w:t>
      </w:r>
      <w:r w:rsidR="00AC0F9C">
        <w:rPr>
          <w:color w:val="auto"/>
        </w:rPr>
        <w:t xml:space="preserve"> brutto</w:t>
      </w:r>
      <w:r w:rsidR="00AC0F9C" w:rsidRPr="00AC0F9C">
        <w:t xml:space="preserve"> </w:t>
      </w:r>
      <w:r w:rsidR="00AC0F9C">
        <w:t>za zamówienie podstawowe (bez prawa opcji);</w:t>
      </w:r>
    </w:p>
    <w:p w:rsidR="001C5DEA" w:rsidRDefault="00F90E40" w:rsidP="00FC6B27">
      <w:pPr>
        <w:pStyle w:val="Teksttreci20"/>
        <w:numPr>
          <w:ilvl w:val="0"/>
          <w:numId w:val="7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  <w:rPr>
          <w:color w:val="auto"/>
        </w:rPr>
      </w:pPr>
      <w:r>
        <w:t>za odstąpienie od umowy przez Zamawiającego wskutek okoliczności, za które odpowiada Wykonawca - w wysokości 10%</w:t>
      </w:r>
      <w:r w:rsidR="001C5DEA">
        <w:t xml:space="preserve"> </w:t>
      </w:r>
      <w:r w:rsidR="002C6B01">
        <w:t xml:space="preserve">łącznego </w:t>
      </w:r>
      <w:r w:rsidR="001C5DEA">
        <w:t>wynagrodzenia umownego brutto</w:t>
      </w:r>
      <w:r w:rsidR="00AC0F9C" w:rsidRPr="00AC0F9C">
        <w:t xml:space="preserve"> </w:t>
      </w:r>
      <w:r w:rsidR="00AC0F9C">
        <w:t>za zamówienie podstawowe (bez prawa opcji)</w:t>
      </w:r>
      <w:r w:rsidR="001C5DEA">
        <w:t>;</w:t>
      </w:r>
    </w:p>
    <w:p w:rsidR="001C5DEA" w:rsidRPr="001C5DEA" w:rsidRDefault="00F90E40" w:rsidP="00FC6B27">
      <w:pPr>
        <w:pStyle w:val="Teksttreci20"/>
        <w:numPr>
          <w:ilvl w:val="0"/>
          <w:numId w:val="7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  <w:rPr>
          <w:color w:val="auto"/>
        </w:rPr>
      </w:pPr>
      <w:r>
        <w:t>za n</w:t>
      </w:r>
      <w:r w:rsidR="001C5DEA">
        <w:t xml:space="preserve">iewykonanie usługi w danym dniu - </w:t>
      </w:r>
      <w:r w:rsidR="002032F5">
        <w:t>w wysokości 5</w:t>
      </w:r>
      <w:r w:rsidR="001C5DEA">
        <w:t> </w:t>
      </w:r>
      <w:r>
        <w:t>000</w:t>
      </w:r>
      <w:r w:rsidR="001C5DEA">
        <w:t>,00</w:t>
      </w:r>
      <w:r w:rsidR="002032F5">
        <w:t xml:space="preserve"> złotych </w:t>
      </w:r>
      <w:r>
        <w:t>za k</w:t>
      </w:r>
      <w:r w:rsidR="001C5DEA">
        <w:t>ażdy dzień niewykonania usługi;</w:t>
      </w:r>
    </w:p>
    <w:p w:rsidR="001C5DEA" w:rsidRPr="001C5DEA" w:rsidRDefault="00F90E40" w:rsidP="00FC6B27">
      <w:pPr>
        <w:pStyle w:val="Teksttreci20"/>
        <w:numPr>
          <w:ilvl w:val="0"/>
          <w:numId w:val="7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  <w:rPr>
          <w:color w:val="auto"/>
        </w:rPr>
      </w:pPr>
      <w:r>
        <w:t xml:space="preserve">za błąd powstały w wyniku awarii urządzenia liczącego (np. brak wydruku, nieczytelny wydruk) </w:t>
      </w:r>
      <w:r w:rsidR="001C5DEA">
        <w:t>– w wysokości</w:t>
      </w:r>
      <w:r>
        <w:t xml:space="preserve"> 100</w:t>
      </w:r>
      <w:r w:rsidR="00736C46">
        <w:t xml:space="preserve"> złotych </w:t>
      </w:r>
      <w:r w:rsidR="001C5DEA">
        <w:t>za każdy błąd;</w:t>
      </w:r>
    </w:p>
    <w:p w:rsidR="001C5DEA" w:rsidRPr="001C5DEA" w:rsidRDefault="00F90E40" w:rsidP="00FC6B27">
      <w:pPr>
        <w:pStyle w:val="Teksttreci20"/>
        <w:numPr>
          <w:ilvl w:val="0"/>
          <w:numId w:val="7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  <w:rPr>
          <w:color w:val="auto"/>
        </w:rPr>
      </w:pPr>
      <w:r>
        <w:t>za błąd powstały w wyniku niepoprawnego przygotowania raportów z rozliczenia kaset (np. po</w:t>
      </w:r>
      <w:r w:rsidR="001C5DEA">
        <w:t xml:space="preserve">myłka w przypisaniu nr </w:t>
      </w:r>
      <w:proofErr w:type="spellStart"/>
      <w:r w:rsidR="001C5DEA">
        <w:t>parkomatu</w:t>
      </w:r>
      <w:proofErr w:type="spellEnd"/>
      <w:r w:rsidR="001C5DEA">
        <w:t xml:space="preserve"> lub bileterki</w:t>
      </w:r>
      <w:r>
        <w:t xml:space="preserve">, błędnie wpisana wartość </w:t>
      </w:r>
      <w:r w:rsidR="001C5DEA">
        <w:t xml:space="preserve">                       </w:t>
      </w:r>
      <w:r>
        <w:t xml:space="preserve">z przeliczenia) </w:t>
      </w:r>
      <w:r w:rsidR="001C5DEA">
        <w:t>–</w:t>
      </w:r>
      <w:r>
        <w:t xml:space="preserve"> </w:t>
      </w:r>
      <w:r w:rsidR="001C5DEA">
        <w:t xml:space="preserve">w wysokości </w:t>
      </w:r>
      <w:r w:rsidR="00736C46">
        <w:t xml:space="preserve">100 złotych </w:t>
      </w:r>
      <w:r>
        <w:t xml:space="preserve">za każdy błąd. </w:t>
      </w:r>
    </w:p>
    <w:p w:rsidR="001C5DEA" w:rsidRDefault="00F90E40" w:rsidP="0034256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851" w:firstLine="0"/>
      </w:pPr>
      <w:r>
        <w:t>Katalo</w:t>
      </w:r>
      <w:r w:rsidR="001C5DEA">
        <w:t xml:space="preserve">g błędów określa załącznik nr </w:t>
      </w:r>
      <w:r w:rsidR="00AC0F9C">
        <w:t xml:space="preserve">9 </w:t>
      </w:r>
      <w:r w:rsidR="001C5DEA">
        <w:t>do umowy;</w:t>
      </w:r>
    </w:p>
    <w:p w:rsidR="00664421" w:rsidRPr="00736C46" w:rsidRDefault="00F90E40" w:rsidP="00FC6B27">
      <w:pPr>
        <w:pStyle w:val="Teksttreci20"/>
        <w:numPr>
          <w:ilvl w:val="0"/>
          <w:numId w:val="7"/>
        </w:numPr>
        <w:shd w:val="clear" w:color="auto" w:fill="auto"/>
        <w:tabs>
          <w:tab w:val="left" w:pos="851"/>
        </w:tabs>
        <w:spacing w:before="0" w:after="0" w:line="240" w:lineRule="auto"/>
        <w:ind w:left="851" w:hanging="440"/>
        <w:rPr>
          <w:color w:val="auto"/>
        </w:rPr>
      </w:pPr>
      <w:r>
        <w:t xml:space="preserve">za niedokonanie wpłaty, </w:t>
      </w:r>
      <w:r w:rsidR="002032F5">
        <w:t xml:space="preserve">dokonanie </w:t>
      </w:r>
      <w:r>
        <w:t>niepełnej wpłaty przeliczonej gotówki zgodnie</w:t>
      </w:r>
      <w:r w:rsidR="001C5DEA">
        <w:t xml:space="preserve"> </w:t>
      </w:r>
      <w:r w:rsidR="002032F5">
        <w:t xml:space="preserve">                </w:t>
      </w:r>
      <w:r w:rsidR="001C5DEA">
        <w:t xml:space="preserve">z warunkami </w:t>
      </w:r>
      <w:r w:rsidR="002032F5">
        <w:t>określonymi w umowie – w wysokości</w:t>
      </w:r>
      <w:r>
        <w:t xml:space="preserve"> 1 000 zł </w:t>
      </w:r>
      <w:r w:rsidR="00736C46">
        <w:t>za każdy dzień opóźnienia;</w:t>
      </w:r>
    </w:p>
    <w:p w:rsidR="00736C46" w:rsidRPr="00736C46" w:rsidRDefault="00AC0F9C" w:rsidP="00FC6B27">
      <w:pPr>
        <w:pStyle w:val="Teksttreci20"/>
        <w:numPr>
          <w:ilvl w:val="0"/>
          <w:numId w:val="7"/>
        </w:numPr>
        <w:shd w:val="clear" w:color="auto" w:fill="auto"/>
        <w:tabs>
          <w:tab w:val="left" w:pos="851"/>
        </w:tabs>
        <w:spacing w:before="0" w:after="0" w:line="240" w:lineRule="auto"/>
        <w:ind w:left="851" w:hanging="440"/>
        <w:rPr>
          <w:color w:val="auto"/>
        </w:rPr>
      </w:pPr>
      <w:r>
        <w:t>za wykonanie przedmiotu umowy</w:t>
      </w:r>
      <w:r w:rsidR="00736C46">
        <w:t xml:space="preserve"> bez zgody lub udziału Zamawiającego, jeśli zastosowanie znajdzie okoliczność, o której</w:t>
      </w:r>
      <w:r>
        <w:t xml:space="preserve"> mowa w §5 ust. 3 złącznika nr 7</w:t>
      </w:r>
      <w:r w:rsidR="00736C46">
        <w:t xml:space="preserve"> - w wysokości 1000,00 złotych za każdy taki ujawniony przypadek;</w:t>
      </w:r>
    </w:p>
    <w:p w:rsidR="00736C46" w:rsidRDefault="00736C46" w:rsidP="00FC6B27">
      <w:pPr>
        <w:pStyle w:val="Teksttreci20"/>
        <w:numPr>
          <w:ilvl w:val="0"/>
          <w:numId w:val="7"/>
        </w:numPr>
        <w:shd w:val="clear" w:color="auto" w:fill="auto"/>
        <w:tabs>
          <w:tab w:val="left" w:pos="851"/>
        </w:tabs>
        <w:spacing w:before="0" w:after="0" w:line="240" w:lineRule="auto"/>
        <w:ind w:left="851" w:hanging="440"/>
        <w:rPr>
          <w:color w:val="auto"/>
        </w:rPr>
      </w:pPr>
      <w:r>
        <w:t>za każdy przypadek naruszenia obowiązków określonych w umowie - w wysokości 1000,00 złotych za każdy taki przypadek;</w:t>
      </w:r>
    </w:p>
    <w:p w:rsidR="00736C46" w:rsidRPr="00E9070A" w:rsidRDefault="00736C46" w:rsidP="00FC6B27">
      <w:pPr>
        <w:pStyle w:val="Teksttreci20"/>
        <w:numPr>
          <w:ilvl w:val="0"/>
          <w:numId w:val="7"/>
        </w:numPr>
        <w:shd w:val="clear" w:color="auto" w:fill="auto"/>
        <w:tabs>
          <w:tab w:val="left" w:pos="851"/>
        </w:tabs>
        <w:spacing w:before="0" w:after="0" w:line="240" w:lineRule="auto"/>
        <w:ind w:left="851" w:hanging="440"/>
        <w:rPr>
          <w:color w:val="auto"/>
        </w:rPr>
      </w:pPr>
      <w:r>
        <w:t>za narusze</w:t>
      </w:r>
      <w:r w:rsidR="00AC0F9C">
        <w:t>nie obowiązków wynikających z § 12</w:t>
      </w:r>
      <w:r>
        <w:t xml:space="preserve"> w wysokości 3000,00 </w:t>
      </w:r>
      <w:r w:rsidR="00FA5501">
        <w:t>złotych za każdy taki przypadek.</w:t>
      </w:r>
    </w:p>
    <w:p w:rsidR="00E9070A" w:rsidRDefault="00E9070A" w:rsidP="00E9070A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firstLine="0"/>
      </w:pPr>
    </w:p>
    <w:p w:rsidR="00E9070A" w:rsidRDefault="00E9070A" w:rsidP="00E9070A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firstLine="0"/>
      </w:pPr>
    </w:p>
    <w:p w:rsidR="00E9070A" w:rsidRPr="00736C46" w:rsidRDefault="00E9070A" w:rsidP="00E9070A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firstLine="0"/>
        <w:rPr>
          <w:color w:val="auto"/>
        </w:rPr>
      </w:pPr>
    </w:p>
    <w:p w:rsidR="00AC0F9C" w:rsidRDefault="00476F76" w:rsidP="00E9070A">
      <w:pPr>
        <w:pStyle w:val="Teksttreci20"/>
        <w:numPr>
          <w:ilvl w:val="0"/>
          <w:numId w:val="6"/>
        </w:numPr>
        <w:shd w:val="clear" w:color="auto" w:fill="auto"/>
        <w:spacing w:before="0" w:after="0" w:line="240" w:lineRule="auto"/>
        <w:ind w:left="426" w:hanging="426"/>
      </w:pPr>
      <w:r>
        <w:t>Zamawiający nie będzie naliczał kary Wykonawcy w przypadku stwierdzenia nieprawidłowości w działaniu urządzeń do pobierania opłat za parkowanie, za wyjątkiem uszkodzeń mechanicznych spowodowanych przez osoby realizujące usługi ze strony Wykonawcy. Wykonawca w takim przypadku poniesie dodatkowo koszty naprawy.</w:t>
      </w:r>
    </w:p>
    <w:p w:rsidR="002C6B01" w:rsidRDefault="00476F76" w:rsidP="00FC6B27">
      <w:pPr>
        <w:pStyle w:val="Teksttreci20"/>
        <w:numPr>
          <w:ilvl w:val="0"/>
          <w:numId w:val="6"/>
        </w:numPr>
        <w:shd w:val="clear" w:color="auto" w:fill="auto"/>
        <w:spacing w:before="0" w:after="0" w:line="240" w:lineRule="auto"/>
        <w:ind w:left="426" w:hanging="426"/>
      </w:pPr>
      <w:r>
        <w:t xml:space="preserve">Zamawiający zapłaci Wykonawcy karę umowną w wysokości 10% łącznego wynagrodzenia brutto </w:t>
      </w:r>
      <w:r w:rsidR="002C6B01">
        <w:t xml:space="preserve">umowy </w:t>
      </w:r>
      <w:r>
        <w:t>w przypadku odstąpienia przez którąkolwiek ze Stron od Umowy z powodów leżących po stronie Zamawiająceg</w:t>
      </w:r>
      <w:r w:rsidR="002C6B01">
        <w:t>o.</w:t>
      </w:r>
    </w:p>
    <w:p w:rsidR="002C6B01" w:rsidRDefault="00476F76" w:rsidP="00FC6B27">
      <w:pPr>
        <w:pStyle w:val="Teksttreci20"/>
        <w:numPr>
          <w:ilvl w:val="0"/>
          <w:numId w:val="6"/>
        </w:numPr>
        <w:shd w:val="clear" w:color="auto" w:fill="auto"/>
        <w:spacing w:before="0" w:after="0" w:line="240" w:lineRule="auto"/>
        <w:ind w:left="426" w:hanging="426"/>
      </w:pPr>
      <w:r>
        <w:t>Niezależnie od kar umown</w:t>
      </w:r>
      <w:r w:rsidR="00AC0F9C">
        <w:t>ych</w:t>
      </w:r>
      <w:r>
        <w:t xml:space="preserve">, </w:t>
      </w:r>
      <w:r w:rsidR="00074C9E">
        <w:t xml:space="preserve">Zamawiający </w:t>
      </w:r>
      <w:r>
        <w:t>ma prawo dochodzenia odszkodowania uzupełniającego w przypadku, gdy kary te nie pokrywają</w:t>
      </w:r>
      <w:r w:rsidR="002C6B01">
        <w:t xml:space="preserve"> poniesionych przez ni</w:t>
      </w:r>
      <w:r w:rsidR="00074C9E">
        <w:t xml:space="preserve">ego </w:t>
      </w:r>
      <w:r w:rsidR="002C6B01">
        <w:t xml:space="preserve"> szkód.</w:t>
      </w:r>
    </w:p>
    <w:p w:rsidR="0041593F" w:rsidRDefault="00476F76" w:rsidP="00AC0F9C">
      <w:pPr>
        <w:pStyle w:val="Teksttreci20"/>
        <w:numPr>
          <w:ilvl w:val="0"/>
          <w:numId w:val="6"/>
        </w:numPr>
        <w:shd w:val="clear" w:color="auto" w:fill="auto"/>
        <w:spacing w:before="0" w:after="0" w:line="240" w:lineRule="auto"/>
        <w:ind w:left="426" w:hanging="426"/>
      </w:pPr>
      <w:r>
        <w:t xml:space="preserve">W celu skorzystania z uprawnień do potrącenia naliczonych kar umownych </w:t>
      </w:r>
      <w:r w:rsidR="00AC0F9C">
        <w:t xml:space="preserve">                                   </w:t>
      </w:r>
      <w:r>
        <w:t xml:space="preserve">z wynagrodzenia przysługującego Wykonawcy, Zamawiający wystawi Wykonawcy notę zawierającą szczegółowe naliczenie kar umownych oraz oświadczenie o potrąceniu należności i w dniu wystawienia przekaże je Wykonawcy pocztą elektroniczną na adres poczty elektronicznej </w:t>
      </w:r>
      <w:r w:rsidRPr="002C6B01">
        <w:rPr>
          <w:highlight w:val="yellow"/>
        </w:rPr>
        <w:t>……………………….</w:t>
      </w:r>
      <w:r>
        <w:t xml:space="preserve"> Strony </w:t>
      </w:r>
      <w:r w:rsidRPr="002C6B01">
        <w:t>ustalają, iż terminem wymagalności należności z tytułu kar umownych wynikających z niniejszej umowy jest dzień wystawienia przez Zamawiającego noty księgowej obciążającej st</w:t>
      </w:r>
      <w:r w:rsidR="002C6B01" w:rsidRPr="002C6B01">
        <w:t>ronę z tytuł tych kar umownych.</w:t>
      </w:r>
    </w:p>
    <w:p w:rsidR="002C6B01" w:rsidRPr="002C6B01" w:rsidRDefault="002C6B01" w:rsidP="00FC6B27">
      <w:pPr>
        <w:pStyle w:val="Teksttreci20"/>
        <w:numPr>
          <w:ilvl w:val="0"/>
          <w:numId w:val="6"/>
        </w:numPr>
        <w:shd w:val="clear" w:color="auto" w:fill="auto"/>
        <w:spacing w:before="0" w:after="0" w:line="240" w:lineRule="auto"/>
        <w:ind w:left="426" w:hanging="426"/>
      </w:pPr>
      <w:r w:rsidRPr="002C6B01">
        <w:t>Wykonawca wyraża zgodę na potrącenia przez Zamawiającego kar umownych z należnego Wykonawcy wynagrodzenia.</w:t>
      </w:r>
    </w:p>
    <w:p w:rsidR="002C6B01" w:rsidRPr="002C6B01" w:rsidRDefault="00476F76" w:rsidP="00FC6B27">
      <w:pPr>
        <w:pStyle w:val="Teksttreci20"/>
        <w:numPr>
          <w:ilvl w:val="0"/>
          <w:numId w:val="6"/>
        </w:numPr>
        <w:shd w:val="clear" w:color="auto" w:fill="auto"/>
        <w:spacing w:before="0" w:after="0" w:line="240" w:lineRule="auto"/>
        <w:ind w:left="426" w:hanging="426"/>
      </w:pPr>
      <w:r w:rsidRPr="002C6B01">
        <w:t>Zapłata kar umownych ni</w:t>
      </w:r>
      <w:r w:rsidR="002C6B01" w:rsidRPr="002C6B01">
        <w:t>e zwalnia Wykonawcy z</w:t>
      </w:r>
      <w:r w:rsidRPr="002C6B01">
        <w:t xml:space="preserve"> wykonania</w:t>
      </w:r>
      <w:r w:rsidR="002C6B01" w:rsidRPr="002C6B01">
        <w:t xml:space="preserve"> zobowiązań wynikających             z</w:t>
      </w:r>
      <w:r w:rsidRPr="002C6B01">
        <w:t xml:space="preserve"> Umowy. </w:t>
      </w:r>
    </w:p>
    <w:p w:rsidR="002032F5" w:rsidRDefault="00476F76" w:rsidP="00FC6B27">
      <w:pPr>
        <w:pStyle w:val="Teksttreci20"/>
        <w:numPr>
          <w:ilvl w:val="0"/>
          <w:numId w:val="6"/>
        </w:numPr>
        <w:shd w:val="clear" w:color="auto" w:fill="auto"/>
        <w:spacing w:before="0" w:after="0" w:line="240" w:lineRule="auto"/>
        <w:ind w:left="426" w:hanging="426"/>
      </w:pPr>
      <w:r w:rsidRPr="002C6B01">
        <w:t>Strony ustalają, że łączna maksymalna wysokość kar umownych naliczonych zgodnie</w:t>
      </w:r>
      <w:r w:rsidR="002C6B01" w:rsidRPr="002C6B01">
        <w:t xml:space="preserve"> </w:t>
      </w:r>
      <w:r w:rsidR="001D2A50">
        <w:t xml:space="preserve">                  </w:t>
      </w:r>
      <w:r w:rsidR="00AC0F9C">
        <w:t xml:space="preserve">z ww. zapisami nie </w:t>
      </w:r>
      <w:r w:rsidR="00074C9E">
        <w:t xml:space="preserve">może </w:t>
      </w:r>
      <w:r w:rsidR="00AC0F9C">
        <w:t>przekroczy</w:t>
      </w:r>
      <w:r w:rsidR="00E9070A">
        <w:t>ć</w:t>
      </w:r>
      <w:r w:rsidR="00AC0F9C">
        <w:t xml:space="preserve"> 8</w:t>
      </w:r>
      <w:r w:rsidRPr="002C6B01">
        <w:t xml:space="preserve">0% </w:t>
      </w:r>
      <w:r w:rsidR="002C6B01" w:rsidRPr="002C6B01">
        <w:t xml:space="preserve">łącznego </w:t>
      </w:r>
      <w:r w:rsidRPr="002C6B01">
        <w:t>wynagrodzenia bru</w:t>
      </w:r>
      <w:r w:rsidR="002C6B01" w:rsidRPr="002C6B01">
        <w:t>tto.</w:t>
      </w:r>
    </w:p>
    <w:p w:rsidR="00820FFE" w:rsidRDefault="00820FFE" w:rsidP="00342560">
      <w:pPr>
        <w:pStyle w:val="Teksttreci20"/>
        <w:shd w:val="clear" w:color="auto" w:fill="auto"/>
        <w:spacing w:before="0" w:after="0" w:line="240" w:lineRule="auto"/>
        <w:ind w:firstLine="0"/>
      </w:pPr>
    </w:p>
    <w:p w:rsidR="00820FFE" w:rsidRPr="00820FFE" w:rsidRDefault="0041593F" w:rsidP="00342560">
      <w:pPr>
        <w:ind w:right="40"/>
        <w:jc w:val="center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§ 8</w:t>
      </w:r>
    </w:p>
    <w:p w:rsidR="00820FFE" w:rsidRPr="00820FFE" w:rsidRDefault="00820FFE" w:rsidP="00342560">
      <w:pPr>
        <w:ind w:right="40"/>
        <w:jc w:val="center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Odstąpienie od umowy</w:t>
      </w:r>
      <w:r w:rsidR="00177A1E">
        <w:rPr>
          <w:rFonts w:ascii="Times New Roman" w:eastAsia="Times New Roman" w:hAnsi="Times New Roman" w:cs="Times New Roman"/>
          <w:b/>
          <w:color w:val="auto"/>
        </w:rPr>
        <w:t xml:space="preserve"> </w:t>
      </w:r>
    </w:p>
    <w:p w:rsidR="00820FFE" w:rsidRPr="002C6B01" w:rsidRDefault="00820FFE" w:rsidP="00342560">
      <w:pPr>
        <w:pStyle w:val="Teksttreci20"/>
        <w:shd w:val="clear" w:color="auto" w:fill="auto"/>
        <w:spacing w:before="0" w:after="0" w:line="240" w:lineRule="auto"/>
        <w:ind w:firstLine="0"/>
      </w:pPr>
    </w:p>
    <w:p w:rsidR="00820FFE" w:rsidRDefault="00F90E40" w:rsidP="00FC6B27">
      <w:pPr>
        <w:pStyle w:val="Teksttreci20"/>
        <w:numPr>
          <w:ilvl w:val="0"/>
          <w:numId w:val="8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>
        <w:t xml:space="preserve">Niezależnie od uprawnień określonych w </w:t>
      </w:r>
      <w:r w:rsidR="00820FFE">
        <w:t>obowiązujących przepisach prawa</w:t>
      </w:r>
      <w:r>
        <w:t xml:space="preserve"> Zamawiający ma prawo do odstąpienia od niniejszej umowy</w:t>
      </w:r>
      <w:r w:rsidR="00177A1E">
        <w:t>, bez odszkodowania dla Wykonawcy,                             w</w:t>
      </w:r>
      <w:r w:rsidR="00722B83">
        <w:t xml:space="preserve"> następujących</w:t>
      </w:r>
      <w:r w:rsidR="00177A1E">
        <w:t xml:space="preserve"> przypadkach</w:t>
      </w:r>
      <w:r w:rsidR="00722B83">
        <w:t>:</w:t>
      </w:r>
    </w:p>
    <w:p w:rsidR="00722B83" w:rsidRDefault="00722B83" w:rsidP="00FC6B27">
      <w:pPr>
        <w:pStyle w:val="Teksttreci20"/>
        <w:numPr>
          <w:ilvl w:val="0"/>
          <w:numId w:val="14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r>
        <w:t>nie rozpoczęcia przez Wykonawcę realizacji przedmiotu umowy</w:t>
      </w:r>
      <w:r w:rsidR="00E9070A">
        <w:t xml:space="preserve"> w terminie </w:t>
      </w:r>
      <w:r w:rsidR="00467917">
        <w:t xml:space="preserve">-  Zamawiający może odstąpić od umowy w terminie 30 dni od dnia, w którym upłynął termin, w którym Wykonawca miał rozpocząć wykonywanie umowy </w:t>
      </w:r>
      <w:r>
        <w:t>;</w:t>
      </w:r>
    </w:p>
    <w:p w:rsidR="00722B83" w:rsidRDefault="00722B83" w:rsidP="00FC6B27">
      <w:pPr>
        <w:pStyle w:val="Teksttreci20"/>
        <w:numPr>
          <w:ilvl w:val="0"/>
          <w:numId w:val="14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r>
        <w:t xml:space="preserve">Wykonawca pomimo uprzednich pisemnych zastrzeżeń i wezwań Zamawiającego do należytego wykonywania Umowy nie wykonuje prac zgodnie z warunkami umownymi lub w rażący sposób zaniedbuje zobowiązania umowne - </w:t>
      </w:r>
      <w:r w:rsidR="00151B8E">
        <w:t>w terminie 10</w:t>
      </w:r>
      <w:r>
        <w:t xml:space="preserve"> dni</w:t>
      </w:r>
      <w:r w:rsidR="00151B8E">
        <w:t xml:space="preserve"> </w:t>
      </w:r>
      <w:r>
        <w:t>od dnia,</w:t>
      </w:r>
      <w:r w:rsidR="00E9070A">
        <w:t xml:space="preserve">              </w:t>
      </w:r>
      <w:r>
        <w:t xml:space="preserve"> w którym upłynął termin wyznaczony Wykonawcy do zmiany sposobu wykonywania umowy;</w:t>
      </w:r>
    </w:p>
    <w:p w:rsidR="00722B83" w:rsidRDefault="00722B83" w:rsidP="00FC6B27">
      <w:pPr>
        <w:pStyle w:val="Teksttreci20"/>
        <w:numPr>
          <w:ilvl w:val="0"/>
          <w:numId w:val="14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r>
        <w:t xml:space="preserve">co najmniej dwukrotnego nienależytego wykonania przez Wykonawcę przedmiotu Umowy w ten sam sposób pomimo pisemnych wezwań do prawidłowego wykonywania umowy - </w:t>
      </w:r>
      <w:r w:rsidR="00151B8E">
        <w:t>w terminie 10</w:t>
      </w:r>
      <w:r>
        <w:t xml:space="preserve"> dni</w:t>
      </w:r>
      <w:r w:rsidR="00E9070A">
        <w:t xml:space="preserve"> </w:t>
      </w:r>
      <w:r>
        <w:t>od dnia, w którym upłynął termin wyznaczony Wykonawcy do zmiany sposobu wykonywania umowy;</w:t>
      </w:r>
    </w:p>
    <w:p w:rsidR="00722B83" w:rsidRDefault="00722B83" w:rsidP="00FC6B27">
      <w:pPr>
        <w:pStyle w:val="Teksttreci20"/>
        <w:numPr>
          <w:ilvl w:val="0"/>
          <w:numId w:val="14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r>
        <w:t>otwarto likwidację Wykonawcy lub rozpoczęto postępowanie upadłościowe -</w:t>
      </w:r>
      <w:r w:rsidR="00151B8E">
        <w:t xml:space="preserve"> w terminie 10</w:t>
      </w:r>
      <w:r w:rsidR="00E9070A">
        <w:t xml:space="preserve"> dni </w:t>
      </w:r>
      <w:r>
        <w:t xml:space="preserve">od </w:t>
      </w:r>
      <w:r w:rsidR="00201A5B">
        <w:t xml:space="preserve">powzięcia wiadomości przez Zamawiającego o </w:t>
      </w:r>
      <w:r>
        <w:t>ogłoszenia postanowienia o otwarciu postępowania likwidacyjnego;</w:t>
      </w:r>
    </w:p>
    <w:p w:rsidR="00151B8E" w:rsidRDefault="00F7453C" w:rsidP="00FC6B27">
      <w:pPr>
        <w:pStyle w:val="Teksttreci20"/>
        <w:numPr>
          <w:ilvl w:val="0"/>
          <w:numId w:val="14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r>
        <w:t xml:space="preserve">zaniechania przez </w:t>
      </w:r>
      <w:r w:rsidR="00151B8E">
        <w:t>Wykonawc</w:t>
      </w:r>
      <w:r w:rsidR="00E9070A">
        <w:t xml:space="preserve">ę </w:t>
      </w:r>
      <w:r w:rsidR="00151B8E">
        <w:t>realizacji umowy</w:t>
      </w:r>
      <w:r w:rsidR="00E9070A">
        <w:t xml:space="preserve"> </w:t>
      </w:r>
      <w:r w:rsidR="00187185">
        <w:t xml:space="preserve">- Zamawiający może odstąpić od umowy w terminie 30 dni od dnia, w którym </w:t>
      </w:r>
      <w:r w:rsidR="00CA2D8B">
        <w:t>Wykonawca zaprzestał realizacji umowy</w:t>
      </w:r>
      <w:r w:rsidR="00151B8E">
        <w:t>;</w:t>
      </w:r>
    </w:p>
    <w:p w:rsidR="00151B8E" w:rsidRDefault="00151B8E" w:rsidP="00FC6B27">
      <w:pPr>
        <w:pStyle w:val="Teksttreci20"/>
        <w:numPr>
          <w:ilvl w:val="0"/>
          <w:numId w:val="14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r>
        <w:t xml:space="preserve">zostaną naliczone Wykonawcy kary umowne przekraczające granicę, o której mowa </w:t>
      </w:r>
      <w:r w:rsidR="00AC0F9C">
        <w:t xml:space="preserve">     w § 7 ust. 8.</w:t>
      </w:r>
    </w:p>
    <w:p w:rsidR="00151B8E" w:rsidRDefault="00722B83" w:rsidP="00FC6B27">
      <w:pPr>
        <w:pStyle w:val="Teksttreci20"/>
        <w:numPr>
          <w:ilvl w:val="0"/>
          <w:numId w:val="14"/>
        </w:numPr>
        <w:shd w:val="clear" w:color="auto" w:fill="auto"/>
        <w:tabs>
          <w:tab w:val="left" w:pos="851"/>
        </w:tabs>
        <w:spacing w:before="0" w:after="0" w:line="240" w:lineRule="auto"/>
        <w:ind w:left="851" w:hanging="425"/>
      </w:pPr>
      <w:r>
        <w:t xml:space="preserve">wystąpiła istotna zmiana okoliczności powodującej, że wykonanie Umowy nie leży </w:t>
      </w:r>
      <w:r w:rsidR="00151B8E">
        <w:t xml:space="preserve">                </w:t>
      </w:r>
      <w:r>
        <w:t>w interesie publicznym</w:t>
      </w:r>
      <w:r w:rsidR="00CA2D8B">
        <w:t xml:space="preserve"> lub interesie Zamawiającego</w:t>
      </w:r>
      <w:r>
        <w:t xml:space="preserve">, czego nie można było przewidzieć w chwili zawarcia Umowy, lub dalsze wykonywanie Umowy może zagrozić istotnemu interesowi bezpieczeństwa państwa lub bezpieczeństwu </w:t>
      </w:r>
      <w:r>
        <w:lastRenderedPageBreak/>
        <w:t>publicznemu, zam</w:t>
      </w:r>
      <w:r w:rsidR="00E9070A">
        <w:t xml:space="preserve">awiający może odstąpić od Umowy </w:t>
      </w:r>
      <w:r>
        <w:t>w terminie 30 dni od dnia powzięcia wiadomości o tych okolicznościach. W takim wypadku Wykonawca może żądać jedynie wynagrodzenia należnego mu z tytułu wykonania części Umowy.</w:t>
      </w:r>
    </w:p>
    <w:p w:rsidR="00AC0F9C" w:rsidRDefault="00151B8E" w:rsidP="00E9070A">
      <w:pPr>
        <w:pStyle w:val="Teksttreci20"/>
        <w:numPr>
          <w:ilvl w:val="0"/>
          <w:numId w:val="8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>
        <w:t xml:space="preserve">W przypadkach określonych w ust. 1 Wykonawcy przysługuje jedynie wynagrodzenie </w:t>
      </w:r>
      <w:r w:rsidR="00E9070A">
        <w:t xml:space="preserve">              </w:t>
      </w:r>
      <w:r>
        <w:t>z tytułu należycie wykonanej części Umowy.</w:t>
      </w:r>
    </w:p>
    <w:p w:rsidR="00722B83" w:rsidRDefault="00151B8E" w:rsidP="00FC6B27">
      <w:pPr>
        <w:pStyle w:val="Teksttreci20"/>
        <w:numPr>
          <w:ilvl w:val="0"/>
          <w:numId w:val="8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>
        <w:t>Odstąpienie od umowy powinno nastąpić w formie pisemnej pod rygorem nieważności tego oświadczenia i powinno zawierać uzasadnienie.</w:t>
      </w:r>
    </w:p>
    <w:p w:rsidR="00722B83" w:rsidRDefault="00722B83" w:rsidP="0034256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firstLine="0"/>
      </w:pPr>
    </w:p>
    <w:p w:rsidR="00151B8E" w:rsidRPr="00820FFE" w:rsidRDefault="0041593F" w:rsidP="00342560">
      <w:pPr>
        <w:ind w:right="40"/>
        <w:jc w:val="center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§ 9</w:t>
      </w:r>
    </w:p>
    <w:p w:rsidR="00151B8E" w:rsidRPr="00820FFE" w:rsidRDefault="00151B8E" w:rsidP="00342560">
      <w:pPr>
        <w:ind w:right="40"/>
        <w:jc w:val="center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 xml:space="preserve">Rozwiązanie umowy </w:t>
      </w:r>
    </w:p>
    <w:p w:rsidR="00151B8E" w:rsidRDefault="00151B8E" w:rsidP="0034256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firstLine="0"/>
      </w:pPr>
    </w:p>
    <w:p w:rsidR="00A775D0" w:rsidRDefault="00151B8E" w:rsidP="00FC6B27">
      <w:pPr>
        <w:pStyle w:val="Teksttreci20"/>
        <w:numPr>
          <w:ilvl w:val="0"/>
          <w:numId w:val="15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>
        <w:t>Zamawi</w:t>
      </w:r>
      <w:r w:rsidR="00A775D0">
        <w:t>ający może rozwiązać umowę z jedno</w:t>
      </w:r>
      <w:r>
        <w:t xml:space="preserve">miesięcznym okresem wypowiedzenia </w:t>
      </w:r>
      <w:r w:rsidR="00A775D0">
        <w:t xml:space="preserve">                      w przypadkach:</w:t>
      </w:r>
    </w:p>
    <w:p w:rsidR="00A775D0" w:rsidRDefault="00151B8E" w:rsidP="00FC6B27">
      <w:pPr>
        <w:pStyle w:val="Teksttreci20"/>
        <w:numPr>
          <w:ilvl w:val="0"/>
          <w:numId w:val="16"/>
        </w:numPr>
        <w:shd w:val="clear" w:color="auto" w:fill="auto"/>
        <w:tabs>
          <w:tab w:val="left" w:pos="426"/>
        </w:tabs>
        <w:spacing w:before="0" w:after="0" w:line="240" w:lineRule="auto"/>
      </w:pPr>
      <w:r>
        <w:t>prowadzenia przez Wykonawcę działalności niezgodnej z zasadami i wymaganiami nini</w:t>
      </w:r>
      <w:r w:rsidR="00A775D0">
        <w:t>ejszej umowy;</w:t>
      </w:r>
    </w:p>
    <w:p w:rsidR="00A775D0" w:rsidRDefault="00151B8E" w:rsidP="00FC6B27">
      <w:pPr>
        <w:pStyle w:val="Teksttreci20"/>
        <w:numPr>
          <w:ilvl w:val="0"/>
          <w:numId w:val="16"/>
        </w:numPr>
        <w:shd w:val="clear" w:color="auto" w:fill="auto"/>
        <w:tabs>
          <w:tab w:val="left" w:pos="426"/>
        </w:tabs>
        <w:spacing w:before="0" w:after="0" w:line="240" w:lineRule="auto"/>
      </w:pPr>
      <w:r>
        <w:t xml:space="preserve">gdy naliczone w ciągu jednego miesiąca </w:t>
      </w:r>
      <w:r w:rsidR="00A775D0">
        <w:t>kary umowne przekroczą łącznie 3</w:t>
      </w:r>
      <w:r>
        <w:t xml:space="preserve">% miesięcznej kwoty </w:t>
      </w:r>
      <w:r w:rsidR="00A775D0">
        <w:t>łącznego wynagrodzenia umownego brutto;</w:t>
      </w:r>
    </w:p>
    <w:p w:rsidR="00A775D0" w:rsidRDefault="00151B8E" w:rsidP="00FC6B27">
      <w:pPr>
        <w:pStyle w:val="Teksttreci20"/>
        <w:numPr>
          <w:ilvl w:val="0"/>
          <w:numId w:val="16"/>
        </w:numPr>
        <w:shd w:val="clear" w:color="auto" w:fill="auto"/>
        <w:tabs>
          <w:tab w:val="left" w:pos="426"/>
        </w:tabs>
        <w:spacing w:before="0" w:after="0" w:line="240" w:lineRule="auto"/>
      </w:pPr>
      <w:r>
        <w:t xml:space="preserve">powtarzającej się nieuzasadnionej odmowy udostępnienia dokumentacji, udzielania informacji bądź wyjaśnień wszelkich okoliczności istotnych dla </w:t>
      </w:r>
      <w:r w:rsidR="00A775D0">
        <w:t>realizacji niniejszej umowy;</w:t>
      </w:r>
    </w:p>
    <w:p w:rsidR="00A775D0" w:rsidRDefault="00151B8E" w:rsidP="00FC6B27">
      <w:pPr>
        <w:pStyle w:val="Teksttreci20"/>
        <w:numPr>
          <w:ilvl w:val="0"/>
          <w:numId w:val="16"/>
        </w:numPr>
        <w:shd w:val="clear" w:color="auto" w:fill="auto"/>
        <w:tabs>
          <w:tab w:val="left" w:pos="426"/>
        </w:tabs>
        <w:spacing w:before="0" w:after="0" w:line="240" w:lineRule="auto"/>
      </w:pPr>
      <w:r>
        <w:t>nie kontynuowania u</w:t>
      </w:r>
      <w:r w:rsidR="00A775D0">
        <w:t xml:space="preserve">bezpieczenia o którym mowa w </w:t>
      </w:r>
      <w:r w:rsidR="00AC0F9C">
        <w:t xml:space="preserve">§ 6 </w:t>
      </w:r>
      <w:r w:rsidR="00A775D0">
        <w:t>umowy;</w:t>
      </w:r>
    </w:p>
    <w:p w:rsidR="00A775D0" w:rsidRDefault="00151B8E" w:rsidP="00FC6B27">
      <w:pPr>
        <w:pStyle w:val="Teksttreci20"/>
        <w:numPr>
          <w:ilvl w:val="0"/>
          <w:numId w:val="16"/>
        </w:numPr>
        <w:shd w:val="clear" w:color="auto" w:fill="auto"/>
        <w:tabs>
          <w:tab w:val="left" w:pos="426"/>
        </w:tabs>
        <w:spacing w:before="0" w:after="0" w:line="240" w:lineRule="auto"/>
      </w:pPr>
      <w:r>
        <w:t>nie przedłożeni</w:t>
      </w:r>
      <w:r w:rsidR="00A775D0">
        <w:t xml:space="preserve">a w terminie o którym mowa w § </w:t>
      </w:r>
      <w:r w:rsidR="00AC0F9C" w:rsidRPr="00AC0F9C">
        <w:t xml:space="preserve">6 </w:t>
      </w:r>
      <w:r>
        <w:t xml:space="preserve">umowy kopii </w:t>
      </w:r>
      <w:r w:rsidR="006F4E90">
        <w:t>polis</w:t>
      </w:r>
      <w:r>
        <w:t xml:space="preserve">y OC. </w:t>
      </w:r>
    </w:p>
    <w:p w:rsidR="00A775D0" w:rsidRDefault="00151B8E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>
        <w:t xml:space="preserve">5. </w:t>
      </w:r>
      <w:r w:rsidR="00A775D0">
        <w:tab/>
      </w:r>
      <w:r>
        <w:t xml:space="preserve">Wykonawca może wypowiedzieć umowę z dwumiesięcznym okresem wypowiedzenia </w:t>
      </w:r>
      <w:r w:rsidR="00A775D0">
        <w:t xml:space="preserve">                     </w:t>
      </w:r>
      <w:r>
        <w:t xml:space="preserve">w przypadku nieotrzymania wynagrodzenia za </w:t>
      </w:r>
      <w:r w:rsidR="00A775D0">
        <w:t>pełne dwa okresy rozliczeniowe.</w:t>
      </w:r>
    </w:p>
    <w:p w:rsidR="00A775D0" w:rsidRDefault="00151B8E" w:rsidP="00AC0F9C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>
        <w:t xml:space="preserve">6. </w:t>
      </w:r>
      <w:r w:rsidR="00AC0F9C">
        <w:tab/>
      </w:r>
      <w:r>
        <w:t xml:space="preserve">Umowa może być rozwiązana bez zachowania okresu wypowiedzenia, w trybie natychmiastowym w przypadku nie przekazywania na rachunek bankowy Zamawiającego wpływów </w:t>
      </w:r>
      <w:r w:rsidR="00AC0F9C">
        <w:t xml:space="preserve">z </w:t>
      </w:r>
      <w:r>
        <w:t xml:space="preserve">SPP </w:t>
      </w:r>
      <w:r w:rsidR="00AC0F9C">
        <w:t xml:space="preserve">oraz Centrum Przesiadkowego </w:t>
      </w:r>
      <w:r>
        <w:t xml:space="preserve">przez okres powyżej 2 dni. </w:t>
      </w:r>
    </w:p>
    <w:p w:rsidR="00151B8E" w:rsidRDefault="00151B8E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  <w:r>
        <w:t xml:space="preserve">7. </w:t>
      </w:r>
      <w:r w:rsidR="00A775D0">
        <w:tab/>
      </w:r>
      <w:r>
        <w:t xml:space="preserve">Wypowiedzenie umowy powinno nastąpić w formie pisemnej pod rygorem nieważności </w:t>
      </w:r>
      <w:r w:rsidR="00A775D0">
        <w:t xml:space="preserve">                 </w:t>
      </w:r>
      <w:r>
        <w:t>i powinno zawierać uzasadnienie.</w:t>
      </w:r>
    </w:p>
    <w:p w:rsidR="00B9491B" w:rsidRDefault="00B9491B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</w:p>
    <w:p w:rsidR="00B9491B" w:rsidRPr="00820FFE" w:rsidRDefault="0041593F" w:rsidP="00342560">
      <w:pPr>
        <w:ind w:right="40"/>
        <w:jc w:val="center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§ 10</w:t>
      </w:r>
    </w:p>
    <w:p w:rsidR="00B9491B" w:rsidRPr="00820FFE" w:rsidRDefault="00B9491B" w:rsidP="00342560">
      <w:pPr>
        <w:ind w:right="40"/>
        <w:jc w:val="center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Zmiany postanowień umowy</w:t>
      </w:r>
    </w:p>
    <w:p w:rsidR="00B9491B" w:rsidRDefault="00B9491B" w:rsidP="00342560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6"/>
      </w:pPr>
    </w:p>
    <w:p w:rsidR="00B9491B" w:rsidRPr="00AA64C3" w:rsidRDefault="00B9491B" w:rsidP="00FC6B27">
      <w:pPr>
        <w:pStyle w:val="Teksttreci20"/>
        <w:numPr>
          <w:ilvl w:val="0"/>
          <w:numId w:val="17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  <w:rPr>
          <w:color w:val="auto"/>
        </w:rPr>
      </w:pPr>
      <w:r w:rsidRPr="00867378">
        <w:rPr>
          <w:color w:val="auto"/>
        </w:rPr>
        <w:t>Zmiany treści niniejszej umowy wymagają pod rygorem nieważności zgody obu stron,                    z zachowaniem formy pisemnej.</w:t>
      </w:r>
    </w:p>
    <w:p w:rsidR="00C10BFD" w:rsidRDefault="00B9491B" w:rsidP="00FC6B27">
      <w:pPr>
        <w:pStyle w:val="Teksttreci20"/>
        <w:numPr>
          <w:ilvl w:val="0"/>
          <w:numId w:val="17"/>
        </w:numPr>
        <w:shd w:val="clear" w:color="auto" w:fill="auto"/>
        <w:tabs>
          <w:tab w:val="left" w:pos="426"/>
        </w:tabs>
        <w:spacing w:before="0" w:after="0" w:line="240" w:lineRule="auto"/>
        <w:ind w:left="426" w:hanging="426"/>
        <w:rPr>
          <w:color w:val="auto"/>
        </w:rPr>
      </w:pPr>
      <w:r>
        <w:t>Zamawiający</w:t>
      </w:r>
      <w:r w:rsidRPr="003C1174">
        <w:t xml:space="preserve">, poza sytuacjami przewidzianymi w ustawie z dnia </w:t>
      </w:r>
      <w:r w:rsidRPr="003C1174">
        <w:rPr>
          <w:color w:val="333333"/>
          <w:shd w:val="clear" w:color="auto" w:fill="FFFFFF"/>
        </w:rPr>
        <w:t>11 września 2019 r. - Prawo zamówień publicznych (</w:t>
      </w:r>
      <w:proofErr w:type="spellStart"/>
      <w:r w:rsidRPr="003C1174">
        <w:rPr>
          <w:color w:val="333333"/>
          <w:shd w:val="clear" w:color="auto" w:fill="FFFFFF"/>
        </w:rPr>
        <w:t>t.j</w:t>
      </w:r>
      <w:proofErr w:type="spellEnd"/>
      <w:r w:rsidRPr="003C1174">
        <w:rPr>
          <w:color w:val="333333"/>
          <w:shd w:val="clear" w:color="auto" w:fill="FFFFFF"/>
        </w:rPr>
        <w:t xml:space="preserve">. Dz. U. z 2022 r. poz. 1710 z </w:t>
      </w:r>
      <w:proofErr w:type="spellStart"/>
      <w:r w:rsidRPr="003C1174">
        <w:rPr>
          <w:color w:val="333333"/>
          <w:shd w:val="clear" w:color="auto" w:fill="FFFFFF"/>
        </w:rPr>
        <w:t>późn</w:t>
      </w:r>
      <w:proofErr w:type="spellEnd"/>
      <w:r w:rsidRPr="003C1174">
        <w:rPr>
          <w:color w:val="333333"/>
          <w:shd w:val="clear" w:color="auto" w:fill="FFFFFF"/>
        </w:rPr>
        <w:t>. zm.)</w:t>
      </w:r>
      <w:r>
        <w:t xml:space="preserve"> przewiduje możliwość wprowadze</w:t>
      </w:r>
      <w:r w:rsidR="00C10BFD">
        <w:t>nia zmian do umowy:</w:t>
      </w:r>
    </w:p>
    <w:p w:rsidR="005B778F" w:rsidRDefault="00B9491B" w:rsidP="005B778F">
      <w:pPr>
        <w:pStyle w:val="Teksttreci20"/>
        <w:numPr>
          <w:ilvl w:val="0"/>
          <w:numId w:val="23"/>
        </w:numPr>
        <w:shd w:val="clear" w:color="auto" w:fill="auto"/>
        <w:tabs>
          <w:tab w:val="left" w:pos="851"/>
        </w:tabs>
        <w:spacing w:before="0" w:after="0" w:line="240" w:lineRule="auto"/>
      </w:pPr>
      <w:r>
        <w:t>w zakresie wynikającym z uregulowań prawnych wprowadzo</w:t>
      </w:r>
      <w:r w:rsidR="00C10BFD">
        <w:t>nych w życie po dacie zawarcia</w:t>
      </w:r>
      <w:r>
        <w:t xml:space="preserve"> umowy, wywołujących potrzebę zmiany umowy, na za</w:t>
      </w:r>
      <w:r w:rsidR="00C10BFD">
        <w:t>sadach określonych               w przepisach;</w:t>
      </w:r>
    </w:p>
    <w:p w:rsidR="005B778F" w:rsidRDefault="00C10BFD" w:rsidP="005B778F">
      <w:pPr>
        <w:pStyle w:val="Teksttreci20"/>
        <w:numPr>
          <w:ilvl w:val="0"/>
          <w:numId w:val="23"/>
        </w:numPr>
        <w:shd w:val="clear" w:color="auto" w:fill="auto"/>
        <w:tabs>
          <w:tab w:val="left" w:pos="851"/>
        </w:tabs>
        <w:spacing w:before="0" w:after="0" w:line="240" w:lineRule="auto"/>
      </w:pPr>
      <w:r>
        <w:t xml:space="preserve">w </w:t>
      </w:r>
      <w:r w:rsidR="00B9491B">
        <w:t>z</w:t>
      </w:r>
      <w:r>
        <w:t>akresie</w:t>
      </w:r>
      <w:r w:rsidR="00B9491B">
        <w:t xml:space="preserve"> przedmiotu umowy oraz sposobu wykonania przedmiotu umowy wraz ze skutkami wprowadzenia takiej zmiany, przy czym zmiana spowodowana może być okolicznościami zaistniałymi w trakcie realizacji przedmiotu umowy, np. zaistnienie warunków faktycznych wpływających na zakres, termin lub spos</w:t>
      </w:r>
      <w:r>
        <w:t>ób wykonywania przedmiotu umowy;</w:t>
      </w:r>
    </w:p>
    <w:p w:rsidR="005B778F" w:rsidRDefault="00B9491B" w:rsidP="005B778F">
      <w:pPr>
        <w:pStyle w:val="Teksttreci20"/>
        <w:numPr>
          <w:ilvl w:val="0"/>
          <w:numId w:val="23"/>
        </w:numPr>
        <w:shd w:val="clear" w:color="auto" w:fill="auto"/>
        <w:tabs>
          <w:tab w:val="left" w:pos="851"/>
        </w:tabs>
        <w:spacing w:before="0" w:after="0" w:line="240" w:lineRule="auto"/>
      </w:pPr>
      <w:r>
        <w:t>z powodu ok</w:t>
      </w:r>
      <w:r w:rsidR="00C10BFD">
        <w:t xml:space="preserve">oliczności będącej następstwem </w:t>
      </w:r>
      <w:r>
        <w:t>k</w:t>
      </w:r>
      <w:r w:rsidR="00C10BFD">
        <w:t>lęski żywiołowej, siły wyższej,</w:t>
      </w:r>
      <w:r>
        <w:t xml:space="preserve"> rozumianej jako wystąpienie zdarzenia nadzwyczajnego, zewnętrznego, niemożliwego do przewidzenia i zapobieżenia, którego nie dało się uniknąć nawet przy zachowaniu najwyższej staranności, a które uniemożliwia Wykonawcy wykonanie przedmiotu umowy w całości lub części. W razie wystąpienia siły wyższej Strony umowy zobowiązane są dołożyć wszelkich starań w celu ograniczenia do minimum opóźnienia w wykonaniu swoich zobowiązań umownych, powstałego na skutek działania siły </w:t>
      </w:r>
      <w:r>
        <w:lastRenderedPageBreak/>
        <w:t>wyższej, uniemożliwiającego wykona</w:t>
      </w:r>
      <w:r w:rsidR="00C10BFD">
        <w:t>nie przedmiotu umowy w terminie;</w:t>
      </w:r>
    </w:p>
    <w:p w:rsidR="00C10BFD" w:rsidRDefault="00B9491B" w:rsidP="005B778F">
      <w:pPr>
        <w:pStyle w:val="Teksttreci20"/>
        <w:numPr>
          <w:ilvl w:val="0"/>
          <w:numId w:val="23"/>
        </w:numPr>
        <w:shd w:val="clear" w:color="auto" w:fill="auto"/>
        <w:tabs>
          <w:tab w:val="left" w:pos="851"/>
        </w:tabs>
        <w:spacing w:before="0" w:after="0" w:line="240" w:lineRule="auto"/>
      </w:pPr>
      <w:r>
        <w:t xml:space="preserve">terminu realizacji umowy </w:t>
      </w:r>
    </w:p>
    <w:p w:rsidR="00C10BFD" w:rsidRDefault="00B9491B" w:rsidP="005B778F">
      <w:pPr>
        <w:pStyle w:val="Teksttreci20"/>
        <w:shd w:val="clear" w:color="auto" w:fill="auto"/>
        <w:tabs>
          <w:tab w:val="left" w:pos="1134"/>
        </w:tabs>
        <w:spacing w:before="0" w:after="0" w:line="240" w:lineRule="auto"/>
        <w:ind w:left="1134" w:hanging="283"/>
      </w:pPr>
      <w:r>
        <w:t>– wskutek wystąpienia okoliczno</w:t>
      </w:r>
      <w:r w:rsidR="00C10BFD">
        <w:t>ści niezależnych od stron umowy;</w:t>
      </w:r>
    </w:p>
    <w:p w:rsidR="005B778F" w:rsidRDefault="00B9491B" w:rsidP="005B778F">
      <w:pPr>
        <w:pStyle w:val="Teksttreci20"/>
        <w:numPr>
          <w:ilvl w:val="0"/>
          <w:numId w:val="23"/>
        </w:numPr>
        <w:shd w:val="clear" w:color="auto" w:fill="auto"/>
        <w:tabs>
          <w:tab w:val="left" w:pos="1134"/>
        </w:tabs>
        <w:spacing w:before="0" w:after="0" w:line="240" w:lineRule="auto"/>
      </w:pPr>
      <w:r>
        <w:t>w zakresie zmiany albo rezygnacji z podwykonawcy w zakresie podmiotu,</w:t>
      </w:r>
      <w:r w:rsidR="005B778F">
        <w:t xml:space="preserve">  </w:t>
      </w:r>
      <w:r>
        <w:t>na którego zasoby Wykonawca powoływał się, w celu wykaza</w:t>
      </w:r>
      <w:r w:rsidR="00AC0F9C">
        <w:t>nia spełniania warunków udziału</w:t>
      </w:r>
      <w:r w:rsidR="005B778F">
        <w:t xml:space="preserve">            </w:t>
      </w:r>
      <w:r w:rsidR="00AC0F9C">
        <w:t xml:space="preserve"> </w:t>
      </w:r>
      <w:r>
        <w:t>w postępowaniu. Wykonawca jest ob</w:t>
      </w:r>
      <w:r w:rsidR="00AC0F9C">
        <w:t xml:space="preserve">owiązany wykazać Zamawiającemu, </w:t>
      </w:r>
      <w:r w:rsidR="005B778F">
        <w:t xml:space="preserve">                         </w:t>
      </w:r>
      <w:r>
        <w:t>iż proponowany inny podwykonawca lub Wykonawca samodzielnie spełnia</w:t>
      </w:r>
      <w:r w:rsidR="00AC0F9C">
        <w:t xml:space="preserve"> je </w:t>
      </w:r>
      <w:r w:rsidR="005B778F">
        <w:t xml:space="preserve">                  </w:t>
      </w:r>
      <w:r>
        <w:t>w stopniu nie mniejszym niż wymagany w trakcie postępowania o udzielenie zamówienia oraz, że nie podlega wykluczeniu</w:t>
      </w:r>
      <w:r w:rsidR="00C10BFD">
        <w:t xml:space="preserve"> na zasadach określonych w SWZ;</w:t>
      </w:r>
    </w:p>
    <w:p w:rsidR="005B778F" w:rsidRDefault="00B9491B" w:rsidP="005B778F">
      <w:pPr>
        <w:pStyle w:val="Teksttreci20"/>
        <w:numPr>
          <w:ilvl w:val="0"/>
          <w:numId w:val="23"/>
        </w:numPr>
        <w:shd w:val="clear" w:color="auto" w:fill="auto"/>
        <w:tabs>
          <w:tab w:val="left" w:pos="1134"/>
        </w:tabs>
        <w:spacing w:before="0" w:after="0" w:line="240" w:lineRule="auto"/>
      </w:pPr>
      <w:r>
        <w:t>z powodu powierzenia części zamówienia podwykonawcy w trakcie realizacji umowy, jeżeli Wykonawca nie zakładał w ofercie wykonania danej części zamówienia przy udziale podwykonawcy, lub wprowadzenie nowego podwykon</w:t>
      </w:r>
      <w:r w:rsidR="000E0B5D">
        <w:t>awcy w miejsce dotychczasowego;</w:t>
      </w:r>
    </w:p>
    <w:p w:rsidR="005B778F" w:rsidRDefault="00B9491B" w:rsidP="005B778F">
      <w:pPr>
        <w:pStyle w:val="Teksttreci20"/>
        <w:numPr>
          <w:ilvl w:val="0"/>
          <w:numId w:val="23"/>
        </w:numPr>
        <w:shd w:val="clear" w:color="auto" w:fill="auto"/>
        <w:tabs>
          <w:tab w:val="left" w:pos="1134"/>
        </w:tabs>
        <w:spacing w:before="0" w:after="0" w:line="240" w:lineRule="auto"/>
      </w:pPr>
      <w:r>
        <w:t xml:space="preserve">innych – mogących mieć wpływ na niezakończenie przedmiotu umowy z </w:t>
      </w:r>
      <w:r w:rsidR="000E0B5D">
        <w:t>przyczyn niezależnych o</w:t>
      </w:r>
      <w:r w:rsidR="00AC0F9C">
        <w:t>d stron;</w:t>
      </w:r>
    </w:p>
    <w:p w:rsidR="00AC0F9C" w:rsidRDefault="00AC0F9C" w:rsidP="005B778F">
      <w:pPr>
        <w:pStyle w:val="Teksttreci20"/>
        <w:numPr>
          <w:ilvl w:val="0"/>
          <w:numId w:val="23"/>
        </w:numPr>
        <w:shd w:val="clear" w:color="auto" w:fill="auto"/>
        <w:tabs>
          <w:tab w:val="left" w:pos="1134"/>
        </w:tabs>
        <w:spacing w:before="0" w:after="0" w:line="240" w:lineRule="auto"/>
      </w:pPr>
      <w:r>
        <w:t>w zakresie określonym w załączniku nr 7 oraz załączniku nr 8 do niniejszej umowy.</w:t>
      </w:r>
    </w:p>
    <w:p w:rsidR="000E0B5D" w:rsidRDefault="00B9491B" w:rsidP="000E0B5D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5"/>
      </w:pPr>
      <w:r>
        <w:t xml:space="preserve">2. </w:t>
      </w:r>
      <w:r w:rsidR="000E0B5D">
        <w:tab/>
      </w:r>
      <w:r>
        <w:t xml:space="preserve">Zmiana umowy wymaga formy pisemnej w formie </w:t>
      </w:r>
      <w:r w:rsidR="000E0B5D">
        <w:t>aneksu pod rygorem nieważności.</w:t>
      </w:r>
    </w:p>
    <w:p w:rsidR="00B9491B" w:rsidRDefault="00B9491B" w:rsidP="000E0B5D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5"/>
      </w:pPr>
      <w:r>
        <w:t xml:space="preserve">3. </w:t>
      </w:r>
      <w:r w:rsidR="000E0B5D">
        <w:tab/>
      </w:r>
      <w:r>
        <w:t xml:space="preserve">Nie stanowi zmiany umowy informacja o zmianie osób, o których mowa </w:t>
      </w:r>
      <w:r w:rsidRPr="0041593F">
        <w:rPr>
          <w:color w:val="auto"/>
        </w:rPr>
        <w:t xml:space="preserve">w </w:t>
      </w:r>
      <w:r w:rsidR="0041593F" w:rsidRPr="0041593F">
        <w:rPr>
          <w:color w:val="auto"/>
        </w:rPr>
        <w:t>§ 11</w:t>
      </w:r>
      <w:r w:rsidRPr="0041593F">
        <w:t>,</w:t>
      </w:r>
      <w:r>
        <w:t xml:space="preserve"> ani o ich danych kontaktowych. Strona umowy, która dokonuje zmiany tych danych zobowiązana jest poinformować o tym niezwłocznie drugą stronę w formie pisemnej lub w formie elektronicznej /postaci elektronicznej, pod rygorem uznania, że korespondencja kierowana zgodnie z ostatnio ujawnionymi danymi została skutecznie doręczona.</w:t>
      </w:r>
    </w:p>
    <w:p w:rsidR="0069354D" w:rsidRDefault="0069354D" w:rsidP="000E0B5D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5"/>
      </w:pPr>
    </w:p>
    <w:p w:rsidR="0069354D" w:rsidRDefault="0069354D" w:rsidP="000E0B5D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5"/>
      </w:pPr>
    </w:p>
    <w:p w:rsidR="0069354D" w:rsidRPr="0069354D" w:rsidRDefault="0069354D" w:rsidP="0069354D">
      <w:pPr>
        <w:ind w:right="40"/>
        <w:jc w:val="center"/>
        <w:rPr>
          <w:rFonts w:ascii="Times New Roman" w:eastAsia="Times New Roman" w:hAnsi="Times New Roman" w:cs="Times New Roman"/>
          <w:b/>
          <w:color w:val="auto"/>
        </w:rPr>
      </w:pPr>
      <w:r>
        <w:rPr>
          <w:rFonts w:ascii="Times New Roman" w:eastAsia="Times New Roman" w:hAnsi="Times New Roman" w:cs="Times New Roman"/>
          <w:b/>
          <w:color w:val="auto"/>
        </w:rPr>
        <w:t>§ 1</w:t>
      </w:r>
      <w:r w:rsidR="0041593F">
        <w:rPr>
          <w:rFonts w:ascii="Times New Roman" w:hAnsi="Times New Roman" w:cs="Times New Roman"/>
          <w:b/>
        </w:rPr>
        <w:t>1</w:t>
      </w:r>
    </w:p>
    <w:p w:rsidR="0069354D" w:rsidRPr="0069354D" w:rsidRDefault="0069354D" w:rsidP="0069354D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5"/>
        <w:jc w:val="center"/>
        <w:rPr>
          <w:b/>
        </w:rPr>
      </w:pPr>
      <w:r w:rsidRPr="0069354D">
        <w:rPr>
          <w:b/>
        </w:rPr>
        <w:t>Przedstawiciele Stron</w:t>
      </w:r>
    </w:p>
    <w:p w:rsidR="0069354D" w:rsidRDefault="0069354D" w:rsidP="0041593F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firstLine="0"/>
      </w:pPr>
    </w:p>
    <w:p w:rsidR="0069354D" w:rsidRDefault="0069354D" w:rsidP="00FC6B27">
      <w:pPr>
        <w:pStyle w:val="Teksttreci20"/>
        <w:numPr>
          <w:ilvl w:val="0"/>
          <w:numId w:val="18"/>
        </w:numPr>
        <w:shd w:val="clear" w:color="auto" w:fill="auto"/>
        <w:tabs>
          <w:tab w:val="left" w:pos="426"/>
        </w:tabs>
        <w:spacing w:before="0" w:after="0" w:line="240" w:lineRule="auto"/>
      </w:pPr>
      <w:r>
        <w:t xml:space="preserve">Strony wyznaczają przedstawicieli upoważnionych do współpracy w realizacji przedmiotu Umowy: </w:t>
      </w:r>
    </w:p>
    <w:p w:rsidR="0069354D" w:rsidRDefault="0069354D" w:rsidP="0069354D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33" w:firstLine="0"/>
      </w:pPr>
      <w:r>
        <w:t xml:space="preserve">- ze strony Zamawiającego: …………………………………     , tel. ………………………,     e-mail: ………………… </w:t>
      </w:r>
    </w:p>
    <w:p w:rsidR="0069354D" w:rsidRDefault="0069354D" w:rsidP="0069354D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33" w:firstLine="0"/>
      </w:pPr>
      <w:r>
        <w:t xml:space="preserve">- ze strony Wykonawcy: ……………………………………, tel. ………………………,            e-mail: ………………… </w:t>
      </w:r>
    </w:p>
    <w:p w:rsidR="0069354D" w:rsidRDefault="0069354D" w:rsidP="0069354D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5"/>
      </w:pPr>
      <w:r>
        <w:t xml:space="preserve">2. </w:t>
      </w:r>
      <w:r>
        <w:tab/>
        <w:t>Zmiana w trakcie realizacji niniejszej Umowy przedstawicieli wskazanych w ust. 1 nie stanowi zmiany Umowy i nie wymaga sporządzenia aneksu do Umowy. Strona wyznaczająca nowego przedstawiciela musi powiadomić o tym na piśmie drugą Stronę pod rygorem nieważności.</w:t>
      </w:r>
    </w:p>
    <w:p w:rsidR="00FA5501" w:rsidRDefault="00FA5501" w:rsidP="0069354D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5"/>
      </w:pPr>
    </w:p>
    <w:p w:rsidR="00FA5501" w:rsidRDefault="00FA5501" w:rsidP="0069354D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5"/>
      </w:pPr>
    </w:p>
    <w:p w:rsidR="00FA5501" w:rsidRDefault="0041593F" w:rsidP="00FA5501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5"/>
        <w:jc w:val="center"/>
        <w:rPr>
          <w:b/>
        </w:rPr>
      </w:pPr>
      <w:r>
        <w:rPr>
          <w:b/>
        </w:rPr>
        <w:t>§ 12</w:t>
      </w:r>
    </w:p>
    <w:p w:rsidR="00FA5501" w:rsidRPr="00FA5501" w:rsidRDefault="00FA5501" w:rsidP="00FA5501">
      <w:pPr>
        <w:pStyle w:val="Teksttreci20"/>
        <w:shd w:val="clear" w:color="auto" w:fill="auto"/>
        <w:tabs>
          <w:tab w:val="left" w:pos="1"/>
        </w:tabs>
        <w:spacing w:before="0" w:after="0" w:line="240" w:lineRule="auto"/>
        <w:ind w:firstLine="0"/>
        <w:jc w:val="center"/>
        <w:rPr>
          <w:b/>
        </w:rPr>
      </w:pPr>
      <w:r w:rsidRPr="00FA5501">
        <w:rPr>
          <w:b/>
        </w:rPr>
        <w:t>Klauzula poufności</w:t>
      </w:r>
    </w:p>
    <w:p w:rsidR="00FA5501" w:rsidRDefault="00FA5501" w:rsidP="000E0B5D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5"/>
      </w:pPr>
    </w:p>
    <w:p w:rsidR="00FA5501" w:rsidRDefault="00FA5501" w:rsidP="00FA5501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5"/>
      </w:pPr>
      <w:r>
        <w:t xml:space="preserve">1. </w:t>
      </w:r>
      <w:r>
        <w:tab/>
      </w:r>
      <w:r w:rsidR="00125835">
        <w:t xml:space="preserve">Wykonawca </w:t>
      </w:r>
      <w:r>
        <w:t>zobowiązuj</w:t>
      </w:r>
      <w:r w:rsidR="00125835">
        <w:t>e</w:t>
      </w:r>
      <w:r>
        <w:t xml:space="preserve"> się do zachowania w poufności wszelkich informacji, jakie uzyskał w związku z wynegocjowaniem, zawarciem, wykonywaniem (wykonaniem) lub rozwiązaniem umowy, co do których mogą powziąć podejrzenie, iż są poufnymi informacjami lub, że jako takie są traktowane przez drugą Stronę. </w:t>
      </w:r>
    </w:p>
    <w:p w:rsidR="00FA5501" w:rsidRDefault="00FA5501" w:rsidP="00FA5501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5"/>
      </w:pPr>
      <w:r>
        <w:t>2. Informacjami poufnymi w rozumieniu Umowy są wszelkie informacje związane                                    z Zamawiającym i jego działalnością lub planami dotyczącymi jakiejkolwiek działalności</w:t>
      </w:r>
      <w:r w:rsidR="005B778F">
        <w:t>.</w:t>
      </w:r>
      <w:r>
        <w:t xml:space="preserve"> </w:t>
      </w:r>
    </w:p>
    <w:p w:rsidR="00FA5501" w:rsidRDefault="00FA5501" w:rsidP="00FA5501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5"/>
      </w:pPr>
      <w:r>
        <w:t xml:space="preserve">3. </w:t>
      </w:r>
      <w:r>
        <w:tab/>
        <w:t xml:space="preserve">W przypadku jakichkolwiek wątpliwości, co do charakteru danej informacji, przed jej ujawnieniem lub uczynieniem dostępną, </w:t>
      </w:r>
      <w:r w:rsidR="002017CB">
        <w:t xml:space="preserve">Wykonawca </w:t>
      </w:r>
      <w:r>
        <w:t>zwróci się do drugiej Strony</w:t>
      </w:r>
      <w:r w:rsidR="005B778F">
        <w:t xml:space="preserve">                          </w:t>
      </w:r>
      <w:r>
        <w:t xml:space="preserve">o wskazanie, czy informację tę ma traktować jako poufną. </w:t>
      </w:r>
    </w:p>
    <w:p w:rsidR="00AC0F9C" w:rsidRDefault="00AC0F9C" w:rsidP="00FA5501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5"/>
      </w:pPr>
    </w:p>
    <w:p w:rsidR="00AC0F9C" w:rsidRDefault="00AC0F9C" w:rsidP="00FA5501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5"/>
      </w:pPr>
    </w:p>
    <w:p w:rsidR="00AC0F9C" w:rsidRDefault="00AC0F9C" w:rsidP="00FA5501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5"/>
      </w:pPr>
    </w:p>
    <w:p w:rsidR="00AC0F9C" w:rsidRDefault="00AC0F9C" w:rsidP="00FA5501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5"/>
      </w:pPr>
    </w:p>
    <w:p w:rsidR="00FA5501" w:rsidRDefault="00FA5501" w:rsidP="00FA5501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5"/>
      </w:pPr>
      <w:r>
        <w:t xml:space="preserve">4. </w:t>
      </w:r>
      <w:r>
        <w:tab/>
      </w:r>
      <w:r w:rsidR="002017CB">
        <w:t xml:space="preserve">Wykonawca </w:t>
      </w:r>
      <w:r>
        <w:t xml:space="preserve"> obowiązan</w:t>
      </w:r>
      <w:r w:rsidR="002017CB">
        <w:t>y</w:t>
      </w:r>
      <w:r>
        <w:t xml:space="preserve"> jest dołożyć należytej staranności w celu przestrzegania postanowień niniejszego paragrafu przez swoich pracowników oraz osoby działające na jej zlecenie lub w jej interesie, bez względu na podstawę prawną związku tych osób ze Stroną. </w:t>
      </w:r>
    </w:p>
    <w:p w:rsidR="00FA5501" w:rsidRDefault="00FA5501" w:rsidP="00FA5501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5"/>
      </w:pPr>
      <w:r>
        <w:t xml:space="preserve">5. </w:t>
      </w:r>
      <w:r>
        <w:tab/>
        <w:t>Wykonawca oświadcza, że odpowiada za działania osób, którym powierzył wykonywanie Umowy, jak za działania lub zaniechania własne, zwłaszcza w zakresie naruszenia obowiązku określonego w niniejszym paragrafie.</w:t>
      </w:r>
    </w:p>
    <w:p w:rsidR="00FA5501" w:rsidRDefault="00FA5501" w:rsidP="00FA5501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5"/>
      </w:pPr>
      <w:r>
        <w:t xml:space="preserve">6. </w:t>
      </w:r>
      <w:r>
        <w:tab/>
        <w:t xml:space="preserve">Postanowienia niniejszego paragrafu obowiązują również po zrealizowaniu przedmiotu niniejszej Umowy bezterminowo. </w:t>
      </w:r>
    </w:p>
    <w:p w:rsidR="00FA5501" w:rsidRDefault="00FA5501" w:rsidP="00FA5501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left="426" w:hanging="425"/>
      </w:pPr>
      <w:r>
        <w:t xml:space="preserve">7. </w:t>
      </w:r>
      <w:r>
        <w:tab/>
      </w:r>
      <w:r w:rsidR="006549B4">
        <w:t xml:space="preserve">Wykonawca </w:t>
      </w:r>
      <w:r>
        <w:t>zobowiązuj</w:t>
      </w:r>
      <w:r w:rsidR="006549B4">
        <w:t>e</w:t>
      </w:r>
      <w:r>
        <w:t xml:space="preserve"> się do zachowania w tajemnicy informacji poufnych dotyczących </w:t>
      </w:r>
      <w:r w:rsidR="006E726F">
        <w:t>Zamawiającego</w:t>
      </w:r>
      <w:r>
        <w:t xml:space="preserve">, które zostały uzyskane w związku z </w:t>
      </w:r>
      <w:r w:rsidR="006549B4">
        <w:t xml:space="preserve">realizacją </w:t>
      </w:r>
      <w:r>
        <w:t>przedmiot</w:t>
      </w:r>
      <w:r w:rsidR="005B778F">
        <w:t xml:space="preserve"> </w:t>
      </w:r>
      <w:r>
        <w:t xml:space="preserve">niniejszej Umowy. Jakiekolwiek przekazywanie, ujawnianie, wykorzystanie, zbywanie lub oferowanie zbycia tajemnicy (informacji poufnych) danej Strony jest niedopuszczalne. </w:t>
      </w:r>
    </w:p>
    <w:p w:rsidR="0041593F" w:rsidRDefault="0041593F" w:rsidP="005B778F">
      <w:pPr>
        <w:pStyle w:val="Teksttreci20"/>
        <w:shd w:val="clear" w:color="auto" w:fill="auto"/>
        <w:tabs>
          <w:tab w:val="left" w:pos="426"/>
        </w:tabs>
        <w:spacing w:before="0" w:after="0" w:line="240" w:lineRule="auto"/>
        <w:ind w:firstLine="0"/>
      </w:pPr>
    </w:p>
    <w:p w:rsidR="00905DD3" w:rsidRPr="00867378" w:rsidRDefault="0041593F" w:rsidP="00905DD3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bookmarkStart w:id="3" w:name="bookmark10"/>
      <w:r>
        <w:rPr>
          <w:rFonts w:ascii="Times New Roman" w:hAnsi="Times New Roman" w:cs="Times New Roman"/>
          <w:b/>
          <w:color w:val="auto"/>
        </w:rPr>
        <w:t>§ 13</w:t>
      </w:r>
    </w:p>
    <w:p w:rsidR="00905DD3" w:rsidRPr="00867378" w:rsidRDefault="00905DD3" w:rsidP="00905DD3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 w:rsidRPr="00867378">
        <w:rPr>
          <w:rFonts w:ascii="Times New Roman" w:hAnsi="Times New Roman" w:cs="Times New Roman"/>
          <w:b/>
          <w:color w:val="auto"/>
        </w:rPr>
        <w:t>Postanowienia końcowe</w:t>
      </w:r>
    </w:p>
    <w:p w:rsidR="00905DD3" w:rsidRPr="00867378" w:rsidRDefault="00905DD3" w:rsidP="00905DD3">
      <w:pPr>
        <w:pStyle w:val="Default"/>
        <w:tabs>
          <w:tab w:val="left" w:pos="426"/>
        </w:tabs>
        <w:jc w:val="both"/>
        <w:rPr>
          <w:rFonts w:ascii="Times New Roman" w:hAnsi="Times New Roman" w:cs="Times New Roman"/>
          <w:color w:val="auto"/>
        </w:rPr>
      </w:pPr>
    </w:p>
    <w:p w:rsidR="00905DD3" w:rsidRPr="000B393D" w:rsidRDefault="00905DD3" w:rsidP="00FC6B27">
      <w:pPr>
        <w:pStyle w:val="Default"/>
        <w:numPr>
          <w:ilvl w:val="0"/>
          <w:numId w:val="19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867378">
        <w:rPr>
          <w:rFonts w:ascii="Times New Roman" w:hAnsi="Times New Roman" w:cs="Times New Roman"/>
          <w:color w:val="auto"/>
        </w:rPr>
        <w:t>W sprawach nieuregulowanych w niniejszej umowie będą miały zastosowanie przepisy</w:t>
      </w:r>
      <w:r>
        <w:rPr>
          <w:rFonts w:ascii="Times New Roman" w:hAnsi="Times New Roman" w:cs="Times New Roman"/>
          <w:color w:val="auto"/>
        </w:rPr>
        <w:t xml:space="preserve"> prawa polskiego w tym </w:t>
      </w:r>
      <w:r w:rsidRPr="00867378">
        <w:rPr>
          <w:rFonts w:ascii="Times New Roman" w:hAnsi="Times New Roman" w:cs="Times New Roman"/>
          <w:color w:val="auto"/>
        </w:rPr>
        <w:t xml:space="preserve"> ustawy</w:t>
      </w:r>
      <w:r w:rsidRPr="003C1174">
        <w:rPr>
          <w:rFonts w:ascii="Times New Roman" w:hAnsi="Times New Roman" w:cs="Times New Roman"/>
          <w:color w:val="auto"/>
        </w:rPr>
        <w:t xml:space="preserve"> </w:t>
      </w:r>
      <w:r w:rsidRPr="003C1174">
        <w:rPr>
          <w:rFonts w:ascii="Times New Roman" w:hAnsi="Times New Roman" w:cs="Times New Roman"/>
        </w:rPr>
        <w:t xml:space="preserve">z dnia </w:t>
      </w:r>
      <w:r w:rsidRPr="003C1174">
        <w:rPr>
          <w:rFonts w:ascii="Times New Roman" w:hAnsi="Times New Roman" w:cs="Times New Roman"/>
          <w:color w:val="333333"/>
          <w:shd w:val="clear" w:color="auto" w:fill="FFFFFF"/>
        </w:rPr>
        <w:t>11 września 2019 r. - Prawo zamówień publicznych (</w:t>
      </w:r>
      <w:proofErr w:type="spellStart"/>
      <w:r w:rsidRPr="003C1174">
        <w:rPr>
          <w:rFonts w:ascii="Times New Roman" w:hAnsi="Times New Roman" w:cs="Times New Roman"/>
          <w:color w:val="333333"/>
          <w:shd w:val="clear" w:color="auto" w:fill="FFFFFF"/>
        </w:rPr>
        <w:t>t.j</w:t>
      </w:r>
      <w:proofErr w:type="spellEnd"/>
      <w:r w:rsidRPr="003C1174">
        <w:rPr>
          <w:rFonts w:ascii="Times New Roman" w:hAnsi="Times New Roman" w:cs="Times New Roman"/>
          <w:color w:val="333333"/>
          <w:shd w:val="clear" w:color="auto" w:fill="FFFFFF"/>
        </w:rPr>
        <w:t xml:space="preserve">. Dz. U. z 2022 r. poz. 1710 z </w:t>
      </w:r>
      <w:proofErr w:type="spellStart"/>
      <w:r w:rsidRPr="003C1174">
        <w:rPr>
          <w:rFonts w:ascii="Times New Roman" w:hAnsi="Times New Roman" w:cs="Times New Roman"/>
          <w:color w:val="333333"/>
          <w:shd w:val="clear" w:color="auto" w:fill="FFFFFF"/>
        </w:rPr>
        <w:t>późn</w:t>
      </w:r>
      <w:proofErr w:type="spellEnd"/>
      <w:r w:rsidRPr="003C1174">
        <w:rPr>
          <w:rFonts w:ascii="Times New Roman" w:hAnsi="Times New Roman" w:cs="Times New Roman"/>
          <w:color w:val="333333"/>
          <w:shd w:val="clear" w:color="auto" w:fill="FFFFFF"/>
        </w:rPr>
        <w:t>. zm.)</w:t>
      </w:r>
      <w:r w:rsidRPr="003C1174">
        <w:rPr>
          <w:rFonts w:ascii="Times New Roman" w:hAnsi="Times New Roman" w:cs="Times New Roman"/>
        </w:rPr>
        <w:t xml:space="preserve"> </w:t>
      </w:r>
      <w:r w:rsidRPr="003C1174">
        <w:rPr>
          <w:rFonts w:ascii="Times New Roman" w:hAnsi="Times New Roman" w:cs="Times New Roman"/>
          <w:color w:val="auto"/>
        </w:rPr>
        <w:t xml:space="preserve">, </w:t>
      </w:r>
      <w:r w:rsidRPr="00867378">
        <w:rPr>
          <w:rFonts w:ascii="Times New Roman" w:hAnsi="Times New Roman" w:cs="Times New Roman"/>
          <w:color w:val="auto"/>
        </w:rPr>
        <w:t>Kodeksu cywilnego oraz inne właściwe dla przedmiotu zamówienia</w:t>
      </w:r>
      <w:r>
        <w:rPr>
          <w:rFonts w:ascii="Times New Roman" w:hAnsi="Times New Roman" w:cs="Times New Roman"/>
          <w:color w:val="auto"/>
        </w:rPr>
        <w:t>.</w:t>
      </w:r>
    </w:p>
    <w:p w:rsidR="00905DD3" w:rsidRPr="00D85338" w:rsidRDefault="00905DD3" w:rsidP="00FC6B27">
      <w:pPr>
        <w:pStyle w:val="Default"/>
        <w:numPr>
          <w:ilvl w:val="0"/>
          <w:numId w:val="19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867378">
        <w:rPr>
          <w:rFonts w:ascii="Times New Roman" w:hAnsi="Times New Roman" w:cs="Times New Roman"/>
          <w:color w:val="auto"/>
        </w:rPr>
        <w:t>W zakresie związanym z realizacją niniejszej umowy w tym z gromad</w:t>
      </w:r>
      <w:r>
        <w:rPr>
          <w:rFonts w:ascii="Times New Roman" w:hAnsi="Times New Roman" w:cs="Times New Roman"/>
          <w:color w:val="auto"/>
        </w:rPr>
        <w:t>ze</w:t>
      </w:r>
      <w:r w:rsidR="00AC0F9C">
        <w:rPr>
          <w:rFonts w:ascii="Times New Roman" w:hAnsi="Times New Roman" w:cs="Times New Roman"/>
          <w:color w:val="auto"/>
        </w:rPr>
        <w:t xml:space="preserve">niem, przetwarzania </w:t>
      </w:r>
      <w:r w:rsidRPr="00867378">
        <w:rPr>
          <w:rFonts w:ascii="Times New Roman" w:hAnsi="Times New Roman" w:cs="Times New Roman"/>
          <w:color w:val="auto"/>
        </w:rPr>
        <w:t>i przekazywaniem danych osobowych, a takż</w:t>
      </w:r>
      <w:r w:rsidR="00AC0F9C">
        <w:rPr>
          <w:rFonts w:ascii="Times New Roman" w:hAnsi="Times New Roman" w:cs="Times New Roman"/>
          <w:color w:val="auto"/>
        </w:rPr>
        <w:t xml:space="preserve">e wprowadzaniem ich do systemów </w:t>
      </w:r>
      <w:r w:rsidRPr="00867378">
        <w:rPr>
          <w:rFonts w:ascii="Times New Roman" w:hAnsi="Times New Roman" w:cs="Times New Roman"/>
          <w:color w:val="auto"/>
        </w:rPr>
        <w:t>informatycznych, Zamawiający postępuje zgodnie z postanowieniami rozporządzenia Parlamentu Europejskiego i Rady (UE) 2016/679 z dnia 27 kwietnia 2016r. w sprawie ochrony osób fizycznych w związku z przetwarzaniem danych osobowych</w:t>
      </w:r>
      <w:r>
        <w:rPr>
          <w:rFonts w:ascii="Times New Roman" w:hAnsi="Times New Roman" w:cs="Times New Roman"/>
          <w:color w:val="auto"/>
        </w:rPr>
        <w:t xml:space="preserve">                        </w:t>
      </w:r>
      <w:r w:rsidRPr="00867378">
        <w:rPr>
          <w:rFonts w:ascii="Times New Roman" w:hAnsi="Times New Roman" w:cs="Times New Roman"/>
          <w:color w:val="auto"/>
        </w:rPr>
        <w:t>i w sprawie swobodnego przepływu takich danych oraz uchylenia dyrektywy 95/46/WE (ogólnego rozporz</w:t>
      </w:r>
      <w:r>
        <w:rPr>
          <w:rFonts w:ascii="Times New Roman" w:hAnsi="Times New Roman" w:cs="Times New Roman"/>
          <w:color w:val="auto"/>
        </w:rPr>
        <w:t xml:space="preserve">ądzenia </w:t>
      </w:r>
      <w:r w:rsidRPr="00867378">
        <w:rPr>
          <w:rFonts w:ascii="Times New Roman" w:hAnsi="Times New Roman" w:cs="Times New Roman"/>
          <w:color w:val="auto"/>
        </w:rPr>
        <w:t>o ochronie danych) (Dz. Urz. UE L 119 z 04.05.2016) oraz przepisy ustawy z dnia 10 maja 2018 r., o ochronie danych osobowych (</w:t>
      </w:r>
      <w:proofErr w:type="spellStart"/>
      <w:r w:rsidRPr="00867378">
        <w:rPr>
          <w:rFonts w:ascii="Times New Roman" w:hAnsi="Times New Roman" w:cs="Times New Roman"/>
          <w:color w:val="auto"/>
        </w:rPr>
        <w:t>Dz.U</w:t>
      </w:r>
      <w:proofErr w:type="spellEnd"/>
      <w:r w:rsidRPr="00867378">
        <w:rPr>
          <w:rFonts w:ascii="Times New Roman" w:hAnsi="Times New Roman" w:cs="Times New Roman"/>
          <w:color w:val="auto"/>
        </w:rPr>
        <w:t>. z 2019 r. poz. 1781).</w:t>
      </w:r>
    </w:p>
    <w:p w:rsidR="00905DD3" w:rsidRPr="00905DD3" w:rsidRDefault="00905DD3" w:rsidP="00FC6B27">
      <w:pPr>
        <w:pStyle w:val="Default"/>
        <w:numPr>
          <w:ilvl w:val="0"/>
          <w:numId w:val="19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867378">
        <w:rPr>
          <w:rFonts w:ascii="Times New Roman" w:hAnsi="Times New Roman" w:cs="Times New Roman"/>
          <w:color w:val="auto"/>
        </w:rPr>
        <w:t>Gdyby jakiekolwiek postanowienie niniejszej Umowy okazało się nieważne lub bezskuteczne nie wpływa to na ważność lub skuteczność pozostałych jej postanowień.</w:t>
      </w:r>
      <w:r>
        <w:rPr>
          <w:rFonts w:ascii="Times New Roman" w:hAnsi="Times New Roman" w:cs="Times New Roman"/>
          <w:color w:val="auto"/>
        </w:rPr>
        <w:t xml:space="preserve">                </w:t>
      </w:r>
      <w:r w:rsidRPr="00867378">
        <w:rPr>
          <w:rFonts w:ascii="Times New Roman" w:hAnsi="Times New Roman" w:cs="Times New Roman"/>
          <w:color w:val="auto"/>
        </w:rPr>
        <w:t xml:space="preserve"> W takim wypadku Strony Umowy zobowiązują się zastąpić postanowienie uznane za nieważne lub bezskuteczne, innym zgodnym z prawem postanowieniem odzwierciedlającym pierwotną intencję stron i najbardziej zbliżony cel gospodarczy.</w:t>
      </w:r>
    </w:p>
    <w:p w:rsidR="005B778F" w:rsidRDefault="00905DD3" w:rsidP="005B778F">
      <w:pPr>
        <w:pStyle w:val="Default"/>
        <w:numPr>
          <w:ilvl w:val="0"/>
          <w:numId w:val="19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867378">
        <w:rPr>
          <w:rFonts w:ascii="Times New Roman" w:hAnsi="Times New Roman" w:cs="Times New Roman"/>
          <w:color w:val="auto"/>
        </w:rPr>
        <w:t xml:space="preserve">Ewentualne spory mogące wynikać z niniejszej umowy rozstrzygać będzie Sąd właściwy </w:t>
      </w:r>
      <w:r>
        <w:rPr>
          <w:rFonts w:ascii="Times New Roman" w:hAnsi="Times New Roman" w:cs="Times New Roman"/>
          <w:color w:val="auto"/>
        </w:rPr>
        <w:t>miejscowo dla Zamawiającego.</w:t>
      </w:r>
    </w:p>
    <w:p w:rsidR="005B778F" w:rsidRDefault="00905DD3" w:rsidP="005B778F">
      <w:pPr>
        <w:pStyle w:val="Default"/>
        <w:numPr>
          <w:ilvl w:val="0"/>
          <w:numId w:val="19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5B778F">
        <w:rPr>
          <w:rFonts w:ascii="Times New Roman" w:hAnsi="Times New Roman" w:cs="Times New Roman"/>
          <w:color w:val="auto"/>
        </w:rPr>
        <w:t>Umowa została sporządzona w dwóch jednobrzmiących egzemplarzach, po jednym dla każdej ze stron.</w:t>
      </w:r>
    </w:p>
    <w:p w:rsidR="0039601F" w:rsidRPr="005B778F" w:rsidRDefault="005B778F" w:rsidP="005B778F">
      <w:pPr>
        <w:pStyle w:val="Default"/>
        <w:numPr>
          <w:ilvl w:val="0"/>
          <w:numId w:val="19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Z</w:t>
      </w:r>
      <w:bookmarkStart w:id="4" w:name="_GoBack"/>
      <w:bookmarkEnd w:id="4"/>
      <w:r w:rsidR="0039601F" w:rsidRPr="005B778F">
        <w:rPr>
          <w:rFonts w:ascii="Times New Roman" w:hAnsi="Times New Roman" w:cs="Times New Roman"/>
          <w:color w:val="auto"/>
        </w:rPr>
        <w:t xml:space="preserve">amawiający nie wyraża zgody na dokonanie jakiejkolwiek cesji praw i obowiązków Wykonawcy wynikających z </w:t>
      </w:r>
      <w:r w:rsidR="00EF6E86" w:rsidRPr="005B778F">
        <w:rPr>
          <w:rFonts w:ascii="Times New Roman" w:hAnsi="Times New Roman" w:cs="Times New Roman"/>
          <w:color w:val="auto"/>
        </w:rPr>
        <w:t>niniejszej</w:t>
      </w:r>
      <w:r w:rsidR="0039601F" w:rsidRPr="005B778F">
        <w:rPr>
          <w:rFonts w:ascii="Times New Roman" w:hAnsi="Times New Roman" w:cs="Times New Roman"/>
          <w:color w:val="auto"/>
        </w:rPr>
        <w:t xml:space="preserve"> umowy</w:t>
      </w:r>
      <w:r w:rsidR="00EF6E86" w:rsidRPr="005B778F">
        <w:rPr>
          <w:rFonts w:ascii="Times New Roman" w:hAnsi="Times New Roman" w:cs="Times New Roman"/>
          <w:color w:val="auto"/>
        </w:rPr>
        <w:t xml:space="preserve"> bez uzyskania uprzedniej </w:t>
      </w:r>
      <w:r w:rsidR="004A3528" w:rsidRPr="005B778F">
        <w:rPr>
          <w:rFonts w:ascii="Times New Roman" w:hAnsi="Times New Roman" w:cs="Times New Roman"/>
          <w:color w:val="auto"/>
        </w:rPr>
        <w:t>pisemnej</w:t>
      </w:r>
      <w:r w:rsidR="00EF6E86" w:rsidRPr="005B778F">
        <w:rPr>
          <w:rFonts w:ascii="Times New Roman" w:hAnsi="Times New Roman" w:cs="Times New Roman"/>
          <w:color w:val="auto"/>
        </w:rPr>
        <w:t xml:space="preserve"> zgody </w:t>
      </w:r>
      <w:r w:rsidR="004A3528" w:rsidRPr="005B778F">
        <w:rPr>
          <w:rFonts w:ascii="Times New Roman" w:hAnsi="Times New Roman" w:cs="Times New Roman"/>
          <w:color w:val="auto"/>
        </w:rPr>
        <w:t>Zamawiającego</w:t>
      </w:r>
      <w:r w:rsidR="00EF6E86" w:rsidRPr="005B778F">
        <w:rPr>
          <w:rFonts w:ascii="Times New Roman" w:hAnsi="Times New Roman" w:cs="Times New Roman"/>
          <w:color w:val="auto"/>
        </w:rPr>
        <w:t xml:space="preserve">.  </w:t>
      </w:r>
    </w:p>
    <w:p w:rsidR="00905DD3" w:rsidRPr="00867378" w:rsidRDefault="00905DD3" w:rsidP="00905DD3">
      <w:pPr>
        <w:pStyle w:val="Default"/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color w:val="auto"/>
        </w:rPr>
      </w:pPr>
      <w:r w:rsidRPr="00867378">
        <w:rPr>
          <w:rFonts w:ascii="Times New Roman" w:hAnsi="Times New Roman" w:cs="Times New Roman"/>
          <w:color w:val="auto"/>
        </w:rPr>
        <w:t>7.</w:t>
      </w:r>
      <w:r w:rsidRPr="00867378">
        <w:rPr>
          <w:rFonts w:ascii="Times New Roman" w:hAnsi="Times New Roman" w:cs="Times New Roman"/>
          <w:color w:val="auto"/>
        </w:rPr>
        <w:tab/>
        <w:t xml:space="preserve">Integralną częścią umowy są: </w:t>
      </w:r>
    </w:p>
    <w:p w:rsidR="00905DD3" w:rsidRDefault="00905DD3" w:rsidP="005363A2">
      <w:pPr>
        <w:pStyle w:val="Default"/>
        <w:tabs>
          <w:tab w:val="left" w:pos="851"/>
          <w:tab w:val="left" w:pos="2552"/>
        </w:tabs>
        <w:ind w:left="851" w:hanging="425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1)</w:t>
      </w:r>
      <w:r>
        <w:rPr>
          <w:rFonts w:ascii="Times New Roman" w:hAnsi="Times New Roman" w:cs="Times New Roman"/>
          <w:color w:val="auto"/>
        </w:rPr>
        <w:tab/>
      </w:r>
      <w:r w:rsidRPr="00867378">
        <w:rPr>
          <w:rFonts w:ascii="Times New Roman" w:hAnsi="Times New Roman" w:cs="Times New Roman"/>
          <w:color w:val="auto"/>
        </w:rPr>
        <w:t>Załączni</w:t>
      </w:r>
      <w:r>
        <w:rPr>
          <w:rFonts w:ascii="Times New Roman" w:hAnsi="Times New Roman" w:cs="Times New Roman"/>
          <w:color w:val="auto"/>
        </w:rPr>
        <w:t xml:space="preserve">k nr 1 - </w:t>
      </w:r>
      <w:r w:rsidR="0025152A"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>oferta Wykonawcy</w:t>
      </w:r>
    </w:p>
    <w:p w:rsidR="00905DD3" w:rsidRDefault="005363A2" w:rsidP="0025152A">
      <w:pPr>
        <w:pStyle w:val="Default"/>
        <w:tabs>
          <w:tab w:val="left" w:pos="851"/>
          <w:tab w:val="left" w:pos="2552"/>
        </w:tabs>
        <w:ind w:left="851" w:hanging="425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2</w:t>
      </w:r>
      <w:r w:rsidR="00905DD3">
        <w:rPr>
          <w:rFonts w:ascii="Times New Roman" w:hAnsi="Times New Roman" w:cs="Times New Roman"/>
          <w:color w:val="auto"/>
        </w:rPr>
        <w:t>)</w:t>
      </w:r>
      <w:r w:rsidR="00905DD3"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>Załącznik nr 2</w:t>
      </w:r>
      <w:r w:rsidR="0025152A">
        <w:rPr>
          <w:rFonts w:ascii="Times New Roman" w:hAnsi="Times New Roman" w:cs="Times New Roman"/>
          <w:color w:val="auto"/>
        </w:rPr>
        <w:t xml:space="preserve"> - </w:t>
      </w:r>
      <w:r w:rsidR="0025152A">
        <w:rPr>
          <w:rFonts w:ascii="Times New Roman" w:hAnsi="Times New Roman" w:cs="Times New Roman"/>
          <w:color w:val="auto"/>
        </w:rPr>
        <w:tab/>
        <w:t>o</w:t>
      </w:r>
      <w:r w:rsidR="00905DD3">
        <w:rPr>
          <w:rFonts w:ascii="Times New Roman" w:hAnsi="Times New Roman" w:cs="Times New Roman"/>
          <w:color w:val="auto"/>
        </w:rPr>
        <w:t>pis przedmiotu zamówienia</w:t>
      </w:r>
    </w:p>
    <w:p w:rsidR="005363A2" w:rsidRDefault="005363A2" w:rsidP="005363A2">
      <w:pPr>
        <w:widowControl/>
        <w:tabs>
          <w:tab w:val="left" w:pos="851"/>
          <w:tab w:val="left" w:pos="2552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 w:cs="Times New Roman"/>
          <w:lang w:bidi="ar-SA"/>
        </w:rPr>
      </w:pPr>
      <w:r w:rsidRPr="005363A2">
        <w:rPr>
          <w:rFonts w:ascii="Times New Roman" w:eastAsia="Times New Roman" w:hAnsi="Times New Roman" w:cs="Times New Roman"/>
          <w:color w:val="auto"/>
          <w:lang w:bidi="ar-SA"/>
        </w:rPr>
        <w:t>3)</w:t>
      </w:r>
      <w:r w:rsidRPr="005363A2">
        <w:rPr>
          <w:rFonts w:ascii="Times New Roman" w:eastAsia="Times New Roman" w:hAnsi="Times New Roman" w:cs="Times New Roman"/>
          <w:color w:val="auto"/>
          <w:lang w:bidi="ar-SA"/>
        </w:rPr>
        <w:tab/>
      </w:r>
      <w:r w:rsidRPr="005363A2">
        <w:rPr>
          <w:rFonts w:ascii="Times New Roman" w:eastAsia="Times New Roman" w:hAnsi="Times New Roman" w:cs="Times New Roman"/>
          <w:bCs/>
        </w:rPr>
        <w:t xml:space="preserve">Załącznik nr </w:t>
      </w:r>
      <w:r w:rsidRPr="005363A2">
        <w:rPr>
          <w:rFonts w:ascii="Times New Roman" w:eastAsia="Times New Roman" w:hAnsi="Times New Roman" w:cs="Times New Roman"/>
          <w:lang w:bidi="ar-SA"/>
        </w:rPr>
        <w:t xml:space="preserve">3 -  </w:t>
      </w:r>
      <w:r w:rsidRPr="005363A2">
        <w:rPr>
          <w:rFonts w:ascii="Times New Roman" w:eastAsia="Times New Roman" w:hAnsi="Times New Roman" w:cs="Times New Roman"/>
          <w:lang w:bidi="ar-SA"/>
        </w:rPr>
        <w:tab/>
        <w:t>polisa ubezpieczeniowa</w:t>
      </w:r>
    </w:p>
    <w:p w:rsidR="005363A2" w:rsidRDefault="005363A2" w:rsidP="005363A2">
      <w:pPr>
        <w:widowControl/>
        <w:tabs>
          <w:tab w:val="left" w:pos="851"/>
          <w:tab w:val="left" w:pos="2552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 w:cs="Times New Roman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4</w:t>
      </w:r>
      <w:r w:rsidRPr="005363A2">
        <w:rPr>
          <w:rFonts w:ascii="Times New Roman" w:eastAsia="Times New Roman" w:hAnsi="Times New Roman" w:cs="Times New Roman"/>
          <w:color w:val="auto"/>
          <w:lang w:bidi="ar-SA"/>
        </w:rPr>
        <w:t>)</w:t>
      </w:r>
      <w:r w:rsidRPr="005363A2">
        <w:rPr>
          <w:rFonts w:ascii="Times New Roman" w:eastAsia="Times New Roman" w:hAnsi="Times New Roman" w:cs="Times New Roman"/>
          <w:color w:val="auto"/>
          <w:lang w:bidi="ar-SA"/>
        </w:rPr>
        <w:tab/>
      </w:r>
      <w:r>
        <w:rPr>
          <w:rFonts w:ascii="Times New Roman" w:eastAsia="Times New Roman" w:hAnsi="Times New Roman" w:cs="Times New Roman"/>
          <w:bCs/>
        </w:rPr>
        <w:t xml:space="preserve">Załącznik nr 4 </w:t>
      </w:r>
      <w:r>
        <w:rPr>
          <w:rFonts w:ascii="Times New Roman" w:eastAsia="Times New Roman" w:hAnsi="Times New Roman" w:cs="Times New Roman"/>
          <w:b/>
          <w:bCs/>
        </w:rPr>
        <w:t>-</w:t>
      </w:r>
      <w:r w:rsidRPr="005363A2">
        <w:rPr>
          <w:rFonts w:ascii="Times New Roman" w:eastAsia="Times New Roman" w:hAnsi="Times New Roman" w:cs="Times New Roman"/>
          <w:b/>
          <w:bCs/>
        </w:rPr>
        <w:t xml:space="preserve">  </w:t>
      </w:r>
      <w:r w:rsidRPr="005363A2">
        <w:rPr>
          <w:rFonts w:ascii="Times New Roman" w:eastAsia="Times New Roman" w:hAnsi="Times New Roman" w:cs="Times New Roman"/>
          <w:b/>
          <w:bCs/>
        </w:rPr>
        <w:tab/>
      </w:r>
      <w:r w:rsidRPr="005363A2">
        <w:rPr>
          <w:rFonts w:ascii="Times New Roman" w:eastAsia="Times New Roman" w:hAnsi="Times New Roman" w:cs="Times New Roman"/>
          <w:lang w:bidi="ar-SA"/>
        </w:rPr>
        <w:t>kserokopia dowodu wniesienia zabezpieczenia</w:t>
      </w:r>
    </w:p>
    <w:p w:rsidR="00905DD3" w:rsidRPr="005363A2" w:rsidRDefault="005363A2" w:rsidP="005363A2">
      <w:pPr>
        <w:widowControl/>
        <w:tabs>
          <w:tab w:val="left" w:pos="851"/>
          <w:tab w:val="left" w:pos="2552"/>
        </w:tabs>
        <w:autoSpaceDE w:val="0"/>
        <w:autoSpaceDN w:val="0"/>
        <w:adjustRightInd w:val="0"/>
        <w:ind w:left="851" w:hanging="425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>5)</w:t>
      </w:r>
      <w:r>
        <w:rPr>
          <w:rFonts w:ascii="Times New Roman" w:eastAsia="Times New Roman" w:hAnsi="Times New Roman" w:cs="Times New Roman"/>
          <w:color w:val="auto"/>
          <w:lang w:bidi="ar-SA"/>
        </w:rPr>
        <w:tab/>
      </w:r>
      <w:r>
        <w:rPr>
          <w:rFonts w:ascii="Times New Roman" w:hAnsi="Times New Roman" w:cs="Times New Roman"/>
          <w:color w:val="auto"/>
        </w:rPr>
        <w:t xml:space="preserve">Załącznik nr 5 </w:t>
      </w:r>
      <w:r w:rsidR="00905DD3">
        <w:rPr>
          <w:rFonts w:ascii="Times New Roman" w:hAnsi="Times New Roman" w:cs="Times New Roman"/>
          <w:color w:val="auto"/>
        </w:rPr>
        <w:t xml:space="preserve">- </w:t>
      </w:r>
      <w:r w:rsidR="0025152A">
        <w:rPr>
          <w:rFonts w:ascii="Times New Roman" w:hAnsi="Times New Roman" w:cs="Times New Roman"/>
          <w:color w:val="auto"/>
        </w:rPr>
        <w:tab/>
      </w:r>
      <w:r w:rsidR="00905DD3">
        <w:rPr>
          <w:rFonts w:ascii="Times New Roman" w:hAnsi="Times New Roman" w:cs="Times New Roman"/>
          <w:color w:val="auto"/>
        </w:rPr>
        <w:t>oświadczenie podwykonawcy o otrzymaniu wynagrodzenia</w:t>
      </w:r>
    </w:p>
    <w:p w:rsidR="00905DD3" w:rsidRDefault="005363A2" w:rsidP="0025152A">
      <w:pPr>
        <w:pStyle w:val="Default"/>
        <w:tabs>
          <w:tab w:val="left" w:pos="851"/>
          <w:tab w:val="left" w:pos="2552"/>
        </w:tabs>
        <w:ind w:left="851" w:hanging="425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6</w:t>
      </w:r>
      <w:r w:rsidR="00905DD3">
        <w:rPr>
          <w:rFonts w:ascii="Times New Roman" w:hAnsi="Times New Roman" w:cs="Times New Roman"/>
          <w:color w:val="auto"/>
        </w:rPr>
        <w:t>)</w:t>
      </w:r>
      <w:r w:rsidR="00905DD3"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>Załącznik nr 6</w:t>
      </w:r>
      <w:r w:rsidR="00905DD3" w:rsidRPr="00905DD3">
        <w:rPr>
          <w:rFonts w:ascii="Times New Roman" w:hAnsi="Times New Roman" w:cs="Times New Roman"/>
          <w:color w:val="auto"/>
        </w:rPr>
        <w:t xml:space="preserve"> -  </w:t>
      </w:r>
      <w:r w:rsidR="0025152A">
        <w:rPr>
          <w:rFonts w:ascii="Times New Roman" w:hAnsi="Times New Roman" w:cs="Times New Roman"/>
          <w:color w:val="auto"/>
        </w:rPr>
        <w:tab/>
      </w:r>
      <w:r w:rsidR="00905DD3" w:rsidRPr="00905DD3">
        <w:rPr>
          <w:rFonts w:ascii="Times New Roman" w:hAnsi="Times New Roman" w:cs="Times New Roman"/>
          <w:color w:val="auto"/>
        </w:rPr>
        <w:t>oświadczenie o zatrudnieniu</w:t>
      </w:r>
      <w:bookmarkEnd w:id="3"/>
    </w:p>
    <w:p w:rsidR="005363A2" w:rsidRDefault="005363A2" w:rsidP="0025152A">
      <w:pPr>
        <w:pStyle w:val="Default"/>
        <w:tabs>
          <w:tab w:val="left" w:pos="851"/>
          <w:tab w:val="left" w:pos="2552"/>
        </w:tabs>
        <w:ind w:left="851" w:hanging="425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7)</w:t>
      </w:r>
      <w:r>
        <w:rPr>
          <w:rFonts w:ascii="Times New Roman" w:hAnsi="Times New Roman" w:cs="Times New Roman"/>
          <w:color w:val="auto"/>
        </w:rPr>
        <w:tab/>
        <w:t xml:space="preserve">Załącznik nr 7 - </w:t>
      </w:r>
      <w:r>
        <w:rPr>
          <w:rFonts w:ascii="Times New Roman" w:hAnsi="Times New Roman" w:cs="Times New Roman"/>
          <w:color w:val="auto"/>
        </w:rPr>
        <w:tab/>
        <w:t>zasady świadczenia usług</w:t>
      </w:r>
    </w:p>
    <w:p w:rsidR="005363A2" w:rsidRDefault="005363A2" w:rsidP="0025152A">
      <w:pPr>
        <w:pStyle w:val="Default"/>
        <w:tabs>
          <w:tab w:val="left" w:pos="851"/>
          <w:tab w:val="left" w:pos="2552"/>
        </w:tabs>
        <w:ind w:left="851" w:hanging="425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8)</w:t>
      </w:r>
      <w:r>
        <w:rPr>
          <w:rFonts w:ascii="Times New Roman" w:hAnsi="Times New Roman" w:cs="Times New Roman"/>
          <w:color w:val="auto"/>
        </w:rPr>
        <w:tab/>
        <w:t xml:space="preserve">Załącznik nr 8 - </w:t>
      </w:r>
      <w:r>
        <w:rPr>
          <w:rFonts w:ascii="Times New Roman" w:hAnsi="Times New Roman" w:cs="Times New Roman"/>
          <w:color w:val="auto"/>
        </w:rPr>
        <w:tab/>
        <w:t>wynagrodzenie</w:t>
      </w:r>
    </w:p>
    <w:p w:rsidR="00664421" w:rsidRDefault="005363A2" w:rsidP="0025152A">
      <w:pPr>
        <w:pStyle w:val="Default"/>
        <w:tabs>
          <w:tab w:val="left" w:pos="851"/>
          <w:tab w:val="left" w:pos="2552"/>
        </w:tabs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auto"/>
        </w:rPr>
        <w:t>9</w:t>
      </w:r>
      <w:r w:rsidR="00905DD3">
        <w:rPr>
          <w:rFonts w:ascii="Times New Roman" w:hAnsi="Times New Roman" w:cs="Times New Roman"/>
          <w:color w:val="auto"/>
        </w:rPr>
        <w:t>)</w:t>
      </w:r>
      <w:r w:rsidR="00905DD3">
        <w:rPr>
          <w:rFonts w:ascii="Times New Roman" w:hAnsi="Times New Roman" w:cs="Times New Roman"/>
          <w:color w:val="auto"/>
        </w:rPr>
        <w:tab/>
      </w:r>
      <w:r>
        <w:rPr>
          <w:rStyle w:val="PogrubienieTeksttreci512pt"/>
          <w:b w:val="0"/>
        </w:rPr>
        <w:t>Załącznik nr 9</w:t>
      </w:r>
      <w:r w:rsidR="00905DD3" w:rsidRPr="00905DD3">
        <w:rPr>
          <w:rStyle w:val="PogrubienieTeksttreci512pt"/>
          <w:b w:val="0"/>
        </w:rPr>
        <w:t xml:space="preserve"> -</w:t>
      </w:r>
      <w:r w:rsidR="00F90E40" w:rsidRPr="00905DD3">
        <w:rPr>
          <w:rStyle w:val="PogrubienieTeksttreci512pt"/>
          <w:b w:val="0"/>
        </w:rPr>
        <w:t xml:space="preserve"> </w:t>
      </w:r>
      <w:r w:rsidR="0025152A">
        <w:rPr>
          <w:rStyle w:val="PogrubienieTeksttreci512pt"/>
          <w:b w:val="0"/>
        </w:rPr>
        <w:tab/>
      </w:r>
      <w:r w:rsidR="0025152A">
        <w:rPr>
          <w:rFonts w:ascii="Times New Roman" w:hAnsi="Times New Roman" w:cs="Times New Roman"/>
        </w:rPr>
        <w:t>k</w:t>
      </w:r>
      <w:r w:rsidR="00F90E40" w:rsidRPr="00905DD3">
        <w:rPr>
          <w:rFonts w:ascii="Times New Roman" w:hAnsi="Times New Roman" w:cs="Times New Roman"/>
        </w:rPr>
        <w:t>atalog błędów w dokumentacji podleg</w:t>
      </w:r>
      <w:r w:rsidR="00905DD3">
        <w:rPr>
          <w:rFonts w:ascii="Times New Roman" w:hAnsi="Times New Roman" w:cs="Times New Roman"/>
        </w:rPr>
        <w:t>ający karom umownym</w:t>
      </w:r>
    </w:p>
    <w:p w:rsidR="005363A2" w:rsidRDefault="005363A2" w:rsidP="0025152A">
      <w:pPr>
        <w:pStyle w:val="Default"/>
        <w:tabs>
          <w:tab w:val="left" w:pos="851"/>
          <w:tab w:val="left" w:pos="2552"/>
        </w:tabs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10)</w:t>
      </w:r>
      <w:r>
        <w:rPr>
          <w:rFonts w:ascii="Times New Roman" w:hAnsi="Times New Roman" w:cs="Times New Roman"/>
        </w:rPr>
        <w:tab/>
        <w:t>Załącznik nr 10 – informacja o przetwarzaniu danych osobowych</w:t>
      </w:r>
    </w:p>
    <w:p w:rsidR="005363A2" w:rsidRDefault="005363A2" w:rsidP="0025152A">
      <w:pPr>
        <w:pStyle w:val="Default"/>
        <w:tabs>
          <w:tab w:val="left" w:pos="851"/>
          <w:tab w:val="left" w:pos="2552"/>
        </w:tabs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11)</w:t>
      </w:r>
      <w:r>
        <w:rPr>
          <w:rFonts w:ascii="Times New Roman" w:hAnsi="Times New Roman" w:cs="Times New Roman"/>
        </w:rPr>
        <w:tab/>
        <w:t>Załączniki nr 11A / 11B – protokół przeliczenia różnic</w:t>
      </w:r>
    </w:p>
    <w:p w:rsidR="005363A2" w:rsidRDefault="005363A2" w:rsidP="0025152A">
      <w:pPr>
        <w:pStyle w:val="Default"/>
        <w:tabs>
          <w:tab w:val="left" w:pos="851"/>
          <w:tab w:val="left" w:pos="2552"/>
        </w:tabs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12)</w:t>
      </w:r>
      <w:r>
        <w:rPr>
          <w:rFonts w:ascii="Times New Roman" w:hAnsi="Times New Roman" w:cs="Times New Roman"/>
        </w:rPr>
        <w:tab/>
        <w:t xml:space="preserve">Załącznik nr </w:t>
      </w:r>
      <w:r w:rsidR="005E7E08">
        <w:rPr>
          <w:rFonts w:ascii="Times New Roman" w:hAnsi="Times New Roman" w:cs="Times New Roman"/>
        </w:rPr>
        <w:t>12 -</w:t>
      </w:r>
      <w:r w:rsidR="005E7E08">
        <w:rPr>
          <w:rFonts w:ascii="Times New Roman" w:hAnsi="Times New Roman" w:cs="Times New Roman"/>
        </w:rPr>
        <w:tab/>
        <w:t>protokół na okoliczność zatrzymania fałszywego znaku pieniężnego</w:t>
      </w:r>
    </w:p>
    <w:p w:rsidR="005E7E08" w:rsidRDefault="005E7E08" w:rsidP="0025152A">
      <w:pPr>
        <w:pStyle w:val="Default"/>
        <w:tabs>
          <w:tab w:val="left" w:pos="851"/>
          <w:tab w:val="left" w:pos="2552"/>
        </w:tabs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13)</w:t>
      </w:r>
      <w:r>
        <w:rPr>
          <w:rFonts w:ascii="Times New Roman" w:hAnsi="Times New Roman" w:cs="Times New Roman"/>
        </w:rPr>
        <w:tab/>
        <w:t xml:space="preserve">Załącznik nr 13 </w:t>
      </w:r>
      <w:r w:rsidR="00235177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="00235177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 xml:space="preserve">estawienie przekazanych kaset </w:t>
      </w:r>
      <w:r w:rsidR="00235177">
        <w:rPr>
          <w:rFonts w:ascii="Times New Roman" w:hAnsi="Times New Roman" w:cs="Times New Roman"/>
        </w:rPr>
        <w:t xml:space="preserve"> z wpłatą zamkniętą</w:t>
      </w:r>
    </w:p>
    <w:p w:rsidR="00235177" w:rsidRDefault="00235177" w:rsidP="0025152A">
      <w:pPr>
        <w:pStyle w:val="Default"/>
        <w:tabs>
          <w:tab w:val="left" w:pos="851"/>
          <w:tab w:val="left" w:pos="2552"/>
        </w:tabs>
        <w:ind w:left="851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14)</w:t>
      </w:r>
      <w:r>
        <w:rPr>
          <w:rFonts w:ascii="Times New Roman" w:hAnsi="Times New Roman" w:cs="Times New Roman"/>
        </w:rPr>
        <w:tab/>
        <w:t>Załącznik nr 14 -</w:t>
      </w:r>
      <w:r>
        <w:rPr>
          <w:rFonts w:ascii="Times New Roman" w:hAnsi="Times New Roman" w:cs="Times New Roman"/>
        </w:rPr>
        <w:tab/>
        <w:t xml:space="preserve">wykaz punktów  </w:t>
      </w:r>
    </w:p>
    <w:p w:rsidR="00905DD3" w:rsidRDefault="00905DD3" w:rsidP="00905DD3">
      <w:pPr>
        <w:pStyle w:val="Default"/>
        <w:tabs>
          <w:tab w:val="left" w:pos="851"/>
        </w:tabs>
        <w:ind w:left="851" w:hanging="425"/>
        <w:jc w:val="both"/>
        <w:rPr>
          <w:rFonts w:ascii="Times New Roman" w:hAnsi="Times New Roman" w:cs="Times New Roman"/>
        </w:rPr>
      </w:pPr>
    </w:p>
    <w:p w:rsidR="00905DD3" w:rsidRPr="00905DD3" w:rsidRDefault="00905DD3" w:rsidP="00905DD3">
      <w:pPr>
        <w:pStyle w:val="Default"/>
        <w:tabs>
          <w:tab w:val="left" w:pos="851"/>
        </w:tabs>
        <w:ind w:left="851" w:hanging="425"/>
        <w:jc w:val="both"/>
        <w:rPr>
          <w:rFonts w:ascii="Times New Roman" w:hAnsi="Times New Roman" w:cs="Times New Roman"/>
          <w:color w:val="auto"/>
        </w:rPr>
      </w:pPr>
    </w:p>
    <w:p w:rsidR="00905DD3" w:rsidRPr="00306829" w:rsidRDefault="00F90E40" w:rsidP="0041593F">
      <w:pPr>
        <w:pStyle w:val="Teksttreci30"/>
        <w:shd w:val="clear" w:color="auto" w:fill="auto"/>
        <w:spacing w:after="7392" w:line="240" w:lineRule="exact"/>
        <w:jc w:val="both"/>
        <w:rPr>
          <w:i/>
          <w:iCs/>
        </w:rPr>
      </w:pPr>
      <w:r w:rsidRPr="00306829">
        <w:rPr>
          <w:i/>
          <w:iCs/>
        </w:rPr>
        <w:t>ZAMAWIAJĄCY</w:t>
      </w:r>
      <w:r w:rsidR="0041593F" w:rsidRPr="00306829">
        <w:rPr>
          <w:i/>
          <w:iCs/>
        </w:rPr>
        <w:tab/>
      </w:r>
      <w:r w:rsidR="0041593F" w:rsidRPr="00306829">
        <w:rPr>
          <w:i/>
          <w:iCs/>
        </w:rPr>
        <w:tab/>
      </w:r>
      <w:r w:rsidR="0041593F" w:rsidRPr="00306829">
        <w:rPr>
          <w:i/>
          <w:iCs/>
        </w:rPr>
        <w:tab/>
      </w:r>
      <w:r w:rsidR="0041593F" w:rsidRPr="00306829">
        <w:rPr>
          <w:i/>
          <w:iCs/>
        </w:rPr>
        <w:tab/>
      </w:r>
      <w:r w:rsidR="0041593F" w:rsidRPr="00306829">
        <w:rPr>
          <w:i/>
          <w:iCs/>
        </w:rPr>
        <w:tab/>
      </w:r>
      <w:r w:rsidR="0041593F" w:rsidRPr="00306829">
        <w:rPr>
          <w:i/>
          <w:iCs/>
        </w:rPr>
        <w:tab/>
        <w:t>WYKONAWCA</w:t>
      </w:r>
    </w:p>
    <w:sectPr w:rsidR="00905DD3" w:rsidRPr="00306829" w:rsidSect="00342560">
      <w:footerReference w:type="default" r:id="rId8"/>
      <w:headerReference w:type="first" r:id="rId9"/>
      <w:footerReference w:type="first" r:id="rId10"/>
      <w:type w:val="continuous"/>
      <w:pgSz w:w="11900" w:h="16840"/>
      <w:pgMar w:top="851" w:right="1420" w:bottom="1135" w:left="1326" w:header="0" w:footer="3" w:gutter="0"/>
      <w:cols w:space="720"/>
      <w:noEndnote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8255C3" w16cex:dateUtc="2023-01-30T13:42:00Z"/>
  <w16cex:commentExtensible w16cex:durableId="27825A44" w16cex:dateUtc="2023-01-30T14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DB223D0" w16cid:durableId="278255C3"/>
  <w16cid:commentId w16cid:paraId="608E3503" w16cid:durableId="27825A44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729C" w:rsidRDefault="00FF729C">
      <w:r>
        <w:separator/>
      </w:r>
    </w:p>
  </w:endnote>
  <w:endnote w:type="continuationSeparator" w:id="0">
    <w:p w:rsidR="00FF729C" w:rsidRDefault="00FF72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lle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91B" w:rsidRDefault="00900A33">
    <w:pPr>
      <w:rPr>
        <w:sz w:val="2"/>
        <w:szCs w:val="2"/>
      </w:rPr>
    </w:pPr>
    <w:r w:rsidRPr="00900A33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5" o:spid="_x0000_s4099" type="#_x0000_t202" style="position:absolute;margin-left:305.55pt;margin-top:790.9pt;width:11.05pt;height:12.65pt;z-index:-188744055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" filled="f" stroked="f">
          <v:textbox style="mso-fit-shape-to-text:t" inset="0,0,0,0">
            <w:txbxContent>
              <w:p w:rsidR="00B9491B" w:rsidRDefault="00900A33">
                <w:pPr>
                  <w:pStyle w:val="Nagweklubstopka0"/>
                  <w:shd w:val="clear" w:color="auto" w:fill="auto"/>
                  <w:spacing w:after="0" w:line="240" w:lineRule="auto"/>
                </w:pPr>
                <w:r>
                  <w:rPr>
                    <w:rStyle w:val="Nagweklubstopka1"/>
                    <w:b/>
                    <w:bCs/>
                  </w:rPr>
                  <w:fldChar w:fldCharType="begin"/>
                </w:r>
                <w:r w:rsidR="00B9491B">
                  <w:rPr>
                    <w:rStyle w:val="Nagweklubstopka1"/>
                    <w:b/>
                    <w:bCs/>
                  </w:rPr>
                  <w:instrText xml:space="preserve"> PAGE \* MERGEFORMAT </w:instrText>
                </w:r>
                <w:r>
                  <w:rPr>
                    <w:rStyle w:val="Nagweklubstopka1"/>
                    <w:b/>
                    <w:bCs/>
                  </w:rPr>
                  <w:fldChar w:fldCharType="separate"/>
                </w:r>
                <w:r w:rsidR="006F4E90">
                  <w:rPr>
                    <w:rStyle w:val="Nagweklubstopka1"/>
                    <w:b/>
                    <w:bCs/>
                    <w:noProof/>
                  </w:rPr>
                  <w:t>7</w:t>
                </w:r>
                <w:r>
                  <w:rPr>
                    <w:rStyle w:val="Nagweklubstopka1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91B" w:rsidRDefault="00900A33">
    <w:pPr>
      <w:rPr>
        <w:sz w:val="2"/>
        <w:szCs w:val="2"/>
      </w:rPr>
    </w:pPr>
    <w:r w:rsidRPr="00900A33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7" o:spid="_x0000_s4097" type="#_x0000_t202" style="position:absolute;margin-left:289.95pt;margin-top:787pt;width:11.05pt;height:12.65pt;z-index:-188744053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" filled="f" stroked="f">
          <v:textbox style="mso-fit-shape-to-text:t" inset="0,0,0,0">
            <w:txbxContent>
              <w:p w:rsidR="00B9491B" w:rsidRDefault="00900A33">
                <w:pPr>
                  <w:pStyle w:val="Nagweklubstopka0"/>
                  <w:shd w:val="clear" w:color="auto" w:fill="auto"/>
                  <w:spacing w:after="0" w:line="240" w:lineRule="auto"/>
                </w:pPr>
                <w:r>
                  <w:rPr>
                    <w:rStyle w:val="Nagweklubstopka1"/>
                    <w:b/>
                    <w:bCs/>
                  </w:rPr>
                  <w:fldChar w:fldCharType="begin"/>
                </w:r>
                <w:r w:rsidR="00B9491B">
                  <w:rPr>
                    <w:rStyle w:val="Nagweklubstopka1"/>
                    <w:b/>
                    <w:bCs/>
                  </w:rPr>
                  <w:instrText xml:space="preserve"> PAGE \* MERGEFORMAT </w:instrText>
                </w:r>
                <w:r>
                  <w:rPr>
                    <w:rStyle w:val="Nagweklubstopka1"/>
                    <w:b/>
                    <w:bCs/>
                  </w:rPr>
                  <w:fldChar w:fldCharType="separate"/>
                </w:r>
                <w:r w:rsidR="00905DD3">
                  <w:rPr>
                    <w:rStyle w:val="Nagweklubstopka1"/>
                    <w:b/>
                    <w:bCs/>
                    <w:noProof/>
                  </w:rPr>
                  <w:t>12</w:t>
                </w:r>
                <w:r>
                  <w:rPr>
                    <w:rStyle w:val="Nagweklubstopka1"/>
                    <w:b/>
                    <w:b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729C" w:rsidRDefault="00FF729C">
      <w:r>
        <w:separator/>
      </w:r>
    </w:p>
  </w:footnote>
  <w:footnote w:type="continuationSeparator" w:id="0">
    <w:p w:rsidR="00FF729C" w:rsidRDefault="00FF72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91B" w:rsidRDefault="00900A33">
    <w:pPr>
      <w:rPr>
        <w:sz w:val="2"/>
        <w:szCs w:val="2"/>
      </w:rPr>
    </w:pPr>
    <w:r w:rsidRPr="00900A33"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6" o:spid="_x0000_s4098" type="#_x0000_t202" style="position:absolute;margin-left:83.35pt;margin-top:42.35pt;width:339.55pt;height:25.3pt;z-index:-188744054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" filled="f" stroked="f">
          <v:textbox style="mso-fit-shape-to-text:t" inset="0,0,0,0">
            <w:txbxContent>
              <w:p w:rsidR="00B9491B" w:rsidRDefault="00B9491B">
                <w:pPr>
                  <w:pStyle w:val="Nagweklubstopka0"/>
                  <w:shd w:val="clear" w:color="auto" w:fill="auto"/>
                  <w:spacing w:after="0" w:line="240" w:lineRule="auto"/>
                </w:pPr>
                <w:r>
                  <w:rPr>
                    <w:rStyle w:val="Nagweklubstopka1"/>
                    <w:b/>
                    <w:bCs/>
                  </w:rPr>
                  <w:t xml:space="preserve">Kompleksowa obsługa kolekcji bilonu z </w:t>
                </w:r>
                <w:proofErr w:type="spellStart"/>
                <w:r>
                  <w:rPr>
                    <w:rStyle w:val="Nagweklubstopka1"/>
                    <w:b/>
                    <w:bCs/>
                  </w:rPr>
                  <w:t>parkomatów</w:t>
                </w:r>
                <w:proofErr w:type="spellEnd"/>
                <w:r>
                  <w:rPr>
                    <w:rStyle w:val="Nagweklubstopka1"/>
                    <w:b/>
                    <w:bCs/>
                  </w:rPr>
                  <w:t xml:space="preserve"> zlokalizowanych w</w:t>
                </w:r>
              </w:p>
              <w:p w:rsidR="00B9491B" w:rsidRDefault="00B9491B">
                <w:pPr>
                  <w:pStyle w:val="Nagweklubstopka0"/>
                  <w:shd w:val="clear" w:color="auto" w:fill="auto"/>
                  <w:spacing w:after="0" w:line="240" w:lineRule="auto"/>
                </w:pPr>
                <w:r>
                  <w:rPr>
                    <w:rStyle w:val="Nagweklubstopka1"/>
                    <w:b/>
                    <w:bCs/>
                  </w:rPr>
                  <w:t>Parkowania w Krakowie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70267"/>
    <w:multiLevelType w:val="hybridMultilevel"/>
    <w:tmpl w:val="25EE8C62"/>
    <w:lvl w:ilvl="0" w:tplc="C83C5D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D3968EB"/>
    <w:multiLevelType w:val="multilevel"/>
    <w:tmpl w:val="B470C6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2D08D2"/>
    <w:multiLevelType w:val="multilevel"/>
    <w:tmpl w:val="40E880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C7087C"/>
    <w:multiLevelType w:val="multilevel"/>
    <w:tmpl w:val="2A6CB838"/>
    <w:lvl w:ilvl="0">
      <w:start w:val="1"/>
      <w:numFmt w:val="decimal"/>
      <w:lvlText w:val="%1."/>
      <w:lvlJc w:val="left"/>
      <w:rPr>
        <w:rFonts w:ascii="Times New Roman" w:eastAsia="Calibri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305C8D"/>
    <w:multiLevelType w:val="hybridMultilevel"/>
    <w:tmpl w:val="F67C8AA2"/>
    <w:lvl w:ilvl="0" w:tplc="DA16FF4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06E0450"/>
    <w:multiLevelType w:val="multilevel"/>
    <w:tmpl w:val="543A9F9E"/>
    <w:lvl w:ilvl="0">
      <w:start w:val="1"/>
      <w:numFmt w:val="decimal"/>
      <w:lvlText w:val="%1."/>
      <w:lvlJc w:val="left"/>
      <w:rPr>
        <w:rFonts w:ascii="Times New Roman" w:eastAsia="Courier New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191446"/>
    <w:multiLevelType w:val="multilevel"/>
    <w:tmpl w:val="0A9C7E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6D76542"/>
    <w:multiLevelType w:val="hybridMultilevel"/>
    <w:tmpl w:val="B51C79F8"/>
    <w:lvl w:ilvl="0" w:tplc="D5362C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1852340A"/>
    <w:multiLevelType w:val="hybridMultilevel"/>
    <w:tmpl w:val="C1DEE11C"/>
    <w:lvl w:ilvl="0" w:tplc="F6D606BC">
      <w:start w:val="1"/>
      <w:numFmt w:val="decimal"/>
      <w:lvlText w:val="%1."/>
      <w:lvlJc w:val="left"/>
      <w:pPr>
        <w:ind w:left="433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9">
    <w:nsid w:val="27CC6729"/>
    <w:multiLevelType w:val="multilevel"/>
    <w:tmpl w:val="97B6A8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8458AD"/>
    <w:multiLevelType w:val="hybridMultilevel"/>
    <w:tmpl w:val="45180152"/>
    <w:lvl w:ilvl="0" w:tplc="B9022B7A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1">
    <w:nsid w:val="2C2A0B18"/>
    <w:multiLevelType w:val="multilevel"/>
    <w:tmpl w:val="29D64178"/>
    <w:lvl w:ilvl="0">
      <w:start w:val="2"/>
      <w:numFmt w:val="decimal"/>
      <w:lvlText w:val="%1)"/>
      <w:lvlJc w:val="left"/>
      <w:rPr>
        <w:rFonts w:ascii="Times New Roman" w:eastAsia="Lucida Sans Unicod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78227F"/>
    <w:multiLevelType w:val="hybridMultilevel"/>
    <w:tmpl w:val="25A20432"/>
    <w:lvl w:ilvl="0" w:tplc="786EA21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97578C4"/>
    <w:multiLevelType w:val="hybridMultilevel"/>
    <w:tmpl w:val="C1B0F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C5220A"/>
    <w:multiLevelType w:val="multilevel"/>
    <w:tmpl w:val="D496F5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142036"/>
    <w:multiLevelType w:val="multilevel"/>
    <w:tmpl w:val="4AB806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93E1C0E"/>
    <w:multiLevelType w:val="multilevel"/>
    <w:tmpl w:val="FBBAD2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3E24AEA"/>
    <w:multiLevelType w:val="multilevel"/>
    <w:tmpl w:val="94061F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467298C"/>
    <w:multiLevelType w:val="hybridMultilevel"/>
    <w:tmpl w:val="A1D6FF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C21CEE"/>
    <w:multiLevelType w:val="hybridMultilevel"/>
    <w:tmpl w:val="5712E9A8"/>
    <w:lvl w:ilvl="0" w:tplc="518A712E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0">
    <w:nsid w:val="60FB4350"/>
    <w:multiLevelType w:val="hybridMultilevel"/>
    <w:tmpl w:val="57DADDD2"/>
    <w:lvl w:ilvl="0" w:tplc="38A0C5F2">
      <w:start w:val="1"/>
      <w:numFmt w:val="decimal"/>
      <w:lvlText w:val="%1)"/>
      <w:lvlJc w:val="left"/>
      <w:pPr>
        <w:ind w:left="84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73247F19"/>
    <w:multiLevelType w:val="hybridMultilevel"/>
    <w:tmpl w:val="798ECC5A"/>
    <w:lvl w:ilvl="0" w:tplc="8B5601FC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3A1F53"/>
    <w:multiLevelType w:val="multilevel"/>
    <w:tmpl w:val="E9C01CE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7"/>
  </w:num>
  <w:num w:numId="3">
    <w:abstractNumId w:val="1"/>
  </w:num>
  <w:num w:numId="4">
    <w:abstractNumId w:val="6"/>
  </w:num>
  <w:num w:numId="5">
    <w:abstractNumId w:val="2"/>
  </w:num>
  <w:num w:numId="6">
    <w:abstractNumId w:val="16"/>
  </w:num>
  <w:num w:numId="7">
    <w:abstractNumId w:val="22"/>
  </w:num>
  <w:num w:numId="8">
    <w:abstractNumId w:val="5"/>
  </w:num>
  <w:num w:numId="9">
    <w:abstractNumId w:val="19"/>
  </w:num>
  <w:num w:numId="10">
    <w:abstractNumId w:val="4"/>
  </w:num>
  <w:num w:numId="11">
    <w:abstractNumId w:val="7"/>
  </w:num>
  <w:num w:numId="12">
    <w:abstractNumId w:val="21"/>
  </w:num>
  <w:num w:numId="13">
    <w:abstractNumId w:val="10"/>
  </w:num>
  <w:num w:numId="14">
    <w:abstractNumId w:val="0"/>
  </w:num>
  <w:num w:numId="15">
    <w:abstractNumId w:val="18"/>
  </w:num>
  <w:num w:numId="16">
    <w:abstractNumId w:val="12"/>
  </w:num>
  <w:num w:numId="17">
    <w:abstractNumId w:val="14"/>
  </w:num>
  <w:num w:numId="18">
    <w:abstractNumId w:val="8"/>
  </w:num>
  <w:num w:numId="19">
    <w:abstractNumId w:val="13"/>
  </w:num>
  <w:num w:numId="20">
    <w:abstractNumId w:val="9"/>
  </w:num>
  <w:num w:numId="21">
    <w:abstractNumId w:val="15"/>
  </w:num>
  <w:num w:numId="22">
    <w:abstractNumId w:val="3"/>
  </w:num>
  <w:num w:numId="23">
    <w:abstractNumId w:val="20"/>
  </w:num>
  <w:numIdMacAtCleanup w:val="1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iM II">
    <w15:presenceInfo w15:providerId="Windows Live" w15:userId="e4de922b4c28bcf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717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664421"/>
    <w:rsid w:val="00015AEC"/>
    <w:rsid w:val="000576FC"/>
    <w:rsid w:val="00074C9E"/>
    <w:rsid w:val="00075079"/>
    <w:rsid w:val="0009322A"/>
    <w:rsid w:val="00095D3F"/>
    <w:rsid w:val="000A3363"/>
    <w:rsid w:val="000B61DA"/>
    <w:rsid w:val="000D7805"/>
    <w:rsid w:val="000E0B5D"/>
    <w:rsid w:val="000E5FF8"/>
    <w:rsid w:val="00101292"/>
    <w:rsid w:val="00107ED1"/>
    <w:rsid w:val="00124FE5"/>
    <w:rsid w:val="00125835"/>
    <w:rsid w:val="00151B8E"/>
    <w:rsid w:val="00171686"/>
    <w:rsid w:val="00177A1E"/>
    <w:rsid w:val="001802EA"/>
    <w:rsid w:val="00187185"/>
    <w:rsid w:val="001A2A64"/>
    <w:rsid w:val="001C5DEA"/>
    <w:rsid w:val="001D2A50"/>
    <w:rsid w:val="002017CB"/>
    <w:rsid w:val="00201A5B"/>
    <w:rsid w:val="002032F5"/>
    <w:rsid w:val="002241D1"/>
    <w:rsid w:val="00235177"/>
    <w:rsid w:val="00240737"/>
    <w:rsid w:val="002423D3"/>
    <w:rsid w:val="0025152A"/>
    <w:rsid w:val="00272E01"/>
    <w:rsid w:val="002C6B01"/>
    <w:rsid w:val="00306829"/>
    <w:rsid w:val="003150DA"/>
    <w:rsid w:val="00317BA8"/>
    <w:rsid w:val="00334B06"/>
    <w:rsid w:val="00342560"/>
    <w:rsid w:val="00360FB1"/>
    <w:rsid w:val="00385982"/>
    <w:rsid w:val="0039601F"/>
    <w:rsid w:val="003A3EB2"/>
    <w:rsid w:val="003B2FEE"/>
    <w:rsid w:val="003D244A"/>
    <w:rsid w:val="00402A1B"/>
    <w:rsid w:val="0041593F"/>
    <w:rsid w:val="0046508C"/>
    <w:rsid w:val="00467917"/>
    <w:rsid w:val="00476F76"/>
    <w:rsid w:val="004A34B5"/>
    <w:rsid w:val="004A3528"/>
    <w:rsid w:val="004D7BB2"/>
    <w:rsid w:val="005363A2"/>
    <w:rsid w:val="00555A7A"/>
    <w:rsid w:val="00566ACD"/>
    <w:rsid w:val="00592C4D"/>
    <w:rsid w:val="005B778F"/>
    <w:rsid w:val="005D5EA4"/>
    <w:rsid w:val="005E6169"/>
    <w:rsid w:val="005E7E08"/>
    <w:rsid w:val="005F002B"/>
    <w:rsid w:val="00602812"/>
    <w:rsid w:val="0064328B"/>
    <w:rsid w:val="006549B4"/>
    <w:rsid w:val="006556F8"/>
    <w:rsid w:val="00664421"/>
    <w:rsid w:val="00681500"/>
    <w:rsid w:val="0069354D"/>
    <w:rsid w:val="006E726F"/>
    <w:rsid w:val="006F4E90"/>
    <w:rsid w:val="00701862"/>
    <w:rsid w:val="00704291"/>
    <w:rsid w:val="00722B83"/>
    <w:rsid w:val="0073591C"/>
    <w:rsid w:val="00736C46"/>
    <w:rsid w:val="007956C5"/>
    <w:rsid w:val="007A4E48"/>
    <w:rsid w:val="007B7B1C"/>
    <w:rsid w:val="007C37DE"/>
    <w:rsid w:val="007D4272"/>
    <w:rsid w:val="007F2E98"/>
    <w:rsid w:val="008001FE"/>
    <w:rsid w:val="00807AD6"/>
    <w:rsid w:val="0081437E"/>
    <w:rsid w:val="00820FFE"/>
    <w:rsid w:val="00883589"/>
    <w:rsid w:val="008E557D"/>
    <w:rsid w:val="00900A33"/>
    <w:rsid w:val="00905DD3"/>
    <w:rsid w:val="00924822"/>
    <w:rsid w:val="0094156C"/>
    <w:rsid w:val="009729D1"/>
    <w:rsid w:val="00A30890"/>
    <w:rsid w:val="00A41792"/>
    <w:rsid w:val="00A753E3"/>
    <w:rsid w:val="00A76B39"/>
    <w:rsid w:val="00A775D0"/>
    <w:rsid w:val="00A957B9"/>
    <w:rsid w:val="00AA5D6C"/>
    <w:rsid w:val="00AC0F9C"/>
    <w:rsid w:val="00AE0212"/>
    <w:rsid w:val="00B944D9"/>
    <w:rsid w:val="00B9491B"/>
    <w:rsid w:val="00BC2B5F"/>
    <w:rsid w:val="00BF761E"/>
    <w:rsid w:val="00C0453C"/>
    <w:rsid w:val="00C10BFD"/>
    <w:rsid w:val="00C348E9"/>
    <w:rsid w:val="00C4660D"/>
    <w:rsid w:val="00C61CD2"/>
    <w:rsid w:val="00C959CA"/>
    <w:rsid w:val="00CA2D8B"/>
    <w:rsid w:val="00CE1B02"/>
    <w:rsid w:val="00D555CE"/>
    <w:rsid w:val="00D80090"/>
    <w:rsid w:val="00DF4E4F"/>
    <w:rsid w:val="00E02400"/>
    <w:rsid w:val="00E42099"/>
    <w:rsid w:val="00E421F9"/>
    <w:rsid w:val="00E5081F"/>
    <w:rsid w:val="00E72322"/>
    <w:rsid w:val="00E82C42"/>
    <w:rsid w:val="00E9070A"/>
    <w:rsid w:val="00EB0D31"/>
    <w:rsid w:val="00EF6E86"/>
    <w:rsid w:val="00F358ED"/>
    <w:rsid w:val="00F572AE"/>
    <w:rsid w:val="00F62BDC"/>
    <w:rsid w:val="00F72DBF"/>
    <w:rsid w:val="00F7453C"/>
    <w:rsid w:val="00F90E40"/>
    <w:rsid w:val="00F97F98"/>
    <w:rsid w:val="00FA5501"/>
    <w:rsid w:val="00FC6056"/>
    <w:rsid w:val="00FC6B27"/>
    <w:rsid w:val="00FD2304"/>
    <w:rsid w:val="00FF367F"/>
    <w:rsid w:val="00FF7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5363A2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B7B1C"/>
    <w:rPr>
      <w:color w:val="0066CC"/>
      <w:u w:val="single"/>
    </w:rPr>
  </w:style>
  <w:style w:type="character" w:customStyle="1" w:styleId="Stopka">
    <w:name w:val="Stopka_"/>
    <w:basedOn w:val="Domylnaczcionkaakapitu"/>
    <w:link w:val="Stopka1"/>
    <w:rsid w:val="007B7B1C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StopkaKursywa">
    <w:name w:val="Stopka + Kursywa"/>
    <w:basedOn w:val="Stopka"/>
    <w:rsid w:val="007B7B1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7B7B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Nagweklubstopka">
    <w:name w:val="Nagłówek lub stopka_"/>
    <w:basedOn w:val="Domylnaczcionkaakapitu"/>
    <w:link w:val="Nagweklubstopka0"/>
    <w:rsid w:val="007B7B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1">
    <w:name w:val="Nagłówek lub stopka"/>
    <w:basedOn w:val="Nagweklubstopka"/>
    <w:rsid w:val="007B7B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sid w:val="007B7B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2Pogrubienie">
    <w:name w:val="Tekst treści (2) + Pogrubienie"/>
    <w:basedOn w:val="Teksttreci2"/>
    <w:rsid w:val="007B7B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sid w:val="007B7B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410ptBezkursywy">
    <w:name w:val="Tekst treści (4) + 10 pt;Bez kursywy"/>
    <w:basedOn w:val="Teksttreci4"/>
    <w:rsid w:val="007B7B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7B7B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59ptKursywa">
    <w:name w:val="Tekst treści (5) + 9 pt;Kursywa"/>
    <w:basedOn w:val="Teksttreci5"/>
    <w:rsid w:val="007B7B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59pt">
    <w:name w:val="Tekst treści (5) + 9 pt"/>
    <w:basedOn w:val="Teksttreci5"/>
    <w:rsid w:val="007B7B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6">
    <w:name w:val="Tekst treści (6)_"/>
    <w:basedOn w:val="Domylnaczcionkaakapitu"/>
    <w:link w:val="Teksttreci60"/>
    <w:rsid w:val="007B7B1C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69pt">
    <w:name w:val="Tekst treści (6) + 9 pt"/>
    <w:basedOn w:val="Teksttreci6"/>
    <w:rsid w:val="007B7B1C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5Pogrubienie">
    <w:name w:val="Tekst treści (5) + Pogrubienie"/>
    <w:basedOn w:val="Teksttreci5"/>
    <w:rsid w:val="007B7B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Nagwek22">
    <w:name w:val="Nagłówek #2 (2)_"/>
    <w:basedOn w:val="Domylnaczcionkaakapitu"/>
    <w:link w:val="Nagwek220"/>
    <w:rsid w:val="007B7B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0"/>
      <w:sz w:val="22"/>
      <w:szCs w:val="22"/>
      <w:u w:val="none"/>
    </w:rPr>
  </w:style>
  <w:style w:type="character" w:customStyle="1" w:styleId="Teksttreci2PogrubienieKursywa">
    <w:name w:val="Tekst treści (2) + Pogrubienie;Kursywa"/>
    <w:basedOn w:val="Teksttreci2"/>
    <w:rsid w:val="007B7B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sid w:val="007B7B1C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40"/>
      <w:sz w:val="21"/>
      <w:szCs w:val="21"/>
      <w:u w:val="none"/>
    </w:rPr>
  </w:style>
  <w:style w:type="character" w:customStyle="1" w:styleId="Teksttreci8">
    <w:name w:val="Tekst treści (8)_"/>
    <w:basedOn w:val="Domylnaczcionkaakapitu"/>
    <w:link w:val="Teksttreci80"/>
    <w:rsid w:val="007B7B1C"/>
    <w:rPr>
      <w:rFonts w:ascii="Arial" w:eastAsia="Arial" w:hAnsi="Arial" w:cs="Arial"/>
      <w:b w:val="0"/>
      <w:bCs w:val="0"/>
      <w:i w:val="0"/>
      <w:iCs w:val="0"/>
      <w:smallCaps w:val="0"/>
      <w:strike w:val="0"/>
      <w:spacing w:val="60"/>
      <w:sz w:val="22"/>
      <w:szCs w:val="22"/>
      <w:u w:val="none"/>
    </w:rPr>
  </w:style>
  <w:style w:type="character" w:customStyle="1" w:styleId="Nagwek1">
    <w:name w:val="Nagłówek #1_"/>
    <w:basedOn w:val="Domylnaczcionkaakapitu"/>
    <w:link w:val="Nagwek10"/>
    <w:rsid w:val="007B7B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21">
    <w:name w:val="Tekst treści (2)"/>
    <w:basedOn w:val="Teksttreci2"/>
    <w:rsid w:val="007B7B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31">
    <w:name w:val="Tekst treści (3)"/>
    <w:basedOn w:val="Teksttreci3"/>
    <w:rsid w:val="007B7B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Teksttreci2Pogrubienie0">
    <w:name w:val="Tekst treści (2) + Pogrubienie"/>
    <w:basedOn w:val="Teksttreci2"/>
    <w:rsid w:val="007B7B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Teksttreci2Kursywa">
    <w:name w:val="Tekst treści (2) + Kursywa"/>
    <w:basedOn w:val="Teksttreci2"/>
    <w:rsid w:val="007B7B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23">
    <w:name w:val="Nagłówek #2 (3)_"/>
    <w:basedOn w:val="Domylnaczcionkaakapitu"/>
    <w:link w:val="Nagwek230"/>
    <w:rsid w:val="007B7B1C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pacing w:val="20"/>
      <w:sz w:val="26"/>
      <w:szCs w:val="26"/>
      <w:u w:val="none"/>
    </w:rPr>
  </w:style>
  <w:style w:type="character" w:customStyle="1" w:styleId="Teksttreci29pt">
    <w:name w:val="Tekst treści (2) + 9 pt"/>
    <w:basedOn w:val="Teksttreci2"/>
    <w:rsid w:val="007B7B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3Exact">
    <w:name w:val="Tekst treści (3) Exact"/>
    <w:basedOn w:val="Domylnaczcionkaakapitu"/>
    <w:rsid w:val="007B7B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Teksttreci13Exact">
    <w:name w:val="Tekst treści (13) Exact"/>
    <w:basedOn w:val="Domylnaczcionkaakapitu"/>
    <w:rsid w:val="007B7B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2Exact">
    <w:name w:val="Tekst treści (2) Exact"/>
    <w:basedOn w:val="Domylnaczcionkaakapitu"/>
    <w:rsid w:val="007B7B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14Exact">
    <w:name w:val="Tekst treści (14) Exact"/>
    <w:basedOn w:val="Domylnaczcionkaakapitu"/>
    <w:link w:val="Teksttreci14"/>
    <w:rsid w:val="007B7B1C"/>
    <w:rPr>
      <w:rFonts w:ascii="Arial" w:eastAsia="Arial" w:hAnsi="Arial" w:cs="Arial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14LucidaSansUnicode8ptExact">
    <w:name w:val="Tekst treści (14) + Lucida Sans Unicode;8 pt Exact"/>
    <w:basedOn w:val="Teksttreci14Exact"/>
    <w:rsid w:val="007B7B1C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4Exact">
    <w:name w:val="Tekst treści (4) Exact"/>
    <w:basedOn w:val="Domylnaczcionkaakapitu"/>
    <w:rsid w:val="007B7B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4BezkursywyExact">
    <w:name w:val="Tekst treści (4) + Bez kursywy Exact"/>
    <w:basedOn w:val="Teksttreci4"/>
    <w:rsid w:val="007B7B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12Exact">
    <w:name w:val="Tekst treści (12) Exact"/>
    <w:basedOn w:val="Domylnaczcionkaakapitu"/>
    <w:rsid w:val="007B7B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Nagwek2">
    <w:name w:val="Nagłówek #2_"/>
    <w:basedOn w:val="Domylnaczcionkaakapitu"/>
    <w:link w:val="Nagwek20"/>
    <w:rsid w:val="007B7B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24">
    <w:name w:val="Nagłówek #2 (4)_"/>
    <w:basedOn w:val="Domylnaczcionkaakapitu"/>
    <w:link w:val="Nagwek240"/>
    <w:rsid w:val="007B7B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2"/>
      <w:szCs w:val="22"/>
      <w:u w:val="none"/>
    </w:rPr>
  </w:style>
  <w:style w:type="character" w:customStyle="1" w:styleId="Teksttreci22">
    <w:name w:val="Tekst treści (2)"/>
    <w:basedOn w:val="Teksttreci2"/>
    <w:rsid w:val="007B7B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character" w:customStyle="1" w:styleId="Nagwek3">
    <w:name w:val="Nagłówek #3_"/>
    <w:basedOn w:val="Domylnaczcionkaakapitu"/>
    <w:link w:val="Nagwek30"/>
    <w:rsid w:val="007B7B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Teksttreci9">
    <w:name w:val="Tekst treści (9)_"/>
    <w:basedOn w:val="Domylnaczcionkaakapitu"/>
    <w:link w:val="Teksttreci90"/>
    <w:rsid w:val="007B7B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u w:val="none"/>
    </w:rPr>
  </w:style>
  <w:style w:type="character" w:customStyle="1" w:styleId="Teksttreci10">
    <w:name w:val="Tekst treści (10)_"/>
    <w:basedOn w:val="Domylnaczcionkaakapitu"/>
    <w:link w:val="Teksttreci100"/>
    <w:rsid w:val="007B7B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2"/>
      <w:szCs w:val="22"/>
      <w:u w:val="none"/>
    </w:rPr>
  </w:style>
  <w:style w:type="character" w:customStyle="1" w:styleId="Teksttreci11">
    <w:name w:val="Tekst treści (11)_"/>
    <w:basedOn w:val="Domylnaczcionkaakapitu"/>
    <w:link w:val="Teksttreci110"/>
    <w:rsid w:val="007B7B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Teksttreci11PogrubienieBezkursywy">
    <w:name w:val="Tekst treści (11) + Pogrubienie;Bez kursywy"/>
    <w:basedOn w:val="Teksttreci11"/>
    <w:rsid w:val="007B7B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Nagwek25">
    <w:name w:val="Nagłówek #2 (5)_"/>
    <w:basedOn w:val="Domylnaczcionkaakapitu"/>
    <w:link w:val="Nagwek250"/>
    <w:rsid w:val="007B7B1C"/>
    <w:rPr>
      <w:rFonts w:ascii="Arial" w:eastAsia="Arial" w:hAnsi="Arial" w:cs="Arial"/>
      <w:b w:val="0"/>
      <w:bCs w:val="0"/>
      <w:i w:val="0"/>
      <w:iCs w:val="0"/>
      <w:smallCaps w:val="0"/>
      <w:strike w:val="0"/>
      <w:spacing w:val="30"/>
      <w:sz w:val="22"/>
      <w:szCs w:val="22"/>
      <w:u w:val="none"/>
    </w:rPr>
  </w:style>
  <w:style w:type="character" w:customStyle="1" w:styleId="PogrubienieTeksttreci512pt">
    <w:name w:val="Pogrubienie;Tekst treści (5) + 12 pt"/>
    <w:basedOn w:val="Teksttreci5"/>
    <w:rsid w:val="007B7B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Podpisobrazu">
    <w:name w:val="Podpis obrazu_"/>
    <w:basedOn w:val="Domylnaczcionkaakapitu"/>
    <w:link w:val="Podpisobrazu0"/>
    <w:rsid w:val="007B7B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Podpisobrazu1">
    <w:name w:val="Podpis obrazu"/>
    <w:basedOn w:val="Podpisobrazu"/>
    <w:rsid w:val="007B7B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23">
    <w:name w:val="Tekst treści (2)"/>
    <w:basedOn w:val="Teksttreci2"/>
    <w:rsid w:val="007B7B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Teksttreci24">
    <w:name w:val="Tekst treści (2)"/>
    <w:basedOn w:val="Teksttreci2"/>
    <w:rsid w:val="007B7B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Teksttreci12">
    <w:name w:val="Tekst treści (12)_"/>
    <w:basedOn w:val="Domylnaczcionkaakapitu"/>
    <w:link w:val="Teksttreci120"/>
    <w:rsid w:val="007B7B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13">
    <w:name w:val="Tekst treści (13)_"/>
    <w:basedOn w:val="Domylnaczcionkaakapitu"/>
    <w:link w:val="Teksttreci130"/>
    <w:rsid w:val="007B7B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13Pogrubienie">
    <w:name w:val="Tekst treści (13) + Pogrubienie"/>
    <w:basedOn w:val="Teksttreci13"/>
    <w:rsid w:val="007B7B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13Kursywa">
    <w:name w:val="Tekst treści (13) + Kursywa"/>
    <w:basedOn w:val="Teksttreci13"/>
    <w:rsid w:val="007B7B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4Bezkursywy">
    <w:name w:val="Tekst treści (4) + Bez kursywy"/>
    <w:basedOn w:val="Teksttreci4"/>
    <w:rsid w:val="007B7B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15">
    <w:name w:val="Tekst treści (15)_"/>
    <w:basedOn w:val="Domylnaczcionkaakapitu"/>
    <w:link w:val="Teksttreci150"/>
    <w:rsid w:val="007B7B1C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Teksttreci158pt">
    <w:name w:val="Tekst treści (15) + 8 pt"/>
    <w:basedOn w:val="Teksttreci15"/>
    <w:rsid w:val="007B7B1C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12Bezpogrubienia">
    <w:name w:val="Tekst treści (12) + Bez pogrubienia"/>
    <w:basedOn w:val="Teksttreci12"/>
    <w:rsid w:val="007B7B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pl-PL" w:eastAsia="pl-PL" w:bidi="pl-PL"/>
    </w:rPr>
  </w:style>
  <w:style w:type="character" w:customStyle="1" w:styleId="Teksttreci16">
    <w:name w:val="Tekst treści (16)_"/>
    <w:basedOn w:val="Domylnaczcionkaakapitu"/>
    <w:link w:val="Teksttreci160"/>
    <w:rsid w:val="007B7B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17"/>
      <w:szCs w:val="17"/>
      <w:u w:val="none"/>
    </w:rPr>
  </w:style>
  <w:style w:type="character" w:customStyle="1" w:styleId="Teksttreci17">
    <w:name w:val="Tekst treści (17)_"/>
    <w:basedOn w:val="Domylnaczcionkaakapitu"/>
    <w:link w:val="Teksttreci170"/>
    <w:rsid w:val="007B7B1C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spacing w:val="30"/>
      <w:sz w:val="16"/>
      <w:szCs w:val="16"/>
      <w:u w:val="none"/>
    </w:rPr>
  </w:style>
  <w:style w:type="character" w:customStyle="1" w:styleId="Teksttreci18">
    <w:name w:val="Tekst treści (18)_"/>
    <w:basedOn w:val="Domylnaczcionkaakapitu"/>
    <w:link w:val="Teksttreci180"/>
    <w:rsid w:val="007B7B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0"/>
      <w:sz w:val="17"/>
      <w:szCs w:val="17"/>
      <w:u w:val="none"/>
    </w:rPr>
  </w:style>
  <w:style w:type="character" w:customStyle="1" w:styleId="Teksttreci19">
    <w:name w:val="Tekst treści (19)_"/>
    <w:basedOn w:val="Domylnaczcionkaakapitu"/>
    <w:link w:val="Teksttreci190"/>
    <w:rsid w:val="007B7B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18"/>
      <w:szCs w:val="18"/>
      <w:u w:val="none"/>
    </w:rPr>
  </w:style>
  <w:style w:type="character" w:customStyle="1" w:styleId="Teksttreci200">
    <w:name w:val="Tekst treści (20)_"/>
    <w:basedOn w:val="Domylnaczcionkaakapitu"/>
    <w:link w:val="Teksttreci201"/>
    <w:rsid w:val="007B7B1C"/>
    <w:rPr>
      <w:rFonts w:ascii="Arial" w:eastAsia="Arial" w:hAnsi="Arial" w:cs="Arial"/>
      <w:b w:val="0"/>
      <w:bCs w:val="0"/>
      <w:i w:val="0"/>
      <w:iCs w:val="0"/>
      <w:smallCaps w:val="0"/>
      <w:strike w:val="0"/>
      <w:spacing w:val="20"/>
      <w:sz w:val="16"/>
      <w:szCs w:val="16"/>
      <w:u w:val="none"/>
    </w:rPr>
  </w:style>
  <w:style w:type="character" w:customStyle="1" w:styleId="Teksttreci210">
    <w:name w:val="Tekst treści (21)_"/>
    <w:basedOn w:val="Domylnaczcionkaakapitu"/>
    <w:link w:val="Teksttreci211"/>
    <w:rsid w:val="007B7B1C"/>
    <w:rPr>
      <w:rFonts w:ascii="Arial" w:eastAsia="Arial" w:hAnsi="Arial" w:cs="Arial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Teksttreci212">
    <w:name w:val="Tekst treści (21)"/>
    <w:basedOn w:val="Teksttreci210"/>
    <w:rsid w:val="007B7B1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213">
    <w:name w:val="Tekst treści (21)"/>
    <w:basedOn w:val="Teksttreci210"/>
    <w:rsid w:val="007B7B1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Teksttreci12Odstpy1ptSkala66">
    <w:name w:val="Tekst treści (12) + Odstępy 1 pt;Skala 66%"/>
    <w:basedOn w:val="Teksttreci12"/>
    <w:rsid w:val="007B7B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66"/>
      <w:position w:val="0"/>
      <w:sz w:val="18"/>
      <w:szCs w:val="18"/>
      <w:u w:val="none"/>
      <w:lang w:val="pl-PL" w:eastAsia="pl-PL" w:bidi="pl-PL"/>
    </w:rPr>
  </w:style>
  <w:style w:type="character" w:customStyle="1" w:styleId="Teksttreci220">
    <w:name w:val="Tekst treści (22)_"/>
    <w:basedOn w:val="Domylnaczcionkaakapitu"/>
    <w:link w:val="Teksttreci221"/>
    <w:rsid w:val="007B7B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512pt">
    <w:name w:val="Tekst treści (5) + 12 pt"/>
    <w:basedOn w:val="Teksttreci5"/>
    <w:rsid w:val="007B7B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customStyle="1" w:styleId="Stopka1">
    <w:name w:val="Stopka1"/>
    <w:basedOn w:val="Normalny"/>
    <w:link w:val="Stopka"/>
    <w:rsid w:val="007B7B1C"/>
    <w:pPr>
      <w:shd w:val="clear" w:color="auto" w:fill="FFFFFF"/>
      <w:spacing w:line="212" w:lineRule="exact"/>
      <w:jc w:val="both"/>
    </w:pPr>
    <w:rPr>
      <w:rFonts w:ascii="Arial" w:eastAsia="Arial" w:hAnsi="Arial" w:cs="Arial"/>
      <w:sz w:val="16"/>
      <w:szCs w:val="16"/>
    </w:rPr>
  </w:style>
  <w:style w:type="paragraph" w:customStyle="1" w:styleId="Teksttreci30">
    <w:name w:val="Tekst treści (3)"/>
    <w:basedOn w:val="Normalny"/>
    <w:link w:val="Teksttreci3"/>
    <w:rsid w:val="007B7B1C"/>
    <w:pPr>
      <w:shd w:val="clear" w:color="auto" w:fill="FFFFFF"/>
      <w:spacing w:after="540" w:line="0" w:lineRule="atLeas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Nagweklubstopka0">
    <w:name w:val="Nagłówek lub stopka"/>
    <w:basedOn w:val="Normalny"/>
    <w:link w:val="Nagweklubstopka"/>
    <w:rsid w:val="007B7B1C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20">
    <w:name w:val="Tekst treści (2)"/>
    <w:basedOn w:val="Normalny"/>
    <w:link w:val="Teksttreci2"/>
    <w:rsid w:val="007B7B1C"/>
    <w:pPr>
      <w:shd w:val="clear" w:color="auto" w:fill="FFFFFF"/>
      <w:spacing w:before="540" w:after="120" w:line="0" w:lineRule="atLeast"/>
      <w:ind w:hanging="760"/>
      <w:jc w:val="both"/>
    </w:pPr>
    <w:rPr>
      <w:rFonts w:ascii="Times New Roman" w:eastAsia="Times New Roman" w:hAnsi="Times New Roman" w:cs="Times New Roman"/>
    </w:rPr>
  </w:style>
  <w:style w:type="paragraph" w:customStyle="1" w:styleId="Teksttreci40">
    <w:name w:val="Tekst treści (4)"/>
    <w:basedOn w:val="Normalny"/>
    <w:link w:val="Teksttreci4"/>
    <w:rsid w:val="007B7B1C"/>
    <w:pPr>
      <w:shd w:val="clear" w:color="auto" w:fill="FFFFFF"/>
      <w:spacing w:before="240" w:after="540" w:line="0" w:lineRule="atLeast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Teksttreci50">
    <w:name w:val="Tekst treści (5)"/>
    <w:basedOn w:val="Normalny"/>
    <w:link w:val="Teksttreci5"/>
    <w:rsid w:val="007B7B1C"/>
    <w:pPr>
      <w:shd w:val="clear" w:color="auto" w:fill="FFFFFF"/>
      <w:spacing w:before="540" w:line="259" w:lineRule="exact"/>
      <w:ind w:hanging="46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60">
    <w:name w:val="Tekst treści (6)"/>
    <w:basedOn w:val="Normalny"/>
    <w:link w:val="Teksttreci6"/>
    <w:rsid w:val="007B7B1C"/>
    <w:pPr>
      <w:shd w:val="clear" w:color="auto" w:fill="FFFFFF"/>
      <w:spacing w:line="356" w:lineRule="exact"/>
      <w:ind w:hanging="460"/>
      <w:jc w:val="both"/>
    </w:pPr>
    <w:rPr>
      <w:rFonts w:ascii="Lucida Sans Unicode" w:eastAsia="Lucida Sans Unicode" w:hAnsi="Lucida Sans Unicode" w:cs="Lucida Sans Unicode"/>
      <w:sz w:val="22"/>
      <w:szCs w:val="22"/>
    </w:rPr>
  </w:style>
  <w:style w:type="paragraph" w:customStyle="1" w:styleId="Nagwek220">
    <w:name w:val="Nagłówek #2 (2)"/>
    <w:basedOn w:val="Normalny"/>
    <w:link w:val="Nagwek22"/>
    <w:rsid w:val="007B7B1C"/>
    <w:pPr>
      <w:shd w:val="clear" w:color="auto" w:fill="FFFFFF"/>
      <w:spacing w:before="300" w:after="300" w:line="0" w:lineRule="atLeast"/>
      <w:jc w:val="center"/>
      <w:outlineLvl w:val="1"/>
    </w:pPr>
    <w:rPr>
      <w:rFonts w:ascii="Times New Roman" w:eastAsia="Times New Roman" w:hAnsi="Times New Roman" w:cs="Times New Roman"/>
      <w:spacing w:val="50"/>
      <w:sz w:val="22"/>
      <w:szCs w:val="22"/>
    </w:rPr>
  </w:style>
  <w:style w:type="paragraph" w:customStyle="1" w:styleId="Teksttreci70">
    <w:name w:val="Tekst treści (7)"/>
    <w:basedOn w:val="Normalny"/>
    <w:link w:val="Teksttreci7"/>
    <w:rsid w:val="007B7B1C"/>
    <w:pPr>
      <w:shd w:val="clear" w:color="auto" w:fill="FFFFFF"/>
      <w:spacing w:after="60" w:line="0" w:lineRule="atLeast"/>
      <w:jc w:val="center"/>
    </w:pPr>
    <w:rPr>
      <w:rFonts w:ascii="Lucida Sans Unicode" w:eastAsia="Lucida Sans Unicode" w:hAnsi="Lucida Sans Unicode" w:cs="Lucida Sans Unicode"/>
      <w:spacing w:val="40"/>
      <w:sz w:val="21"/>
      <w:szCs w:val="21"/>
    </w:rPr>
  </w:style>
  <w:style w:type="paragraph" w:customStyle="1" w:styleId="Teksttreci80">
    <w:name w:val="Tekst treści (8)"/>
    <w:basedOn w:val="Normalny"/>
    <w:link w:val="Teksttreci8"/>
    <w:rsid w:val="007B7B1C"/>
    <w:pPr>
      <w:shd w:val="clear" w:color="auto" w:fill="FFFFFF"/>
      <w:spacing w:before="480" w:after="300" w:line="0" w:lineRule="atLeast"/>
      <w:jc w:val="center"/>
    </w:pPr>
    <w:rPr>
      <w:rFonts w:ascii="Arial" w:eastAsia="Arial" w:hAnsi="Arial" w:cs="Arial"/>
      <w:spacing w:val="60"/>
      <w:sz w:val="22"/>
      <w:szCs w:val="22"/>
    </w:rPr>
  </w:style>
  <w:style w:type="paragraph" w:customStyle="1" w:styleId="Nagwek10">
    <w:name w:val="Nagłówek #1"/>
    <w:basedOn w:val="Normalny"/>
    <w:link w:val="Nagwek1"/>
    <w:rsid w:val="007B7B1C"/>
    <w:pPr>
      <w:shd w:val="clear" w:color="auto" w:fill="FFFFFF"/>
      <w:spacing w:before="60" w:after="300" w:line="0" w:lineRule="atLeast"/>
      <w:jc w:val="both"/>
      <w:outlineLvl w:val="0"/>
    </w:pPr>
    <w:rPr>
      <w:rFonts w:ascii="Times New Roman" w:eastAsia="Times New Roman" w:hAnsi="Times New Roman" w:cs="Times New Roman"/>
    </w:rPr>
  </w:style>
  <w:style w:type="paragraph" w:customStyle="1" w:styleId="Nagwek230">
    <w:name w:val="Nagłówek #2 (3)"/>
    <w:basedOn w:val="Normalny"/>
    <w:link w:val="Nagwek23"/>
    <w:rsid w:val="007B7B1C"/>
    <w:pPr>
      <w:shd w:val="clear" w:color="auto" w:fill="FFFFFF"/>
      <w:spacing w:after="240" w:line="274" w:lineRule="exact"/>
      <w:outlineLvl w:val="1"/>
    </w:pPr>
    <w:rPr>
      <w:rFonts w:ascii="Courier New" w:eastAsia="Courier New" w:hAnsi="Courier New" w:cs="Courier New"/>
      <w:spacing w:val="20"/>
      <w:sz w:val="26"/>
      <w:szCs w:val="26"/>
    </w:rPr>
  </w:style>
  <w:style w:type="paragraph" w:customStyle="1" w:styleId="Teksttreci130">
    <w:name w:val="Tekst treści (13)"/>
    <w:basedOn w:val="Normalny"/>
    <w:link w:val="Teksttreci13"/>
    <w:rsid w:val="007B7B1C"/>
    <w:pPr>
      <w:shd w:val="clear" w:color="auto" w:fill="FFFFFF"/>
      <w:spacing w:before="120" w:after="360" w:line="0" w:lineRule="atLeast"/>
      <w:ind w:hanging="76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Teksttreci14">
    <w:name w:val="Tekst treści (14)"/>
    <w:basedOn w:val="Normalny"/>
    <w:link w:val="Teksttreci14Exact"/>
    <w:rsid w:val="007B7B1C"/>
    <w:pPr>
      <w:shd w:val="clear" w:color="auto" w:fill="FFFFFF"/>
      <w:spacing w:line="0" w:lineRule="atLeast"/>
    </w:pPr>
    <w:rPr>
      <w:rFonts w:ascii="Arial" w:eastAsia="Arial" w:hAnsi="Arial" w:cs="Arial"/>
      <w:sz w:val="18"/>
      <w:szCs w:val="18"/>
    </w:rPr>
  </w:style>
  <w:style w:type="paragraph" w:customStyle="1" w:styleId="Teksttreci120">
    <w:name w:val="Tekst treści (12)"/>
    <w:basedOn w:val="Normalny"/>
    <w:link w:val="Teksttreci12"/>
    <w:rsid w:val="007B7B1C"/>
    <w:pPr>
      <w:shd w:val="clear" w:color="auto" w:fill="FFFFFF"/>
      <w:spacing w:before="360" w:after="120" w:line="0" w:lineRule="atLeast"/>
      <w:ind w:hanging="76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Nagwek20">
    <w:name w:val="Nagłówek #2"/>
    <w:basedOn w:val="Normalny"/>
    <w:link w:val="Nagwek2"/>
    <w:rsid w:val="007B7B1C"/>
    <w:pPr>
      <w:shd w:val="clear" w:color="auto" w:fill="FFFFFF"/>
      <w:spacing w:before="60" w:after="120" w:line="0" w:lineRule="atLeast"/>
      <w:outlineLvl w:val="1"/>
    </w:pPr>
    <w:rPr>
      <w:rFonts w:ascii="Times New Roman" w:eastAsia="Times New Roman" w:hAnsi="Times New Roman" w:cs="Times New Roman"/>
    </w:rPr>
  </w:style>
  <w:style w:type="paragraph" w:customStyle="1" w:styleId="Nagwek240">
    <w:name w:val="Nagłówek #2 (4)"/>
    <w:basedOn w:val="Normalny"/>
    <w:link w:val="Nagwek24"/>
    <w:rsid w:val="007B7B1C"/>
    <w:pPr>
      <w:shd w:val="clear" w:color="auto" w:fill="FFFFFF"/>
      <w:spacing w:before="360" w:after="60" w:line="0" w:lineRule="atLeast"/>
      <w:outlineLvl w:val="1"/>
    </w:pPr>
    <w:rPr>
      <w:rFonts w:ascii="Times New Roman" w:eastAsia="Times New Roman" w:hAnsi="Times New Roman" w:cs="Times New Roman"/>
      <w:spacing w:val="20"/>
      <w:sz w:val="22"/>
      <w:szCs w:val="22"/>
    </w:rPr>
  </w:style>
  <w:style w:type="paragraph" w:customStyle="1" w:styleId="Nagwek30">
    <w:name w:val="Nagłówek #3"/>
    <w:basedOn w:val="Normalny"/>
    <w:link w:val="Nagwek3"/>
    <w:rsid w:val="007B7B1C"/>
    <w:pPr>
      <w:shd w:val="clear" w:color="auto" w:fill="FFFFFF"/>
      <w:spacing w:before="300" w:after="600" w:line="0" w:lineRule="atLeast"/>
      <w:outlineLvl w:val="2"/>
    </w:pPr>
    <w:rPr>
      <w:rFonts w:ascii="Times New Roman" w:eastAsia="Times New Roman" w:hAnsi="Times New Roman" w:cs="Times New Roman"/>
      <w:b/>
      <w:bCs/>
    </w:rPr>
  </w:style>
  <w:style w:type="paragraph" w:customStyle="1" w:styleId="Teksttreci90">
    <w:name w:val="Tekst treści (9)"/>
    <w:basedOn w:val="Normalny"/>
    <w:link w:val="Teksttreci9"/>
    <w:rsid w:val="007B7B1C"/>
    <w:pPr>
      <w:shd w:val="clear" w:color="auto" w:fill="FFFFFF"/>
      <w:spacing w:after="240" w:line="277" w:lineRule="exact"/>
    </w:pPr>
    <w:rPr>
      <w:rFonts w:ascii="Times New Roman" w:eastAsia="Times New Roman" w:hAnsi="Times New Roman" w:cs="Times New Roman"/>
      <w:spacing w:val="20"/>
    </w:rPr>
  </w:style>
  <w:style w:type="paragraph" w:customStyle="1" w:styleId="Teksttreci100">
    <w:name w:val="Tekst treści (10)"/>
    <w:basedOn w:val="Normalny"/>
    <w:link w:val="Teksttreci10"/>
    <w:rsid w:val="007B7B1C"/>
    <w:pPr>
      <w:shd w:val="clear" w:color="auto" w:fill="FFFFFF"/>
      <w:spacing w:before="120" w:after="420" w:line="0" w:lineRule="atLeast"/>
    </w:pPr>
    <w:rPr>
      <w:rFonts w:ascii="Times New Roman" w:eastAsia="Times New Roman" w:hAnsi="Times New Roman" w:cs="Times New Roman"/>
      <w:spacing w:val="20"/>
      <w:sz w:val="22"/>
      <w:szCs w:val="22"/>
    </w:rPr>
  </w:style>
  <w:style w:type="paragraph" w:customStyle="1" w:styleId="Teksttreci110">
    <w:name w:val="Tekst treści (11)"/>
    <w:basedOn w:val="Normalny"/>
    <w:link w:val="Teksttreci11"/>
    <w:rsid w:val="007B7B1C"/>
    <w:pPr>
      <w:shd w:val="clear" w:color="auto" w:fill="FFFFFF"/>
      <w:spacing w:line="274" w:lineRule="exact"/>
      <w:ind w:hanging="380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Nagwek250">
    <w:name w:val="Nagłówek #2 (5)"/>
    <w:basedOn w:val="Normalny"/>
    <w:link w:val="Nagwek25"/>
    <w:rsid w:val="007B7B1C"/>
    <w:pPr>
      <w:shd w:val="clear" w:color="auto" w:fill="FFFFFF"/>
      <w:spacing w:before="360" w:after="180" w:line="0" w:lineRule="atLeast"/>
      <w:outlineLvl w:val="1"/>
    </w:pPr>
    <w:rPr>
      <w:rFonts w:ascii="Arial" w:eastAsia="Arial" w:hAnsi="Arial" w:cs="Arial"/>
      <w:spacing w:val="30"/>
      <w:sz w:val="22"/>
      <w:szCs w:val="22"/>
    </w:rPr>
  </w:style>
  <w:style w:type="paragraph" w:customStyle="1" w:styleId="Podpisobrazu0">
    <w:name w:val="Podpis obrazu"/>
    <w:basedOn w:val="Normalny"/>
    <w:link w:val="Podpisobrazu"/>
    <w:rsid w:val="007B7B1C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Teksttreci150">
    <w:name w:val="Tekst treści (15)"/>
    <w:basedOn w:val="Normalny"/>
    <w:link w:val="Teksttreci15"/>
    <w:rsid w:val="007B7B1C"/>
    <w:pPr>
      <w:shd w:val="clear" w:color="auto" w:fill="FFFFFF"/>
      <w:spacing w:line="317" w:lineRule="exact"/>
      <w:ind w:hanging="760"/>
      <w:jc w:val="both"/>
    </w:pPr>
    <w:rPr>
      <w:rFonts w:ascii="Lucida Sans Unicode" w:eastAsia="Lucida Sans Unicode" w:hAnsi="Lucida Sans Unicode" w:cs="Lucida Sans Unicode"/>
      <w:sz w:val="15"/>
      <w:szCs w:val="15"/>
    </w:rPr>
  </w:style>
  <w:style w:type="paragraph" w:customStyle="1" w:styleId="Teksttreci160">
    <w:name w:val="Tekst treści (16)"/>
    <w:basedOn w:val="Normalny"/>
    <w:link w:val="Teksttreci16"/>
    <w:rsid w:val="007B7B1C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spacing w:val="40"/>
      <w:sz w:val="17"/>
      <w:szCs w:val="17"/>
    </w:rPr>
  </w:style>
  <w:style w:type="paragraph" w:customStyle="1" w:styleId="Teksttreci170">
    <w:name w:val="Tekst treści (17)"/>
    <w:basedOn w:val="Normalny"/>
    <w:link w:val="Teksttreci17"/>
    <w:rsid w:val="007B7B1C"/>
    <w:pPr>
      <w:shd w:val="clear" w:color="auto" w:fill="FFFFFF"/>
      <w:spacing w:before="300" w:after="120" w:line="0" w:lineRule="atLeast"/>
      <w:jc w:val="center"/>
    </w:pPr>
    <w:rPr>
      <w:rFonts w:ascii="Lucida Sans Unicode" w:eastAsia="Lucida Sans Unicode" w:hAnsi="Lucida Sans Unicode" w:cs="Lucida Sans Unicode"/>
      <w:spacing w:val="30"/>
      <w:sz w:val="16"/>
      <w:szCs w:val="16"/>
    </w:rPr>
  </w:style>
  <w:style w:type="paragraph" w:customStyle="1" w:styleId="Teksttreci180">
    <w:name w:val="Tekst treści (18)"/>
    <w:basedOn w:val="Normalny"/>
    <w:link w:val="Teksttreci18"/>
    <w:rsid w:val="007B7B1C"/>
    <w:pPr>
      <w:shd w:val="clear" w:color="auto" w:fill="FFFFFF"/>
      <w:spacing w:before="300" w:after="120" w:line="0" w:lineRule="atLeast"/>
    </w:pPr>
    <w:rPr>
      <w:rFonts w:ascii="Times New Roman" w:eastAsia="Times New Roman" w:hAnsi="Times New Roman" w:cs="Times New Roman"/>
      <w:spacing w:val="40"/>
      <w:sz w:val="17"/>
      <w:szCs w:val="17"/>
    </w:rPr>
  </w:style>
  <w:style w:type="paragraph" w:customStyle="1" w:styleId="Teksttreci190">
    <w:name w:val="Tekst treści (19)"/>
    <w:basedOn w:val="Normalny"/>
    <w:link w:val="Teksttreci19"/>
    <w:rsid w:val="007B7B1C"/>
    <w:pPr>
      <w:shd w:val="clear" w:color="auto" w:fill="FFFFFF"/>
      <w:spacing w:before="300" w:after="120" w:line="0" w:lineRule="atLeast"/>
    </w:pPr>
    <w:rPr>
      <w:rFonts w:ascii="Times New Roman" w:eastAsia="Times New Roman" w:hAnsi="Times New Roman" w:cs="Times New Roman"/>
      <w:spacing w:val="30"/>
      <w:sz w:val="18"/>
      <w:szCs w:val="18"/>
    </w:rPr>
  </w:style>
  <w:style w:type="paragraph" w:customStyle="1" w:styleId="Teksttreci201">
    <w:name w:val="Tekst treści (20)"/>
    <w:basedOn w:val="Normalny"/>
    <w:link w:val="Teksttreci200"/>
    <w:rsid w:val="007B7B1C"/>
    <w:pPr>
      <w:shd w:val="clear" w:color="auto" w:fill="FFFFFF"/>
      <w:spacing w:after="120" w:line="0" w:lineRule="atLeast"/>
      <w:jc w:val="center"/>
    </w:pPr>
    <w:rPr>
      <w:rFonts w:ascii="Arial" w:eastAsia="Arial" w:hAnsi="Arial" w:cs="Arial"/>
      <w:spacing w:val="20"/>
      <w:sz w:val="16"/>
      <w:szCs w:val="16"/>
    </w:rPr>
  </w:style>
  <w:style w:type="paragraph" w:customStyle="1" w:styleId="Teksttreci211">
    <w:name w:val="Tekst treści (21)"/>
    <w:basedOn w:val="Normalny"/>
    <w:link w:val="Teksttreci210"/>
    <w:rsid w:val="007B7B1C"/>
    <w:pPr>
      <w:shd w:val="clear" w:color="auto" w:fill="FFFFFF"/>
      <w:spacing w:before="5880" w:line="0" w:lineRule="atLeast"/>
      <w:jc w:val="both"/>
    </w:pPr>
    <w:rPr>
      <w:rFonts w:ascii="Arial" w:eastAsia="Arial" w:hAnsi="Arial" w:cs="Arial"/>
      <w:i/>
      <w:iCs/>
      <w:sz w:val="20"/>
      <w:szCs w:val="20"/>
    </w:rPr>
  </w:style>
  <w:style w:type="paragraph" w:customStyle="1" w:styleId="Teksttreci221">
    <w:name w:val="Tekst treści (22)"/>
    <w:basedOn w:val="Normalny"/>
    <w:link w:val="Teksttreci220"/>
    <w:rsid w:val="007B7B1C"/>
    <w:pPr>
      <w:shd w:val="clear" w:color="auto" w:fill="FFFFFF"/>
      <w:spacing w:before="660" w:after="24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1012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1292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1012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101292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9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9CA"/>
    <w:rPr>
      <w:rFonts w:ascii="Segoe UI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2C6B01"/>
    <w:pPr>
      <w:ind w:left="720"/>
      <w:contextualSpacing/>
    </w:pPr>
  </w:style>
  <w:style w:type="paragraph" w:customStyle="1" w:styleId="Default">
    <w:name w:val="Default"/>
    <w:rsid w:val="00905DD3"/>
    <w:pPr>
      <w:widowControl/>
      <w:autoSpaceDE w:val="0"/>
      <w:autoSpaceDN w:val="0"/>
      <w:adjustRightInd w:val="0"/>
    </w:pPr>
    <w:rPr>
      <w:rFonts w:ascii="Aller" w:eastAsia="Times New Roman" w:hAnsi="Aller" w:cs="Aller"/>
      <w:color w:val="000000"/>
      <w:lang w:bidi="ar-SA"/>
    </w:rPr>
  </w:style>
  <w:style w:type="paragraph" w:customStyle="1" w:styleId="Teksttreci310">
    <w:name w:val="Tekst treści (3)1"/>
    <w:basedOn w:val="Normalny"/>
    <w:rsid w:val="00905DD3"/>
    <w:pPr>
      <w:shd w:val="clear" w:color="auto" w:fill="FFFFFF"/>
      <w:spacing w:before="1500" w:line="302" w:lineRule="exact"/>
      <w:ind w:hanging="620"/>
    </w:pPr>
    <w:rPr>
      <w:rFonts w:ascii="Arial Narrow" w:eastAsia="Arial Narrow" w:hAnsi="Arial Narrow" w:cs="Arial Narrow"/>
      <w:b/>
      <w:bCs/>
      <w:color w:val="auto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6B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6B3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6B39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6B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6B39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7A4E48"/>
    <w:pPr>
      <w:widowControl/>
    </w:pPr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D0E8C7-6511-4D01-B270-91C1F7F4F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4478</Words>
  <Characters>26872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SKM_C308_2p20113008291</vt:lpstr>
    </vt:vector>
  </TitlesOfParts>
  <Company/>
  <LinksUpToDate>false</LinksUpToDate>
  <CharactersWithSpaces>31288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SKM_C308_2p20113008291</dc:title>
  <dc:subject/>
  <dc:creator>User</dc:creator>
  <cp:keywords/>
  <cp:lastModifiedBy>user</cp:lastModifiedBy>
  <cp:revision>12</cp:revision>
  <cp:lastPrinted>2023-01-30T10:52:00Z</cp:lastPrinted>
  <dcterms:created xsi:type="dcterms:W3CDTF">2023-01-30T13:16:00Z</dcterms:created>
  <dcterms:modified xsi:type="dcterms:W3CDTF">2023-02-13T14:23:00Z</dcterms:modified>
</cp:coreProperties>
</file>