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B9524" w14:textId="16E6FF7E" w:rsidR="00E10BBF" w:rsidRPr="00FD1B40" w:rsidRDefault="00E10BBF" w:rsidP="4642758A">
      <w:pPr>
        <w:pStyle w:val="Default"/>
        <w:rPr>
          <w:rFonts w:asciiTheme="minorBidi" w:hAnsiTheme="minorBidi" w:cstheme="minorBidi"/>
          <w:color w:val="000000" w:themeColor="text1"/>
          <w:sz w:val="20"/>
          <w:szCs w:val="20"/>
        </w:rPr>
      </w:pPr>
      <w:r w:rsidRPr="00FD1B40">
        <w:rPr>
          <w:rFonts w:asciiTheme="minorBidi" w:hAnsiTheme="minorBidi" w:cstheme="minorBidi"/>
          <w:color w:val="000000" w:themeColor="text1"/>
          <w:sz w:val="20"/>
          <w:szCs w:val="20"/>
        </w:rPr>
        <w:t>Postępowanie nr</w:t>
      </w:r>
      <w:r w:rsidR="00B51799" w:rsidRPr="00FD1B40">
        <w:rPr>
          <w:rFonts w:asciiTheme="minorBidi" w:hAnsiTheme="minorBidi" w:cstheme="minorBidi"/>
          <w:color w:val="000000" w:themeColor="text1"/>
          <w:sz w:val="20"/>
          <w:szCs w:val="20"/>
        </w:rPr>
        <w:t xml:space="preserve"> </w:t>
      </w:r>
      <w:r w:rsidR="007B1ACA">
        <w:rPr>
          <w:rFonts w:ascii="Arial" w:hAnsi="Arial" w:cs="Arial"/>
          <w:b/>
          <w:bCs/>
          <w:sz w:val="20"/>
          <w:szCs w:val="20"/>
        </w:rPr>
        <w:t>37002915</w:t>
      </w:r>
      <w:r w:rsidRPr="00FD1B40">
        <w:rPr>
          <w:rFonts w:asciiTheme="minorBidi" w:hAnsiTheme="minorBidi" w:cstheme="minorBidi"/>
          <w:bCs/>
          <w:color w:val="000000" w:themeColor="text1"/>
          <w:sz w:val="20"/>
          <w:szCs w:val="20"/>
        </w:rPr>
        <w:tab/>
      </w:r>
      <w:r w:rsidRPr="00FD1B40">
        <w:rPr>
          <w:rFonts w:asciiTheme="minorBidi" w:hAnsiTheme="minorBidi" w:cstheme="minorBidi"/>
          <w:bCs/>
          <w:color w:val="000000" w:themeColor="text1"/>
          <w:sz w:val="20"/>
          <w:szCs w:val="20"/>
        </w:rPr>
        <w:tab/>
      </w:r>
      <w:r w:rsidRPr="00FD1B40">
        <w:rPr>
          <w:rFonts w:asciiTheme="minorBidi" w:hAnsiTheme="minorBidi" w:cstheme="minorBidi"/>
          <w:bCs/>
          <w:color w:val="000000" w:themeColor="text1"/>
          <w:sz w:val="20"/>
          <w:szCs w:val="20"/>
        </w:rPr>
        <w:tab/>
      </w:r>
      <w:r w:rsidRPr="00FD1B40">
        <w:rPr>
          <w:rFonts w:asciiTheme="minorBidi" w:hAnsiTheme="minorBidi" w:cstheme="minorBidi"/>
          <w:bCs/>
          <w:color w:val="000000" w:themeColor="text1"/>
          <w:sz w:val="20"/>
          <w:szCs w:val="20"/>
        </w:rPr>
        <w:tab/>
      </w:r>
      <w:r w:rsidRPr="00FD1B40">
        <w:rPr>
          <w:rFonts w:asciiTheme="minorBidi" w:hAnsiTheme="minorBidi" w:cstheme="minorBidi"/>
          <w:bCs/>
          <w:color w:val="000000" w:themeColor="text1"/>
          <w:sz w:val="20"/>
          <w:szCs w:val="20"/>
        </w:rPr>
        <w:tab/>
      </w:r>
      <w:r w:rsidR="00676332" w:rsidRPr="00FD1B40">
        <w:rPr>
          <w:rFonts w:asciiTheme="minorBidi" w:hAnsiTheme="minorBidi" w:cstheme="minorBidi"/>
          <w:bCs/>
          <w:color w:val="000000" w:themeColor="text1"/>
          <w:sz w:val="20"/>
          <w:szCs w:val="20"/>
        </w:rPr>
        <w:tab/>
      </w:r>
      <w:r w:rsidR="008049F2" w:rsidRPr="00FD1B40">
        <w:rPr>
          <w:rFonts w:asciiTheme="minorBidi" w:hAnsiTheme="minorBidi" w:cstheme="minorBidi"/>
          <w:bCs/>
          <w:color w:val="000000" w:themeColor="text1"/>
          <w:sz w:val="20"/>
          <w:szCs w:val="20"/>
        </w:rPr>
        <w:tab/>
      </w:r>
      <w:r w:rsidRPr="00FD1B40">
        <w:rPr>
          <w:rFonts w:asciiTheme="minorBidi" w:hAnsiTheme="minorBidi" w:cstheme="minorBidi"/>
          <w:color w:val="000000" w:themeColor="text1"/>
          <w:sz w:val="20"/>
          <w:szCs w:val="20"/>
        </w:rPr>
        <w:t xml:space="preserve">Załącznik 1 do </w:t>
      </w:r>
      <w:r w:rsidR="0063031C">
        <w:rPr>
          <w:rFonts w:asciiTheme="minorBidi" w:hAnsiTheme="minorBidi" w:cstheme="minorBidi"/>
          <w:color w:val="000000" w:themeColor="text1"/>
          <w:sz w:val="20"/>
          <w:szCs w:val="20"/>
        </w:rPr>
        <w:t>SWZ</w:t>
      </w:r>
    </w:p>
    <w:p w14:paraId="26954ED6" w14:textId="77777777" w:rsidR="00E10BBF" w:rsidRPr="00FD1B40" w:rsidRDefault="00E10BBF" w:rsidP="00E10BBF">
      <w:pPr>
        <w:rPr>
          <w:rFonts w:asciiTheme="minorBidi" w:hAnsiTheme="minorBidi" w:cstheme="minorBidi"/>
          <w:b/>
          <w:color w:val="000000" w:themeColor="text1"/>
          <w:sz w:val="20"/>
        </w:rPr>
      </w:pPr>
    </w:p>
    <w:p w14:paraId="48FE2987" w14:textId="77777777" w:rsidR="00E10BBF" w:rsidRPr="00FD1B40" w:rsidRDefault="00E10BBF" w:rsidP="005C062E">
      <w:pPr>
        <w:jc w:val="center"/>
        <w:rPr>
          <w:rFonts w:asciiTheme="minorBidi" w:hAnsiTheme="minorBidi" w:cstheme="minorBidi"/>
          <w:b/>
          <w:color w:val="000000" w:themeColor="text1"/>
          <w:sz w:val="20"/>
        </w:rPr>
      </w:pPr>
    </w:p>
    <w:p w14:paraId="598C0C50" w14:textId="3BD66066" w:rsidR="006D551F"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Umowa wykonawcza nr …………………………..</w:t>
      </w:r>
    </w:p>
    <w:p w14:paraId="4EBB7BD7" w14:textId="38108B37" w:rsidR="00B03060" w:rsidRPr="00FD1B40" w:rsidRDefault="00B03060" w:rsidP="00CB6C17">
      <w:pPr>
        <w:jc w:val="center"/>
        <w:rPr>
          <w:rFonts w:asciiTheme="minorBidi" w:hAnsiTheme="minorBidi" w:cstheme="minorBidi"/>
          <w:b/>
          <w:bCs/>
          <w:color w:val="000000" w:themeColor="text1"/>
          <w:sz w:val="20"/>
        </w:rPr>
      </w:pPr>
      <w:bookmarkStart w:id="0" w:name="_Hlk16845234"/>
      <w:r w:rsidRPr="00FD1B40">
        <w:rPr>
          <w:rFonts w:asciiTheme="minorBidi" w:hAnsiTheme="minorBidi" w:cstheme="minorBidi"/>
          <w:b/>
          <w:bCs/>
          <w:color w:val="000000" w:themeColor="text1"/>
          <w:sz w:val="20"/>
        </w:rPr>
        <w:t xml:space="preserve">na </w:t>
      </w:r>
      <w:bookmarkStart w:id="1" w:name="_Hlk45623350"/>
      <w:r w:rsidR="00CB6C17" w:rsidRPr="00CE02D2">
        <w:rPr>
          <w:rFonts w:cs="Arial"/>
          <w:b/>
          <w:bCs/>
          <w:sz w:val="20"/>
        </w:rPr>
        <w:t>budowę sieci ciepłowniczej wraz z przyłączami oraz zaprojektowanie i wybudowanie węzła ciepłowniczego dla budynków w rejonie ul. Kurzej w</w:t>
      </w:r>
      <w:r w:rsidR="00CB6C17">
        <w:rPr>
          <w:rFonts w:cs="Arial"/>
          <w:b/>
          <w:bCs/>
          <w:i/>
          <w:iCs/>
          <w:sz w:val="20"/>
        </w:rPr>
        <w:t xml:space="preserve"> Gdańsku</w:t>
      </w:r>
      <w:r w:rsidR="00CB6C17">
        <w:rPr>
          <w:rFonts w:cs="Arial"/>
          <w:b/>
          <w:i/>
          <w:sz w:val="20"/>
        </w:rPr>
        <w:t xml:space="preserve"> </w:t>
      </w:r>
      <w:bookmarkEnd w:id="1"/>
    </w:p>
    <w:bookmarkEnd w:id="0"/>
    <w:p w14:paraId="4D7F5A6C" w14:textId="5BBC7A91" w:rsidR="007D23CF" w:rsidRPr="00FD1B40" w:rsidRDefault="007D23CF" w:rsidP="005C062E">
      <w:pPr>
        <w:pStyle w:val="Default"/>
        <w:jc w:val="both"/>
        <w:rPr>
          <w:rFonts w:asciiTheme="minorBidi" w:hAnsiTheme="minorBidi" w:cstheme="minorBidi"/>
          <w:b/>
          <w:bCs/>
          <w:color w:val="000000" w:themeColor="text1"/>
          <w:sz w:val="20"/>
          <w:szCs w:val="20"/>
        </w:rPr>
      </w:pPr>
    </w:p>
    <w:p w14:paraId="29BCBEF9" w14:textId="00C786D3" w:rsidR="000C7835" w:rsidRPr="00FD1B40" w:rsidRDefault="4642758A" w:rsidP="4642758A">
      <w:pPr>
        <w:rPr>
          <w:rFonts w:asciiTheme="minorBidi" w:hAnsiTheme="minorBidi" w:cstheme="minorBidi"/>
          <w:color w:val="000000" w:themeColor="text1"/>
          <w:sz w:val="20"/>
        </w:rPr>
      </w:pPr>
      <w:r w:rsidRPr="00FD1B40">
        <w:rPr>
          <w:rFonts w:asciiTheme="minorBidi" w:hAnsiTheme="minorBidi" w:cstheme="minorBidi"/>
          <w:color w:val="000000" w:themeColor="text1"/>
          <w:sz w:val="20"/>
        </w:rPr>
        <w:t>zawarta w …………..w dniu ………………………. roku</w:t>
      </w:r>
    </w:p>
    <w:p w14:paraId="48F712D9" w14:textId="77777777" w:rsidR="000C7835" w:rsidRPr="00FD1B40" w:rsidRDefault="000C7835" w:rsidP="005C062E">
      <w:pPr>
        <w:jc w:val="center"/>
        <w:rPr>
          <w:rFonts w:asciiTheme="minorBidi" w:hAnsiTheme="minorBidi" w:cstheme="minorBidi"/>
          <w:b/>
          <w:color w:val="000000" w:themeColor="text1"/>
          <w:sz w:val="20"/>
        </w:rPr>
      </w:pPr>
    </w:p>
    <w:p w14:paraId="499AF81B" w14:textId="77777777" w:rsidR="004E1F44" w:rsidRPr="00FD1B40" w:rsidRDefault="4642758A" w:rsidP="4642758A">
      <w:pPr>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pomiędzy: </w:t>
      </w:r>
    </w:p>
    <w:p w14:paraId="592D0584" w14:textId="77777777" w:rsidR="004E1F44" w:rsidRPr="00FD1B40" w:rsidRDefault="004E1F44" w:rsidP="005C062E">
      <w:pPr>
        <w:jc w:val="both"/>
        <w:rPr>
          <w:rFonts w:asciiTheme="minorBidi" w:hAnsiTheme="minorBidi" w:cstheme="minorBidi"/>
          <w:color w:val="000000" w:themeColor="text1"/>
          <w:sz w:val="20"/>
        </w:rPr>
      </w:pPr>
    </w:p>
    <w:p w14:paraId="2F396D66"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eastAsia="Calibri" w:hAnsiTheme="minorBidi" w:cstheme="minorBidi"/>
          <w:b/>
          <w:bCs/>
          <w:color w:val="000000" w:themeColor="text1"/>
          <w:sz w:val="20"/>
          <w:lang w:eastAsia="en-US"/>
        </w:rPr>
        <w:t>Gdańskim Przedsiębiorstwem Energetyki Cieplnej Sp. z o.o.</w:t>
      </w:r>
      <w:r w:rsidRPr="00FD1B40">
        <w:rPr>
          <w:rFonts w:asciiTheme="minorBidi" w:eastAsia="Calibri" w:hAnsiTheme="minorBidi" w:cstheme="minorBidi"/>
          <w:color w:val="000000" w:themeColor="text1"/>
          <w:sz w:val="20"/>
          <w:lang w:eastAsia="en-US"/>
        </w:rPr>
        <w:t xml:space="preserve"> z siedzibą w Gdańsku, ul. Biała 1B, 80-435 Gdańsk, zarejestrowaną w Rejestrze Przedsiębiorców Krajowego Rejestru Sądowego prowadzonym przez Sąd Rejonowy Gdańsk – Północ w Gdańsku VII Wydział Gospodarczy Krajowego Rejestru Sądowego pod numerem KRS 0000035784, NIP 5840300913, REGON 190567430, o kapitale zakładowym w wysokości 206.373.000,00 zł, </w:t>
      </w:r>
      <w:r w:rsidRPr="00FD1B40">
        <w:rPr>
          <w:rFonts w:asciiTheme="minorBidi" w:hAnsiTheme="minorBidi" w:cstheme="minorBidi"/>
          <w:color w:val="000000" w:themeColor="text1"/>
          <w:sz w:val="20"/>
        </w:rPr>
        <w:t>reprezentowaną przez:</w:t>
      </w:r>
    </w:p>
    <w:p w14:paraId="4926B0BB" w14:textId="018C0A19"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t>
      </w:r>
    </w:p>
    <w:p w14:paraId="6C56C521" w14:textId="746C1275"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t>
      </w:r>
    </w:p>
    <w:p w14:paraId="57D582F7" w14:textId="77777777" w:rsidR="004E1F44" w:rsidRPr="00FD1B40" w:rsidRDefault="004E1F44" w:rsidP="005C062E">
      <w:pPr>
        <w:jc w:val="both"/>
        <w:rPr>
          <w:rFonts w:asciiTheme="minorBidi" w:hAnsiTheme="minorBidi" w:cstheme="minorBidi"/>
          <w:color w:val="000000" w:themeColor="text1"/>
          <w:sz w:val="20"/>
        </w:rPr>
      </w:pPr>
    </w:p>
    <w:p w14:paraId="350E20DD"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zwaną dalej „Zamawiającym”, </w:t>
      </w:r>
    </w:p>
    <w:p w14:paraId="7A0F7DAC" w14:textId="77777777" w:rsidR="004E1F44" w:rsidRPr="00FD1B40" w:rsidRDefault="004E1F44" w:rsidP="005C062E">
      <w:pPr>
        <w:jc w:val="both"/>
        <w:rPr>
          <w:rFonts w:asciiTheme="minorBidi" w:hAnsiTheme="minorBidi" w:cstheme="minorBidi"/>
          <w:color w:val="000000" w:themeColor="text1"/>
          <w:sz w:val="20"/>
        </w:rPr>
      </w:pPr>
    </w:p>
    <w:p w14:paraId="3F5522F3"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a</w:t>
      </w:r>
    </w:p>
    <w:p w14:paraId="402A9AAC" w14:textId="77777777" w:rsidR="004E1F44" w:rsidRPr="00FD1B40" w:rsidRDefault="004E1F44" w:rsidP="005C062E">
      <w:pPr>
        <w:jc w:val="both"/>
        <w:rPr>
          <w:rFonts w:asciiTheme="minorBidi" w:hAnsiTheme="minorBidi" w:cstheme="minorBidi"/>
          <w:color w:val="000000" w:themeColor="text1"/>
          <w:sz w:val="20"/>
        </w:rPr>
      </w:pPr>
    </w:p>
    <w:p w14:paraId="3D7C7C85" w14:textId="77777777" w:rsidR="00D81ABE" w:rsidRPr="00FD1B40" w:rsidRDefault="4642758A" w:rsidP="4642758A">
      <w:pPr>
        <w:jc w:val="both"/>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w:t>
      </w:r>
    </w:p>
    <w:p w14:paraId="6BC1D175" w14:textId="77777777" w:rsidR="00D81ABE" w:rsidRPr="00FD1B40" w:rsidRDefault="4642758A" w:rsidP="4642758A">
      <w:pPr>
        <w:jc w:val="both"/>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w:t>
      </w:r>
    </w:p>
    <w:p w14:paraId="058D58DD" w14:textId="22DBC32E"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b/>
          <w:bCs/>
          <w:color w:val="000000" w:themeColor="text1"/>
          <w:sz w:val="20"/>
        </w:rPr>
        <w:t>………………………..</w:t>
      </w:r>
      <w:r w:rsidRPr="00FD1B40">
        <w:rPr>
          <w:rFonts w:asciiTheme="minorBidi" w:hAnsiTheme="minorBidi" w:cstheme="minorBidi"/>
          <w:color w:val="000000" w:themeColor="text1"/>
          <w:sz w:val="20"/>
        </w:rPr>
        <w:t>,</w:t>
      </w:r>
      <w:r w:rsidR="00BA405B" w:rsidRPr="00FD1B40">
        <w:rPr>
          <w:rFonts w:asciiTheme="minorBidi" w:hAnsiTheme="minorBidi" w:cstheme="minorBidi"/>
          <w:color w:val="000000" w:themeColor="text1"/>
          <w:sz w:val="20"/>
        </w:rPr>
        <w:t xml:space="preserve"> nr BDO: …………..,</w:t>
      </w:r>
      <w:r w:rsidRPr="00FD1B40">
        <w:rPr>
          <w:rFonts w:asciiTheme="minorBidi" w:hAnsiTheme="minorBidi" w:cstheme="minorBidi"/>
          <w:color w:val="000000" w:themeColor="text1"/>
          <w:sz w:val="20"/>
        </w:rPr>
        <w:t xml:space="preserve"> reprezentowaną przez:</w:t>
      </w:r>
    </w:p>
    <w:p w14:paraId="1A96C45E" w14:textId="77777777" w:rsidR="004E1F44" w:rsidRPr="00FD1B40" w:rsidRDefault="004E1F44" w:rsidP="005C062E">
      <w:pPr>
        <w:jc w:val="both"/>
        <w:rPr>
          <w:rFonts w:asciiTheme="minorBidi" w:hAnsiTheme="minorBidi" w:cstheme="minorBidi"/>
          <w:color w:val="000000" w:themeColor="text1"/>
          <w:sz w:val="20"/>
        </w:rPr>
      </w:pPr>
    </w:p>
    <w:p w14:paraId="24F818D3"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t>
      </w:r>
    </w:p>
    <w:p w14:paraId="5CDD25DA" w14:textId="77777777" w:rsidR="004E1F44" w:rsidRPr="00FD1B40" w:rsidRDefault="004E1F44" w:rsidP="005C062E">
      <w:pPr>
        <w:jc w:val="both"/>
        <w:rPr>
          <w:rFonts w:asciiTheme="minorBidi" w:hAnsiTheme="minorBidi" w:cstheme="minorBidi"/>
          <w:color w:val="000000" w:themeColor="text1"/>
          <w:sz w:val="20"/>
        </w:rPr>
      </w:pPr>
    </w:p>
    <w:p w14:paraId="2B01F5D0"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zwaną dalej „Wykonawcą”, </w:t>
      </w:r>
    </w:p>
    <w:p w14:paraId="053FE955" w14:textId="77777777" w:rsidR="004E1F44" w:rsidRPr="00FD1B40" w:rsidRDefault="004E1F44" w:rsidP="005C062E">
      <w:pPr>
        <w:jc w:val="both"/>
        <w:rPr>
          <w:rFonts w:asciiTheme="minorBidi" w:hAnsiTheme="minorBidi" w:cstheme="minorBidi"/>
          <w:color w:val="000000" w:themeColor="text1"/>
          <w:sz w:val="20"/>
        </w:rPr>
      </w:pPr>
    </w:p>
    <w:p w14:paraId="7FE72144" w14:textId="77777777" w:rsidR="00806BAF"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zwanymi dalej łącznie Stronami, a każda z osobna Stroną </w:t>
      </w:r>
    </w:p>
    <w:p w14:paraId="60F4212A" w14:textId="77777777" w:rsidR="00806BAF" w:rsidRPr="00FD1B40" w:rsidRDefault="00806BAF" w:rsidP="005C062E">
      <w:pPr>
        <w:jc w:val="both"/>
        <w:rPr>
          <w:rFonts w:asciiTheme="minorBidi" w:hAnsiTheme="minorBidi" w:cstheme="minorBidi"/>
          <w:color w:val="000000" w:themeColor="text1"/>
          <w:sz w:val="20"/>
        </w:rPr>
      </w:pPr>
    </w:p>
    <w:p w14:paraId="10A94504" w14:textId="7E30C067" w:rsidR="007D23CF"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Zgodnie z postępowaniem </w:t>
      </w:r>
      <w:r w:rsidRPr="00D14CBD">
        <w:rPr>
          <w:rFonts w:asciiTheme="minorBidi" w:hAnsiTheme="minorBidi" w:cstheme="minorBidi"/>
          <w:color w:val="000000" w:themeColor="text1"/>
          <w:sz w:val="20"/>
        </w:rPr>
        <w:t xml:space="preserve">przeprowadzonym w oparciu o obowiązującą u Zamawiającego </w:t>
      </w:r>
      <w:r w:rsidRPr="00CE02D2">
        <w:rPr>
          <w:rFonts w:asciiTheme="minorBidi" w:hAnsiTheme="minorBidi" w:cstheme="minorBidi"/>
          <w:i/>
          <w:iCs/>
          <w:color w:val="000000" w:themeColor="text1"/>
          <w:sz w:val="20"/>
        </w:rPr>
        <w:t>Procedurę wyboru dostawców i wykonawców, składania zamówień oraz zawierania umów w zakresie zakupu towarów i usług i robót budowlanych współfinansowanych z „Programu Operacyjnego Infrastruktura i Środowisko</w:t>
      </w:r>
      <w:r w:rsidR="004A1260" w:rsidRPr="00CE02D2">
        <w:rPr>
          <w:rFonts w:asciiTheme="minorBidi" w:hAnsiTheme="minorBidi" w:cstheme="minorBidi"/>
          <w:i/>
          <w:iCs/>
          <w:color w:val="000000" w:themeColor="text1"/>
          <w:sz w:val="20"/>
        </w:rPr>
        <w:t>”</w:t>
      </w:r>
      <w:r w:rsidRPr="00CE02D2">
        <w:rPr>
          <w:rFonts w:asciiTheme="minorBidi" w:hAnsiTheme="minorBidi" w:cstheme="minorBidi"/>
          <w:i/>
          <w:iCs/>
          <w:color w:val="000000" w:themeColor="text1"/>
          <w:sz w:val="20"/>
        </w:rPr>
        <w:t xml:space="preserve"> </w:t>
      </w:r>
      <w:r w:rsidR="004A1260" w:rsidRPr="00CE02D2">
        <w:rPr>
          <w:rFonts w:asciiTheme="minorBidi" w:hAnsiTheme="minorBidi" w:cstheme="minorBidi"/>
          <w:i/>
          <w:iCs/>
          <w:color w:val="000000" w:themeColor="text1"/>
          <w:sz w:val="20"/>
        </w:rPr>
        <w:t>(</w:t>
      </w:r>
      <w:r w:rsidR="009024BC" w:rsidRPr="00CE02D2">
        <w:rPr>
          <w:rFonts w:asciiTheme="minorBidi" w:hAnsiTheme="minorBidi" w:cstheme="minorBidi"/>
          <w:i/>
          <w:iCs/>
          <w:color w:val="000000" w:themeColor="text1"/>
          <w:sz w:val="20"/>
        </w:rPr>
        <w:t>wersja obowiązująca od</w:t>
      </w:r>
      <w:r w:rsidR="002A6656" w:rsidRPr="00CE02D2">
        <w:rPr>
          <w:rFonts w:asciiTheme="minorBidi" w:hAnsiTheme="minorBidi" w:cstheme="minorBidi"/>
          <w:i/>
          <w:iCs/>
          <w:color w:val="000000" w:themeColor="text1"/>
          <w:sz w:val="20"/>
        </w:rPr>
        <w:t xml:space="preserve"> 10 lutego 202</w:t>
      </w:r>
      <w:r w:rsidR="001275E9" w:rsidRPr="00CE02D2">
        <w:rPr>
          <w:rFonts w:asciiTheme="minorBidi" w:hAnsiTheme="minorBidi" w:cstheme="minorBidi"/>
          <w:i/>
          <w:iCs/>
          <w:color w:val="000000" w:themeColor="text1"/>
          <w:sz w:val="20"/>
        </w:rPr>
        <w:t>1</w:t>
      </w:r>
      <w:r w:rsidR="009024BC" w:rsidRPr="00CE02D2">
        <w:rPr>
          <w:rFonts w:asciiTheme="minorBidi" w:hAnsiTheme="minorBidi" w:cstheme="minorBidi"/>
          <w:i/>
          <w:iCs/>
          <w:color w:val="000000" w:themeColor="text1"/>
          <w:sz w:val="20"/>
        </w:rPr>
        <w:t xml:space="preserve"> r.</w:t>
      </w:r>
      <w:r w:rsidR="004A1260" w:rsidRPr="00CE02D2">
        <w:rPr>
          <w:rFonts w:asciiTheme="minorBidi" w:hAnsiTheme="minorBidi" w:cstheme="minorBidi"/>
          <w:i/>
          <w:iCs/>
          <w:color w:val="000000" w:themeColor="text1"/>
          <w:sz w:val="20"/>
        </w:rPr>
        <w:t>)</w:t>
      </w:r>
      <w:r w:rsidRPr="00CE02D2">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na podstawie rozstrzygnięcia postępowania o udzielenie zamówienia nr …………………z dnia …………………………. roku,</w:t>
      </w:r>
    </w:p>
    <w:p w14:paraId="48C96E7D" w14:textId="77777777" w:rsidR="00C342D4" w:rsidRPr="00FD1B40" w:rsidRDefault="00C342D4" w:rsidP="005C062E">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 </w:t>
      </w:r>
    </w:p>
    <w:p w14:paraId="72A0888D" w14:textId="77777777" w:rsidR="004E1F44"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Strony zawarły umowę o następującej treści:</w:t>
      </w:r>
    </w:p>
    <w:p w14:paraId="13A36C95" w14:textId="77777777" w:rsidR="00B4387D" w:rsidRPr="00FD1B40" w:rsidRDefault="00B4387D" w:rsidP="005C062E">
      <w:pPr>
        <w:rPr>
          <w:rFonts w:asciiTheme="minorBidi" w:hAnsiTheme="minorBidi" w:cstheme="minorBidi"/>
          <w:color w:val="000000" w:themeColor="text1"/>
          <w:sz w:val="20"/>
        </w:rPr>
      </w:pPr>
    </w:p>
    <w:p w14:paraId="7F893E35" w14:textId="77777777" w:rsidR="007D23CF" w:rsidRPr="00FD1B40" w:rsidRDefault="007D23CF" w:rsidP="005C062E">
      <w:pPr>
        <w:rPr>
          <w:rFonts w:asciiTheme="minorBidi" w:hAnsiTheme="minorBidi" w:cstheme="minorBidi"/>
          <w:color w:val="000000" w:themeColor="text1"/>
          <w:sz w:val="20"/>
        </w:rPr>
      </w:pPr>
    </w:p>
    <w:p w14:paraId="4F246C4B" w14:textId="77777777" w:rsidR="00075292" w:rsidRPr="00FD1B40" w:rsidRDefault="4642758A" w:rsidP="4642758A">
      <w:pPr>
        <w:tabs>
          <w:tab w:val="left" w:pos="270"/>
        </w:tabs>
        <w:jc w:val="center"/>
        <w:rPr>
          <w:rFonts w:asciiTheme="minorBidi" w:hAnsiTheme="minorBidi" w:cstheme="minorBidi"/>
          <w:b/>
          <w:bCs/>
          <w:i/>
          <w:iCs/>
          <w:color w:val="000000" w:themeColor="text1"/>
          <w:sz w:val="20"/>
        </w:rPr>
      </w:pPr>
      <w:r w:rsidRPr="00FD1B40">
        <w:rPr>
          <w:rFonts w:asciiTheme="minorBidi" w:hAnsiTheme="minorBidi" w:cstheme="minorBidi"/>
          <w:b/>
          <w:bCs/>
          <w:color w:val="000000" w:themeColor="text1"/>
          <w:sz w:val="20"/>
        </w:rPr>
        <w:t xml:space="preserve">§1. </w:t>
      </w:r>
      <w:r w:rsidRPr="00FD1B40">
        <w:rPr>
          <w:rFonts w:asciiTheme="minorBidi" w:hAnsiTheme="minorBidi" w:cstheme="minorBidi"/>
          <w:color w:val="000000" w:themeColor="text1"/>
          <w:sz w:val="20"/>
        </w:rPr>
        <w:t>[</w:t>
      </w:r>
      <w:r w:rsidRPr="00FD1B40">
        <w:rPr>
          <w:rFonts w:asciiTheme="minorBidi" w:hAnsiTheme="minorBidi" w:cstheme="minorBidi"/>
          <w:b/>
          <w:bCs/>
          <w:color w:val="000000" w:themeColor="text1"/>
          <w:sz w:val="20"/>
        </w:rPr>
        <w:t>Przedmiot Umowy]</w:t>
      </w:r>
    </w:p>
    <w:p w14:paraId="435B4898" w14:textId="77777777" w:rsidR="00206C71" w:rsidRPr="00FD1B40" w:rsidRDefault="00206C71" w:rsidP="005C062E">
      <w:pPr>
        <w:tabs>
          <w:tab w:val="left" w:pos="270"/>
        </w:tabs>
        <w:jc w:val="center"/>
        <w:rPr>
          <w:rFonts w:asciiTheme="minorBidi" w:hAnsiTheme="minorBidi" w:cstheme="minorBidi"/>
          <w:i/>
          <w:color w:val="000000" w:themeColor="text1"/>
          <w:sz w:val="20"/>
        </w:rPr>
      </w:pPr>
    </w:p>
    <w:p w14:paraId="1FFCD6C6" w14:textId="2BC260B4" w:rsidR="0063458E" w:rsidRPr="00FD1B40" w:rsidRDefault="4642758A" w:rsidP="004B0571">
      <w:pPr>
        <w:numPr>
          <w:ilvl w:val="0"/>
          <w:numId w:val="9"/>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Na podstawie niniejszej umowy Zamawiający zleca Wykonawcy wykonanie prac, których szczegółowy zakres został określony </w:t>
      </w:r>
      <w:r w:rsidR="004A1260" w:rsidRPr="00FD1B40">
        <w:rPr>
          <w:rFonts w:asciiTheme="minorBidi" w:hAnsiTheme="minorBidi" w:cstheme="minorBidi"/>
          <w:color w:val="000000" w:themeColor="text1"/>
          <w:sz w:val="20"/>
        </w:rPr>
        <w:t>w</w:t>
      </w:r>
      <w:r w:rsidRPr="00FD1B40">
        <w:rPr>
          <w:rFonts w:asciiTheme="minorBidi" w:hAnsiTheme="minorBidi" w:cstheme="minorBidi"/>
          <w:color w:val="000000" w:themeColor="text1"/>
          <w:sz w:val="20"/>
        </w:rPr>
        <w:t xml:space="preserve"> pkt III </w:t>
      </w:r>
      <w:r w:rsidR="0063031C">
        <w:rPr>
          <w:rFonts w:asciiTheme="minorBidi" w:hAnsiTheme="minorBidi" w:cstheme="minorBidi"/>
          <w:color w:val="000000" w:themeColor="text1"/>
          <w:sz w:val="20"/>
        </w:rPr>
        <w:t>SWZ</w:t>
      </w:r>
      <w:r w:rsidRPr="00FD1B40">
        <w:rPr>
          <w:rFonts w:asciiTheme="minorBidi" w:hAnsiTheme="minorBidi" w:cstheme="minorBidi"/>
          <w:color w:val="000000" w:themeColor="text1"/>
          <w:sz w:val="20"/>
        </w:rPr>
        <w:t xml:space="preserve"> i w załączonych do </w:t>
      </w:r>
      <w:r w:rsidR="0063031C">
        <w:rPr>
          <w:rFonts w:asciiTheme="minorBidi" w:hAnsiTheme="minorBidi" w:cstheme="minorBidi"/>
          <w:color w:val="000000" w:themeColor="text1"/>
          <w:sz w:val="20"/>
        </w:rPr>
        <w:t>SWZ</w:t>
      </w:r>
      <w:r w:rsidRPr="00FD1B40">
        <w:rPr>
          <w:rFonts w:asciiTheme="minorBidi" w:hAnsiTheme="minorBidi" w:cstheme="minorBidi"/>
          <w:color w:val="000000" w:themeColor="text1"/>
          <w:sz w:val="20"/>
        </w:rPr>
        <w:t xml:space="preserve"> dokumentach, w szczególności dokumentacji </w:t>
      </w:r>
      <w:r w:rsidR="004A1260" w:rsidRPr="00FD1B40">
        <w:rPr>
          <w:rFonts w:asciiTheme="minorBidi" w:hAnsiTheme="minorBidi" w:cstheme="minorBidi"/>
          <w:color w:val="000000" w:themeColor="text1"/>
          <w:sz w:val="20"/>
        </w:rPr>
        <w:t xml:space="preserve">stanowiącej Załącznik nr </w:t>
      </w:r>
      <w:r w:rsidR="00AF79DE" w:rsidRPr="00FD1B40">
        <w:rPr>
          <w:rFonts w:asciiTheme="minorBidi" w:hAnsiTheme="minorBidi" w:cstheme="minorBidi"/>
          <w:color w:val="000000" w:themeColor="text1"/>
          <w:sz w:val="20"/>
        </w:rPr>
        <w:t>4</w:t>
      </w:r>
      <w:r w:rsidR="004A1260" w:rsidRPr="00FD1B40">
        <w:rPr>
          <w:rFonts w:asciiTheme="minorBidi" w:hAnsiTheme="minorBidi" w:cstheme="minorBidi"/>
          <w:color w:val="000000" w:themeColor="text1"/>
          <w:sz w:val="20"/>
        </w:rPr>
        <w:t xml:space="preserve"> do </w:t>
      </w:r>
      <w:r w:rsidR="0063031C">
        <w:rPr>
          <w:rFonts w:asciiTheme="minorBidi" w:hAnsiTheme="minorBidi" w:cstheme="minorBidi"/>
          <w:color w:val="000000" w:themeColor="text1"/>
          <w:sz w:val="20"/>
        </w:rPr>
        <w:t>SWZ</w:t>
      </w:r>
      <w:r w:rsidR="004A1260"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(dalej jako Przedmiot Umowy lub Prace).</w:t>
      </w:r>
    </w:p>
    <w:p w14:paraId="41C81E74" w14:textId="77777777" w:rsidR="00333415" w:rsidRPr="00FD1B40" w:rsidRDefault="4642758A" w:rsidP="004B0571">
      <w:pPr>
        <w:numPr>
          <w:ilvl w:val="0"/>
          <w:numId w:val="9"/>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Przedmiot Umowy obejmuje wykonanie przez Wykonawcę m.in.:</w:t>
      </w:r>
    </w:p>
    <w:p w14:paraId="0CFF21E9" w14:textId="77777777" w:rsidR="00A45EA4" w:rsidRPr="00FD1B40" w:rsidRDefault="00A45EA4" w:rsidP="002A6656">
      <w:pPr>
        <w:pStyle w:val="Akapitzlist"/>
        <w:ind w:left="360"/>
        <w:jc w:val="both"/>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 xml:space="preserve">Zadanie 1: </w:t>
      </w:r>
    </w:p>
    <w:p w14:paraId="3DA9CEC8" w14:textId="05E6B2FB" w:rsidR="00B90162" w:rsidRPr="00FD1B40" w:rsidRDefault="00AA4BAA">
      <w:pPr>
        <w:pStyle w:val="Akapitzlist"/>
        <w:numPr>
          <w:ilvl w:val="0"/>
          <w:numId w:val="22"/>
        </w:numPr>
        <w:jc w:val="both"/>
      </w:pPr>
      <w:r w:rsidRPr="00FD1B40">
        <w:rPr>
          <w:rFonts w:asciiTheme="minorBidi" w:eastAsia="Arial" w:hAnsiTheme="minorBidi" w:cstheme="minorBidi"/>
          <w:color w:val="000000" w:themeColor="text1"/>
          <w:sz w:val="20"/>
        </w:rPr>
        <w:t>robót budowlanych w zakresie wynikającym z dokumen</w:t>
      </w:r>
      <w:r w:rsidR="0006395B" w:rsidRPr="00FD1B40">
        <w:rPr>
          <w:rFonts w:asciiTheme="minorBidi" w:eastAsia="Arial" w:hAnsiTheme="minorBidi" w:cstheme="minorBidi"/>
          <w:color w:val="000000" w:themeColor="text1"/>
          <w:sz w:val="20"/>
        </w:rPr>
        <w:t xml:space="preserve">tacji stanowiącej Załącznik nr </w:t>
      </w:r>
      <w:r w:rsidR="00AF79DE" w:rsidRPr="00FD1B40">
        <w:rPr>
          <w:rFonts w:asciiTheme="minorBidi" w:eastAsia="Arial" w:hAnsiTheme="minorBidi" w:cstheme="minorBidi"/>
          <w:color w:val="000000" w:themeColor="text1"/>
          <w:sz w:val="20"/>
        </w:rPr>
        <w:t>4</w:t>
      </w:r>
      <w:r w:rsidRPr="00FD1B40">
        <w:rPr>
          <w:rFonts w:asciiTheme="minorBidi" w:eastAsia="Arial" w:hAnsiTheme="minorBidi" w:cstheme="minorBidi"/>
          <w:color w:val="000000" w:themeColor="text1"/>
          <w:sz w:val="20"/>
        </w:rPr>
        <w:t xml:space="preserve"> do </w:t>
      </w:r>
      <w:r w:rsidR="0063031C">
        <w:rPr>
          <w:rFonts w:asciiTheme="minorBidi" w:eastAsia="Arial" w:hAnsiTheme="minorBidi" w:cstheme="minorBidi"/>
          <w:color w:val="000000" w:themeColor="text1"/>
          <w:sz w:val="20"/>
        </w:rPr>
        <w:t>SWZ</w:t>
      </w:r>
      <w:r w:rsidRPr="00FD1B40">
        <w:rPr>
          <w:rFonts w:asciiTheme="minorBidi" w:eastAsia="Arial" w:hAnsiTheme="minorBidi" w:cstheme="minorBidi"/>
          <w:color w:val="000000" w:themeColor="text1"/>
          <w:sz w:val="20"/>
        </w:rPr>
        <w:t xml:space="preserve"> oraz związanych z nimi prac geodezyjnych i kartograficznych;</w:t>
      </w:r>
      <w:r w:rsidR="00451029" w:rsidRPr="00FD1B40">
        <w:rPr>
          <w:rFonts w:asciiTheme="minorBidi" w:hAnsiTheme="minorBidi" w:cstheme="minorBidi"/>
          <w:color w:val="000000" w:themeColor="text1"/>
          <w:sz w:val="20"/>
        </w:rPr>
        <w:t xml:space="preserve"> </w:t>
      </w:r>
      <w:r w:rsidR="00451029" w:rsidRPr="00FD1B40">
        <w:t xml:space="preserve"> </w:t>
      </w:r>
    </w:p>
    <w:p w14:paraId="2B9E97F0" w14:textId="6F075B7B" w:rsidR="00A45EA4" w:rsidRPr="002A6656" w:rsidRDefault="00A45EA4" w:rsidP="30F33BCB">
      <w:pPr>
        <w:pStyle w:val="Akapitzlist"/>
        <w:numPr>
          <w:ilvl w:val="0"/>
          <w:numId w:val="22"/>
        </w:numPr>
        <w:jc w:val="both"/>
        <w:rPr>
          <w:rFonts w:asciiTheme="minorBidi" w:hAnsiTheme="minorBidi" w:cstheme="minorBidi"/>
          <w:color w:val="000000" w:themeColor="text1"/>
          <w:sz w:val="20"/>
        </w:rPr>
      </w:pPr>
      <w:r w:rsidRPr="097552B7">
        <w:rPr>
          <w:rFonts w:asciiTheme="minorBidi" w:hAnsiTheme="minorBidi" w:cstheme="minorBidi"/>
          <w:color w:val="000000" w:themeColor="text1"/>
          <w:sz w:val="20"/>
        </w:rPr>
        <w:t xml:space="preserve">wykonanie dokumentacji powykonawczej dla całości zadania wraz z wszelkimi niezbędnymi odbiorami. </w:t>
      </w:r>
    </w:p>
    <w:p w14:paraId="60D0EB47" w14:textId="77777777" w:rsidR="00A45EA4" w:rsidRPr="002A6656" w:rsidRDefault="00A45EA4" w:rsidP="002A6656">
      <w:pPr>
        <w:ind w:left="360"/>
        <w:jc w:val="both"/>
        <w:rPr>
          <w:rFonts w:asciiTheme="minorBidi" w:hAnsiTheme="minorBidi" w:cstheme="minorBidi"/>
          <w:b/>
          <w:bCs/>
          <w:color w:val="000000" w:themeColor="text1"/>
          <w:sz w:val="20"/>
        </w:rPr>
      </w:pPr>
      <w:r w:rsidRPr="002A6656">
        <w:rPr>
          <w:rFonts w:asciiTheme="minorBidi" w:hAnsiTheme="minorBidi" w:cstheme="minorBidi"/>
          <w:b/>
          <w:bCs/>
          <w:color w:val="000000" w:themeColor="text1"/>
          <w:sz w:val="20"/>
        </w:rPr>
        <w:t xml:space="preserve">Zadanie 2: </w:t>
      </w:r>
    </w:p>
    <w:p w14:paraId="732B6A9C" w14:textId="047700FB" w:rsidR="0073178A" w:rsidRPr="00FD1B40" w:rsidRDefault="00E60D37" w:rsidP="30F33BCB">
      <w:pPr>
        <w:pStyle w:val="Akapitzlist"/>
        <w:numPr>
          <w:ilvl w:val="0"/>
          <w:numId w:val="22"/>
        </w:numPr>
        <w:jc w:val="both"/>
        <w:rPr>
          <w:rFonts w:asciiTheme="minorBidi" w:hAnsiTheme="minorBidi" w:cstheme="minorBidi"/>
          <w:color w:val="000000" w:themeColor="text1"/>
          <w:sz w:val="20"/>
        </w:rPr>
      </w:pPr>
      <w:r w:rsidRPr="097552B7">
        <w:rPr>
          <w:rFonts w:asciiTheme="minorBidi" w:hAnsiTheme="minorBidi" w:cstheme="minorBidi"/>
          <w:color w:val="000000" w:themeColor="text1"/>
          <w:sz w:val="20"/>
        </w:rPr>
        <w:t>dokumentacji projektowej węzł</w:t>
      </w:r>
      <w:r w:rsidR="001A4A3F">
        <w:rPr>
          <w:rFonts w:asciiTheme="minorBidi" w:hAnsiTheme="minorBidi" w:cstheme="minorBidi"/>
          <w:color w:val="000000" w:themeColor="text1"/>
          <w:sz w:val="20"/>
        </w:rPr>
        <w:t>a</w:t>
      </w:r>
      <w:r w:rsidRPr="097552B7">
        <w:rPr>
          <w:rFonts w:asciiTheme="minorBidi" w:hAnsiTheme="minorBidi" w:cstheme="minorBidi"/>
          <w:color w:val="000000" w:themeColor="text1"/>
          <w:sz w:val="20"/>
        </w:rPr>
        <w:t xml:space="preserve"> </w:t>
      </w:r>
      <w:r w:rsidR="00A45EA4" w:rsidRPr="097552B7">
        <w:rPr>
          <w:rFonts w:asciiTheme="minorBidi" w:hAnsiTheme="minorBidi" w:cstheme="minorBidi"/>
          <w:color w:val="000000" w:themeColor="text1"/>
          <w:sz w:val="20"/>
        </w:rPr>
        <w:t>ciepłownicz</w:t>
      </w:r>
      <w:r w:rsidR="001A4A3F">
        <w:rPr>
          <w:rFonts w:asciiTheme="minorBidi" w:hAnsiTheme="minorBidi" w:cstheme="minorBidi"/>
          <w:color w:val="000000" w:themeColor="text1"/>
          <w:sz w:val="20"/>
        </w:rPr>
        <w:t>ego</w:t>
      </w:r>
      <w:r w:rsidR="00A45EA4" w:rsidRPr="097552B7">
        <w:rPr>
          <w:rFonts w:asciiTheme="minorBidi" w:hAnsiTheme="minorBidi" w:cstheme="minorBidi"/>
          <w:color w:val="000000" w:themeColor="text1"/>
          <w:sz w:val="20"/>
        </w:rPr>
        <w:t xml:space="preserve"> </w:t>
      </w:r>
      <w:r w:rsidRPr="097552B7">
        <w:rPr>
          <w:rFonts w:asciiTheme="minorBidi" w:hAnsiTheme="minorBidi" w:cstheme="minorBidi"/>
          <w:color w:val="000000" w:themeColor="text1"/>
          <w:sz w:val="20"/>
        </w:rPr>
        <w:t>zgodnie</w:t>
      </w:r>
      <w:r w:rsidR="00A45EA4" w:rsidRPr="097552B7">
        <w:rPr>
          <w:rFonts w:asciiTheme="minorBidi" w:hAnsiTheme="minorBidi" w:cstheme="minorBidi"/>
          <w:color w:val="000000" w:themeColor="text1"/>
          <w:sz w:val="20"/>
        </w:rPr>
        <w:t xml:space="preserve"> z</w:t>
      </w:r>
      <w:r w:rsidRPr="097552B7">
        <w:rPr>
          <w:rFonts w:asciiTheme="minorBidi" w:hAnsiTheme="minorBidi" w:cstheme="minorBidi"/>
          <w:color w:val="000000" w:themeColor="text1"/>
          <w:sz w:val="20"/>
        </w:rPr>
        <w:t xml:space="preserve"> </w:t>
      </w:r>
      <w:r w:rsidR="00A45EA4" w:rsidRPr="097552B7">
        <w:rPr>
          <w:rFonts w:asciiTheme="minorBidi" w:hAnsiTheme="minorBidi" w:cstheme="minorBidi"/>
          <w:color w:val="000000" w:themeColor="text1"/>
          <w:sz w:val="20"/>
        </w:rPr>
        <w:t>materiałami</w:t>
      </w:r>
      <w:r w:rsidRPr="097552B7">
        <w:rPr>
          <w:rFonts w:asciiTheme="minorBidi" w:hAnsiTheme="minorBidi" w:cstheme="minorBidi"/>
          <w:color w:val="000000" w:themeColor="text1"/>
          <w:sz w:val="20"/>
        </w:rPr>
        <w:t xml:space="preserve"> stanowiącymi załącznik nr </w:t>
      </w:r>
      <w:r w:rsidR="00A45EA4" w:rsidRPr="097552B7">
        <w:rPr>
          <w:rFonts w:asciiTheme="minorBidi" w:hAnsiTheme="minorBidi" w:cstheme="minorBidi"/>
          <w:color w:val="000000" w:themeColor="text1"/>
          <w:sz w:val="20"/>
        </w:rPr>
        <w:t>1</w:t>
      </w:r>
      <w:r w:rsidR="00217569">
        <w:rPr>
          <w:rFonts w:asciiTheme="minorBidi" w:hAnsiTheme="minorBidi" w:cstheme="minorBidi"/>
          <w:color w:val="000000" w:themeColor="text1"/>
          <w:sz w:val="20"/>
        </w:rPr>
        <w:t>0</w:t>
      </w:r>
      <w:r w:rsidRPr="097552B7">
        <w:rPr>
          <w:rFonts w:asciiTheme="minorBidi" w:hAnsiTheme="minorBidi" w:cstheme="minorBidi"/>
          <w:color w:val="000000" w:themeColor="text1"/>
          <w:sz w:val="20"/>
        </w:rPr>
        <w:t xml:space="preserve"> do </w:t>
      </w:r>
      <w:r w:rsidR="0063031C" w:rsidRPr="097552B7">
        <w:rPr>
          <w:rFonts w:asciiTheme="minorBidi" w:hAnsiTheme="minorBidi" w:cstheme="minorBidi"/>
          <w:color w:val="000000" w:themeColor="text1"/>
          <w:sz w:val="20"/>
        </w:rPr>
        <w:t>SWZ</w:t>
      </w:r>
      <w:r w:rsidR="0073178A" w:rsidRPr="097552B7">
        <w:rPr>
          <w:rFonts w:asciiTheme="minorBidi" w:hAnsiTheme="minorBidi" w:cstheme="minorBidi"/>
          <w:color w:val="000000" w:themeColor="text1"/>
          <w:sz w:val="20"/>
        </w:rPr>
        <w:t>;</w:t>
      </w:r>
    </w:p>
    <w:p w14:paraId="1282B0A2" w14:textId="0DB79FB8" w:rsidR="00217569" w:rsidRPr="00FD1B40" w:rsidRDefault="0073178A" w:rsidP="30F33BCB">
      <w:pPr>
        <w:pStyle w:val="Akapitzlist"/>
        <w:numPr>
          <w:ilvl w:val="0"/>
          <w:numId w:val="22"/>
        </w:numPr>
        <w:jc w:val="both"/>
        <w:rPr>
          <w:rFonts w:asciiTheme="minorBidi" w:hAnsiTheme="minorBidi" w:cstheme="minorBidi"/>
          <w:color w:val="000000" w:themeColor="text1"/>
          <w:sz w:val="20"/>
        </w:rPr>
      </w:pPr>
      <w:r w:rsidRPr="097552B7">
        <w:rPr>
          <w:rFonts w:asciiTheme="minorBidi" w:hAnsiTheme="minorBidi" w:cstheme="minorBidi"/>
          <w:color w:val="000000" w:themeColor="text1"/>
          <w:sz w:val="20"/>
        </w:rPr>
        <w:t xml:space="preserve">pełnienie nadzoru autorskiego w zakresie dokumentacji, o której mowa </w:t>
      </w:r>
      <w:r w:rsidR="004220DF" w:rsidRPr="097552B7">
        <w:rPr>
          <w:rFonts w:asciiTheme="minorBidi" w:hAnsiTheme="minorBidi" w:cstheme="minorBidi"/>
          <w:color w:val="000000" w:themeColor="text1"/>
          <w:sz w:val="20"/>
        </w:rPr>
        <w:t>w</w:t>
      </w:r>
      <w:r w:rsidRPr="097552B7">
        <w:rPr>
          <w:rFonts w:asciiTheme="minorBidi" w:hAnsiTheme="minorBidi" w:cstheme="minorBidi"/>
          <w:color w:val="000000" w:themeColor="text1"/>
          <w:sz w:val="20"/>
        </w:rPr>
        <w:t xml:space="preserve"> lit. </w:t>
      </w:r>
      <w:r w:rsidR="00B27559">
        <w:rPr>
          <w:rFonts w:asciiTheme="minorBidi" w:hAnsiTheme="minorBidi" w:cstheme="minorBidi"/>
          <w:color w:val="000000" w:themeColor="text1"/>
          <w:sz w:val="20"/>
        </w:rPr>
        <w:t>c</w:t>
      </w:r>
      <w:r w:rsidRPr="097552B7">
        <w:rPr>
          <w:rFonts w:asciiTheme="minorBidi" w:hAnsiTheme="minorBidi" w:cstheme="minorBidi"/>
          <w:color w:val="000000" w:themeColor="text1"/>
          <w:sz w:val="20"/>
        </w:rPr>
        <w:t>)</w:t>
      </w:r>
      <w:r w:rsidR="00C34D5F" w:rsidRPr="097552B7">
        <w:rPr>
          <w:rFonts w:asciiTheme="minorBidi" w:hAnsiTheme="minorBidi" w:cstheme="minorBidi"/>
          <w:color w:val="000000" w:themeColor="text1"/>
          <w:sz w:val="20"/>
        </w:rPr>
        <w:t>;</w:t>
      </w:r>
    </w:p>
    <w:p w14:paraId="65C0436E" w14:textId="51D028A6" w:rsidR="00217569" w:rsidRPr="002A6656" w:rsidRDefault="00E60D37">
      <w:pPr>
        <w:pStyle w:val="Akapitzlist"/>
        <w:numPr>
          <w:ilvl w:val="0"/>
          <w:numId w:val="22"/>
        </w:numPr>
        <w:jc w:val="both"/>
        <w:rPr>
          <w:rFonts w:asciiTheme="minorBidi" w:hAnsiTheme="minorBidi" w:cstheme="minorBidi"/>
          <w:color w:val="000000" w:themeColor="text1"/>
          <w:sz w:val="20"/>
        </w:rPr>
      </w:pPr>
      <w:r w:rsidRPr="002A6656">
        <w:rPr>
          <w:rFonts w:asciiTheme="minorBidi" w:hAnsiTheme="minorBidi" w:cstheme="minorBidi"/>
          <w:color w:val="000000" w:themeColor="text1"/>
          <w:sz w:val="20"/>
        </w:rPr>
        <w:t>robót budowlanych (budowa węzł</w:t>
      </w:r>
      <w:r w:rsidR="001A4A3F">
        <w:rPr>
          <w:rFonts w:asciiTheme="minorBidi" w:hAnsiTheme="minorBidi" w:cstheme="minorBidi"/>
          <w:color w:val="000000" w:themeColor="text1"/>
          <w:sz w:val="20"/>
        </w:rPr>
        <w:t>a</w:t>
      </w:r>
      <w:r w:rsidRPr="002A6656">
        <w:rPr>
          <w:rFonts w:asciiTheme="minorBidi" w:hAnsiTheme="minorBidi" w:cstheme="minorBidi"/>
          <w:color w:val="000000" w:themeColor="text1"/>
          <w:sz w:val="20"/>
        </w:rPr>
        <w:t xml:space="preserve"> ciep</w:t>
      </w:r>
      <w:r w:rsidR="00A45EA4" w:rsidRPr="002A6656">
        <w:rPr>
          <w:rFonts w:asciiTheme="minorBidi" w:hAnsiTheme="minorBidi" w:cstheme="minorBidi"/>
          <w:color w:val="000000" w:themeColor="text1"/>
          <w:sz w:val="20"/>
        </w:rPr>
        <w:t>łownicz</w:t>
      </w:r>
      <w:r w:rsidR="001A4A3F">
        <w:rPr>
          <w:rFonts w:asciiTheme="minorBidi" w:hAnsiTheme="minorBidi" w:cstheme="minorBidi"/>
          <w:color w:val="000000" w:themeColor="text1"/>
          <w:sz w:val="20"/>
        </w:rPr>
        <w:t>ego</w:t>
      </w:r>
      <w:r w:rsidRPr="002A6656">
        <w:rPr>
          <w:rFonts w:asciiTheme="minorBidi" w:hAnsiTheme="minorBidi" w:cstheme="minorBidi"/>
          <w:color w:val="000000" w:themeColor="text1"/>
          <w:sz w:val="20"/>
        </w:rPr>
        <w:t>) na podstawie wykonanej dokumentacji projektowej</w:t>
      </w:r>
      <w:r w:rsidR="00C34D5F" w:rsidRPr="002A6656">
        <w:rPr>
          <w:rFonts w:asciiTheme="minorBidi" w:hAnsiTheme="minorBidi" w:cstheme="minorBidi"/>
          <w:color w:val="000000" w:themeColor="text1"/>
          <w:sz w:val="20"/>
        </w:rPr>
        <w:t>;</w:t>
      </w:r>
    </w:p>
    <w:p w14:paraId="13C784DA" w14:textId="271F34F3" w:rsidR="00E60D37" w:rsidRPr="002A6656" w:rsidRDefault="00F16CFA">
      <w:pPr>
        <w:pStyle w:val="Akapitzlist"/>
        <w:numPr>
          <w:ilvl w:val="0"/>
          <w:numId w:val="22"/>
        </w:numPr>
        <w:jc w:val="both"/>
        <w:rPr>
          <w:rFonts w:asciiTheme="minorBidi" w:hAnsiTheme="minorBidi" w:cstheme="minorBidi"/>
          <w:color w:val="000000" w:themeColor="text1"/>
          <w:sz w:val="20"/>
        </w:rPr>
      </w:pPr>
      <w:r w:rsidRPr="002A6656">
        <w:rPr>
          <w:rFonts w:asciiTheme="minorBidi" w:hAnsiTheme="minorBidi" w:cstheme="minorBidi"/>
          <w:color w:val="000000" w:themeColor="text1"/>
          <w:sz w:val="20"/>
        </w:rPr>
        <w:lastRenderedPageBreak/>
        <w:t>wykonanie dokumentacji powykonawczej dla całości zadania wraz z wszelkimi niezbędnymi odbiorami</w:t>
      </w:r>
      <w:r w:rsidR="00C34D5F" w:rsidRPr="002A6656">
        <w:rPr>
          <w:rFonts w:asciiTheme="minorBidi" w:hAnsiTheme="minorBidi" w:cstheme="minorBidi"/>
          <w:color w:val="000000" w:themeColor="text1"/>
          <w:sz w:val="20"/>
        </w:rPr>
        <w:t>.</w:t>
      </w:r>
    </w:p>
    <w:p w14:paraId="0E2656D4" w14:textId="6264E787" w:rsidR="00627514" w:rsidRPr="00FD1B40" w:rsidRDefault="4642758A" w:rsidP="004B0571">
      <w:pPr>
        <w:numPr>
          <w:ilvl w:val="0"/>
          <w:numId w:val="9"/>
        </w:numPr>
        <w:jc w:val="both"/>
        <w:rPr>
          <w:rFonts w:asciiTheme="minorBidi" w:hAnsiTheme="minorBidi" w:cstheme="minorBidi"/>
          <w:b/>
          <w:bCs/>
          <w:color w:val="000000" w:themeColor="text1"/>
          <w:sz w:val="20"/>
        </w:rPr>
      </w:pPr>
      <w:r w:rsidRPr="00FD1B40">
        <w:rPr>
          <w:rFonts w:asciiTheme="minorBidi" w:hAnsiTheme="minorBidi" w:cstheme="minorBidi"/>
          <w:color w:val="000000" w:themeColor="text1"/>
          <w:sz w:val="20"/>
        </w:rPr>
        <w:t xml:space="preserve">Wykonawca zobowiązany jest wykonać Przedmiot Umowy zgodnie z obowiązującymi przepisami prawa, normami technicznymi, dobrymi praktykami inżynierskimi i sztuką budowlaną, na warunkach określonych w niniejszej Umowie, </w:t>
      </w:r>
      <w:r w:rsidR="0063031C">
        <w:rPr>
          <w:rFonts w:asciiTheme="minorBidi" w:hAnsiTheme="minorBidi" w:cstheme="minorBidi"/>
          <w:color w:val="000000" w:themeColor="text1"/>
          <w:sz w:val="20"/>
        </w:rPr>
        <w:t>SWZ</w:t>
      </w:r>
      <w:r w:rsidRPr="00FD1B40">
        <w:rPr>
          <w:rFonts w:asciiTheme="minorBidi" w:hAnsiTheme="minorBidi" w:cstheme="minorBidi"/>
          <w:color w:val="000000" w:themeColor="text1"/>
          <w:sz w:val="20"/>
        </w:rPr>
        <w:t xml:space="preserve"> oraz Ofercie złożonej przez Wykonawcę, z uwzględnieniem wszelkich zgód, decyzji administracyjnych, pozwoleń, zezwoleń, uzgodnień i porozumień uzyskanych przez Zamawiającego lub Wykonawcę na potrzeby realizacji Przedmiotu Umowy</w:t>
      </w:r>
      <w:r w:rsidR="00D20589" w:rsidRPr="00FD1B40">
        <w:rPr>
          <w:rFonts w:asciiTheme="minorBidi" w:hAnsiTheme="minorBidi" w:cstheme="minorBidi"/>
          <w:color w:val="000000" w:themeColor="text1"/>
          <w:sz w:val="20"/>
        </w:rPr>
        <w:t xml:space="preserve">. </w:t>
      </w:r>
    </w:p>
    <w:p w14:paraId="126CE991" w14:textId="57951A7F" w:rsidR="00075292" w:rsidRPr="00FD1B40" w:rsidRDefault="4642758A" w:rsidP="004B0571">
      <w:pPr>
        <w:numPr>
          <w:ilvl w:val="0"/>
          <w:numId w:val="9"/>
        </w:numPr>
        <w:jc w:val="both"/>
        <w:rPr>
          <w:rFonts w:asciiTheme="minorBidi" w:hAnsiTheme="minorBidi" w:cstheme="minorBidi"/>
          <w:b/>
          <w:bCs/>
          <w:color w:val="000000" w:themeColor="text1"/>
          <w:sz w:val="20"/>
        </w:rPr>
      </w:pPr>
      <w:r w:rsidRPr="00FD1B40">
        <w:rPr>
          <w:rFonts w:asciiTheme="minorBidi" w:hAnsiTheme="minorBidi" w:cstheme="minorBidi"/>
          <w:color w:val="000000" w:themeColor="text1"/>
          <w:sz w:val="20"/>
        </w:rPr>
        <w:t>Integralną część niniejszej Umowy stanowią następujące załączniki:</w:t>
      </w:r>
    </w:p>
    <w:p w14:paraId="774923DC" w14:textId="77777777" w:rsidR="003B1CA7" w:rsidRPr="00FD1B40" w:rsidRDefault="003B1CA7" w:rsidP="005C062E">
      <w:pPr>
        <w:jc w:val="both"/>
        <w:rPr>
          <w:rFonts w:asciiTheme="minorBidi" w:hAnsiTheme="minorBidi" w:cstheme="minorBidi"/>
          <w:color w:val="000000" w:themeColor="text1"/>
          <w:sz w:val="20"/>
        </w:rPr>
      </w:pPr>
    </w:p>
    <w:tbl>
      <w:tblPr>
        <w:tblStyle w:val="Tabela-Siatka"/>
        <w:tblW w:w="0" w:type="auto"/>
        <w:tblLook w:val="04A0" w:firstRow="1" w:lastRow="0" w:firstColumn="1" w:lastColumn="0" w:noHBand="0" w:noVBand="1"/>
      </w:tblPr>
      <w:tblGrid>
        <w:gridCol w:w="6232"/>
        <w:gridCol w:w="3112"/>
      </w:tblGrid>
      <w:tr w:rsidR="00FD1B40" w:rsidRPr="00FD1B40" w14:paraId="2DB5EFB4" w14:textId="77777777" w:rsidTr="00576B59">
        <w:tc>
          <w:tcPr>
            <w:tcW w:w="6232" w:type="dxa"/>
          </w:tcPr>
          <w:p w14:paraId="1AE3B252" w14:textId="3F100F7D" w:rsidR="00610016" w:rsidRPr="00FD1B40" w:rsidRDefault="00610016" w:rsidP="008338EE">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Wytyczne techniczno-eksploatacyjne do projektowania, budowy i eksploatacji rurociągów układanych bezpośrednio w gruncie </w:t>
            </w:r>
          </w:p>
        </w:tc>
        <w:tc>
          <w:tcPr>
            <w:tcW w:w="3112" w:type="dxa"/>
          </w:tcPr>
          <w:p w14:paraId="2C3CA5EB" w14:textId="361CBE3E" w:rsidR="00610016" w:rsidRPr="00FD1B40" w:rsidRDefault="00610016"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Załącznik nr 1a do Umowy</w:t>
            </w:r>
          </w:p>
        </w:tc>
      </w:tr>
      <w:tr w:rsidR="00FD1B40" w:rsidRPr="00FD1B40" w14:paraId="3E32D073" w14:textId="77777777" w:rsidTr="00576B59">
        <w:tc>
          <w:tcPr>
            <w:tcW w:w="6232" w:type="dxa"/>
          </w:tcPr>
          <w:p w14:paraId="4BF19400" w14:textId="24E10EBF" w:rsidR="00E60D37" w:rsidRPr="00FD1B40" w:rsidRDefault="00E60D37" w:rsidP="008338EE">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Wytyczne do projektowania, wykonania i montażu węzłów cieplnych          będących własnością Spółek Grupy GPEC</w:t>
            </w:r>
          </w:p>
        </w:tc>
        <w:tc>
          <w:tcPr>
            <w:tcW w:w="3112" w:type="dxa"/>
          </w:tcPr>
          <w:p w14:paraId="0DC79F31" w14:textId="662EFE5B"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Załącznik nr 1</w:t>
            </w:r>
            <w:r w:rsidR="00610016" w:rsidRPr="00FD1B40">
              <w:rPr>
                <w:rFonts w:asciiTheme="minorBidi" w:hAnsiTheme="minorBidi" w:cstheme="minorBidi"/>
                <w:color w:val="000000" w:themeColor="text1"/>
                <w:sz w:val="20"/>
              </w:rPr>
              <w:t>b</w:t>
            </w:r>
            <w:r w:rsidRPr="00FD1B40">
              <w:rPr>
                <w:rFonts w:asciiTheme="minorBidi" w:hAnsiTheme="minorBidi" w:cstheme="minorBidi"/>
                <w:color w:val="000000" w:themeColor="text1"/>
                <w:sz w:val="20"/>
              </w:rPr>
              <w:t xml:space="preserve"> do Umowy</w:t>
            </w:r>
          </w:p>
        </w:tc>
      </w:tr>
      <w:tr w:rsidR="00FD1B40" w:rsidRPr="00FD1B40" w14:paraId="767CD0DD" w14:textId="77777777" w:rsidTr="00576B59">
        <w:tc>
          <w:tcPr>
            <w:tcW w:w="6232" w:type="dxa"/>
          </w:tcPr>
          <w:p w14:paraId="3E73A7B7" w14:textId="77777777"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Oferta Wykonawcy</w:t>
            </w:r>
          </w:p>
        </w:tc>
        <w:tc>
          <w:tcPr>
            <w:tcW w:w="3112" w:type="dxa"/>
          </w:tcPr>
          <w:p w14:paraId="75F5EC72" w14:textId="46FC9748"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Załącznik nr 2 do Umowy</w:t>
            </w:r>
          </w:p>
        </w:tc>
      </w:tr>
      <w:tr w:rsidR="00FD1B40" w:rsidRPr="00FD1B40" w14:paraId="24E8EB6C" w14:textId="77777777" w:rsidTr="00576B59">
        <w:tc>
          <w:tcPr>
            <w:tcW w:w="6232" w:type="dxa"/>
          </w:tcPr>
          <w:p w14:paraId="2D65AD71" w14:textId="77777777"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Instrukcja odbiorów infrastruktury ciepłowniczej</w:t>
            </w:r>
          </w:p>
        </w:tc>
        <w:tc>
          <w:tcPr>
            <w:tcW w:w="3112" w:type="dxa"/>
          </w:tcPr>
          <w:p w14:paraId="30BB84F8" w14:textId="00195D4C" w:rsidR="003B1CA7" w:rsidRPr="00FD1B40" w:rsidRDefault="4642758A" w:rsidP="00A86D92">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Załącznik nr 3 do Umowy</w:t>
            </w:r>
          </w:p>
        </w:tc>
      </w:tr>
      <w:tr w:rsidR="00FD1B40" w:rsidRPr="00FD1B40" w14:paraId="77A17967" w14:textId="77777777" w:rsidTr="00576B59">
        <w:tc>
          <w:tcPr>
            <w:tcW w:w="6232" w:type="dxa"/>
          </w:tcPr>
          <w:p w14:paraId="169C5319" w14:textId="77777777"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Zasady realizacji obowiązków gwarancyjnych</w:t>
            </w:r>
          </w:p>
        </w:tc>
        <w:tc>
          <w:tcPr>
            <w:tcW w:w="3112" w:type="dxa"/>
          </w:tcPr>
          <w:p w14:paraId="062C96CA" w14:textId="7C5887E4"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Załącznik nr </w:t>
            </w:r>
            <w:r w:rsidR="00AA4BAA" w:rsidRPr="00FD1B40">
              <w:rPr>
                <w:rFonts w:asciiTheme="minorBidi" w:hAnsiTheme="minorBidi" w:cstheme="minorBidi"/>
                <w:color w:val="000000" w:themeColor="text1"/>
                <w:sz w:val="20"/>
              </w:rPr>
              <w:t>4</w:t>
            </w:r>
            <w:r w:rsidRPr="00FD1B40">
              <w:rPr>
                <w:rFonts w:asciiTheme="minorBidi" w:hAnsiTheme="minorBidi" w:cstheme="minorBidi"/>
                <w:color w:val="000000" w:themeColor="text1"/>
                <w:sz w:val="20"/>
              </w:rPr>
              <w:t xml:space="preserve"> do Umowy</w:t>
            </w:r>
          </w:p>
        </w:tc>
      </w:tr>
      <w:tr w:rsidR="00FD1B40" w:rsidRPr="00FD1B40" w14:paraId="64767005" w14:textId="77777777" w:rsidTr="00576B59">
        <w:tc>
          <w:tcPr>
            <w:tcW w:w="6232" w:type="dxa"/>
          </w:tcPr>
          <w:p w14:paraId="1FF1C8EA" w14:textId="77777777"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Instrukcja środowiskowa, BHP i p.poż.</w:t>
            </w:r>
          </w:p>
        </w:tc>
        <w:tc>
          <w:tcPr>
            <w:tcW w:w="3112" w:type="dxa"/>
          </w:tcPr>
          <w:p w14:paraId="19B589DC" w14:textId="3AD24590" w:rsidR="003B1CA7"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Załącznik nr </w:t>
            </w:r>
            <w:r w:rsidR="001728B0"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xml:space="preserve"> do Umowy</w:t>
            </w:r>
          </w:p>
        </w:tc>
      </w:tr>
      <w:tr w:rsidR="00FD1B40" w:rsidRPr="00FD1B40" w:rsidDel="00AA4BAA" w14:paraId="2FE18C94" w14:textId="77777777" w:rsidTr="00576B59">
        <w:tc>
          <w:tcPr>
            <w:tcW w:w="6232" w:type="dxa"/>
          </w:tcPr>
          <w:p w14:paraId="2EB46B60" w14:textId="77777777" w:rsidR="003C5DF4" w:rsidRPr="00FD1B40" w:rsidRDefault="003C5DF4" w:rsidP="003C5DF4">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Wzór oświadczenia o podwykonawcach</w:t>
            </w:r>
          </w:p>
        </w:tc>
        <w:tc>
          <w:tcPr>
            <w:tcW w:w="3112" w:type="dxa"/>
          </w:tcPr>
          <w:p w14:paraId="5A880981" w14:textId="2FC3738A" w:rsidR="003C5DF4" w:rsidRPr="00FD1B40" w:rsidRDefault="003C5DF4" w:rsidP="003C5DF4">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Załącznik nr </w:t>
            </w:r>
            <w:r w:rsidR="001728B0" w:rsidRPr="00FD1B40">
              <w:rPr>
                <w:rFonts w:asciiTheme="minorBidi" w:hAnsiTheme="minorBidi" w:cstheme="minorBidi"/>
                <w:color w:val="000000" w:themeColor="text1"/>
                <w:sz w:val="20"/>
              </w:rPr>
              <w:t>6</w:t>
            </w:r>
            <w:r w:rsidRPr="00FD1B40">
              <w:rPr>
                <w:rFonts w:asciiTheme="minorBidi" w:hAnsiTheme="minorBidi" w:cstheme="minorBidi"/>
                <w:color w:val="000000" w:themeColor="text1"/>
                <w:sz w:val="20"/>
              </w:rPr>
              <w:t xml:space="preserve"> do Umowy</w:t>
            </w:r>
          </w:p>
        </w:tc>
      </w:tr>
      <w:tr w:rsidR="00FD1B40" w:rsidRPr="00FD1B40" w:rsidDel="00AA4BAA" w14:paraId="7C4D2181" w14:textId="77777777" w:rsidTr="00576B59">
        <w:tc>
          <w:tcPr>
            <w:tcW w:w="6232" w:type="dxa"/>
          </w:tcPr>
          <w:p w14:paraId="7ADAE71F" w14:textId="77777777" w:rsidR="003C5DF4" w:rsidRPr="00FD1B40" w:rsidRDefault="003C5DF4" w:rsidP="003C5DF4">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Taryfikator kar</w:t>
            </w:r>
          </w:p>
        </w:tc>
        <w:tc>
          <w:tcPr>
            <w:tcW w:w="3112" w:type="dxa"/>
          </w:tcPr>
          <w:p w14:paraId="3AE19CE7" w14:textId="783440E2" w:rsidR="003C5DF4" w:rsidRPr="00FD1B40" w:rsidDel="00AA4BAA" w:rsidRDefault="003C5DF4" w:rsidP="003C5DF4">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Załącznik nr </w:t>
            </w:r>
            <w:r w:rsidR="001728B0" w:rsidRPr="00FD1B40">
              <w:rPr>
                <w:rFonts w:asciiTheme="minorBidi" w:hAnsiTheme="minorBidi" w:cstheme="minorBidi"/>
                <w:color w:val="000000" w:themeColor="text1"/>
                <w:sz w:val="20"/>
              </w:rPr>
              <w:t>7</w:t>
            </w:r>
            <w:r w:rsidRPr="00FD1B40">
              <w:rPr>
                <w:rFonts w:asciiTheme="minorBidi" w:hAnsiTheme="minorBidi" w:cstheme="minorBidi"/>
                <w:color w:val="000000" w:themeColor="text1"/>
                <w:sz w:val="20"/>
              </w:rPr>
              <w:t xml:space="preserve"> do Umowy</w:t>
            </w:r>
          </w:p>
        </w:tc>
      </w:tr>
      <w:tr w:rsidR="00FD1B40" w:rsidRPr="00FD1B40" w:rsidDel="00AA4BAA" w14:paraId="70547E8E" w14:textId="77777777" w:rsidTr="00576B59">
        <w:tc>
          <w:tcPr>
            <w:tcW w:w="6232" w:type="dxa"/>
          </w:tcPr>
          <w:p w14:paraId="3FFDE588" w14:textId="6CE7E713" w:rsidR="00576B59" w:rsidRPr="00FD1B40" w:rsidRDefault="00576B59" w:rsidP="005347F9">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Wzór umowy powierzenia danych osobowych</w:t>
            </w:r>
          </w:p>
        </w:tc>
        <w:tc>
          <w:tcPr>
            <w:tcW w:w="3112" w:type="dxa"/>
          </w:tcPr>
          <w:p w14:paraId="0A5B6C40" w14:textId="2245A016" w:rsidR="00576B59" w:rsidRPr="00FD1B40" w:rsidRDefault="00A15252" w:rsidP="005347F9">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Załącznik</w:t>
            </w:r>
            <w:r w:rsidR="00576B59" w:rsidRPr="00FD1B40">
              <w:rPr>
                <w:rFonts w:asciiTheme="minorBidi" w:hAnsiTheme="minorBidi" w:cstheme="minorBidi"/>
                <w:color w:val="000000" w:themeColor="text1"/>
                <w:sz w:val="20"/>
              </w:rPr>
              <w:t xml:space="preserve"> nr </w:t>
            </w:r>
            <w:r w:rsidR="001728B0" w:rsidRPr="00FD1B40">
              <w:rPr>
                <w:rFonts w:asciiTheme="minorBidi" w:hAnsiTheme="minorBidi" w:cstheme="minorBidi"/>
                <w:color w:val="000000" w:themeColor="text1"/>
                <w:sz w:val="20"/>
              </w:rPr>
              <w:t>8</w:t>
            </w:r>
            <w:r w:rsidR="00576B59" w:rsidRPr="00FD1B40">
              <w:rPr>
                <w:rFonts w:asciiTheme="minorBidi" w:hAnsiTheme="minorBidi" w:cstheme="minorBidi"/>
                <w:color w:val="000000" w:themeColor="text1"/>
                <w:sz w:val="20"/>
              </w:rPr>
              <w:t xml:space="preserve"> do Umowy</w:t>
            </w:r>
          </w:p>
        </w:tc>
      </w:tr>
      <w:tr w:rsidR="00FD1B40" w:rsidRPr="00FD1B40" w:rsidDel="00AA4BAA" w14:paraId="6F6EE1B6" w14:textId="77777777" w:rsidTr="00576B59">
        <w:tc>
          <w:tcPr>
            <w:tcW w:w="6232" w:type="dxa"/>
          </w:tcPr>
          <w:p w14:paraId="45285F74" w14:textId="29A817EB" w:rsidR="001C5B2E" w:rsidRPr="00FD1B40" w:rsidRDefault="001C5B2E" w:rsidP="005347F9">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Wzór oświadczenia podwykonawcy</w:t>
            </w:r>
          </w:p>
        </w:tc>
        <w:tc>
          <w:tcPr>
            <w:tcW w:w="3112" w:type="dxa"/>
          </w:tcPr>
          <w:p w14:paraId="38E2CA12" w14:textId="00DDA166" w:rsidR="001C5B2E" w:rsidRPr="00FD1B40" w:rsidRDefault="001C5B2E" w:rsidP="005347F9">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Załącznik nr </w:t>
            </w:r>
            <w:r w:rsidR="001728B0" w:rsidRPr="00FD1B40">
              <w:rPr>
                <w:rFonts w:asciiTheme="minorBidi" w:hAnsiTheme="minorBidi" w:cstheme="minorBidi"/>
                <w:color w:val="000000" w:themeColor="text1"/>
                <w:sz w:val="20"/>
              </w:rPr>
              <w:t>9</w:t>
            </w:r>
            <w:r w:rsidRPr="00FD1B40">
              <w:rPr>
                <w:rFonts w:asciiTheme="minorBidi" w:hAnsiTheme="minorBidi" w:cstheme="minorBidi"/>
                <w:color w:val="000000" w:themeColor="text1"/>
                <w:sz w:val="20"/>
              </w:rPr>
              <w:t xml:space="preserve"> do Umowy</w:t>
            </w:r>
          </w:p>
        </w:tc>
      </w:tr>
    </w:tbl>
    <w:p w14:paraId="67185129" w14:textId="77777777" w:rsidR="003B1CA7" w:rsidRPr="00FD1B40" w:rsidRDefault="003B1CA7" w:rsidP="005C062E">
      <w:pPr>
        <w:jc w:val="both"/>
        <w:rPr>
          <w:rFonts w:asciiTheme="minorBidi" w:hAnsiTheme="minorBidi" w:cstheme="minorBidi"/>
          <w:color w:val="000000" w:themeColor="text1"/>
          <w:sz w:val="20"/>
        </w:rPr>
      </w:pPr>
    </w:p>
    <w:p w14:paraId="2AEE7028" w14:textId="77777777" w:rsidR="00345CF5" w:rsidRPr="00FD1B40" w:rsidRDefault="4642758A" w:rsidP="004B0571">
      <w:pPr>
        <w:pStyle w:val="Akapitzlist"/>
        <w:numPr>
          <w:ilvl w:val="0"/>
          <w:numId w:val="9"/>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sprzeczności pomiędzy wymienionymi częściami Umowy Wykonawca bezzwłocznie w formie pisemnej powiadomi Zamawiającego i zastosuje się do wydanych przez niego pisemnych instrukcji. </w:t>
      </w:r>
    </w:p>
    <w:p w14:paraId="18517557" w14:textId="77777777" w:rsidR="00670E06" w:rsidRPr="00FD1B40" w:rsidRDefault="00670E06" w:rsidP="005C062E">
      <w:pPr>
        <w:pStyle w:val="Akapitzlist"/>
        <w:ind w:left="360"/>
        <w:jc w:val="both"/>
        <w:rPr>
          <w:rFonts w:asciiTheme="minorBidi" w:hAnsiTheme="minorBidi" w:cstheme="minorBidi"/>
          <w:b/>
          <w:color w:val="000000" w:themeColor="text1"/>
          <w:sz w:val="20"/>
        </w:rPr>
      </w:pPr>
    </w:p>
    <w:p w14:paraId="080F5709" w14:textId="77777777" w:rsidR="00075292" w:rsidRPr="00FD1B40" w:rsidRDefault="4642758A" w:rsidP="4642758A">
      <w:pPr>
        <w:jc w:val="center"/>
        <w:rPr>
          <w:rFonts w:asciiTheme="minorBidi" w:hAnsiTheme="minorBidi" w:cstheme="minorBidi"/>
          <w:b/>
          <w:bCs/>
          <w:i/>
          <w:iCs/>
          <w:color w:val="000000" w:themeColor="text1"/>
          <w:sz w:val="20"/>
        </w:rPr>
      </w:pPr>
      <w:r w:rsidRPr="00FD1B40">
        <w:rPr>
          <w:rFonts w:asciiTheme="minorBidi" w:hAnsiTheme="minorBidi" w:cstheme="minorBidi"/>
          <w:b/>
          <w:bCs/>
          <w:color w:val="000000" w:themeColor="text1"/>
          <w:sz w:val="20"/>
        </w:rPr>
        <w:t>§2. [Termin realizacji przedmiotu Umowy]</w:t>
      </w:r>
    </w:p>
    <w:p w14:paraId="4F8AB23C" w14:textId="77777777" w:rsidR="00206C71" w:rsidRPr="00FD1B40" w:rsidRDefault="00206C71" w:rsidP="005C062E">
      <w:pPr>
        <w:jc w:val="center"/>
        <w:rPr>
          <w:rFonts w:asciiTheme="minorBidi" w:hAnsiTheme="minorBidi" w:cstheme="minorBidi"/>
          <w:b/>
          <w:i/>
          <w:color w:val="000000" w:themeColor="text1"/>
          <w:sz w:val="20"/>
        </w:rPr>
      </w:pPr>
    </w:p>
    <w:p w14:paraId="2F12DF49" w14:textId="629316D9" w:rsidR="0085605E" w:rsidRPr="00D14CBD" w:rsidRDefault="00AF79DE" w:rsidP="006E0438">
      <w:pPr>
        <w:pStyle w:val="Default"/>
        <w:numPr>
          <w:ilvl w:val="0"/>
          <w:numId w:val="56"/>
        </w:numPr>
        <w:ind w:left="357" w:hanging="357"/>
        <w:jc w:val="both"/>
        <w:rPr>
          <w:rFonts w:asciiTheme="minorBidi" w:hAnsiTheme="minorBidi" w:cstheme="minorBidi"/>
          <w:color w:val="000000" w:themeColor="text1"/>
          <w:sz w:val="20"/>
          <w:szCs w:val="20"/>
        </w:rPr>
      </w:pPr>
      <w:r w:rsidRPr="00D14CBD">
        <w:rPr>
          <w:rFonts w:asciiTheme="minorBidi" w:hAnsiTheme="minorBidi" w:cstheme="minorBidi"/>
          <w:color w:val="000000" w:themeColor="text1"/>
          <w:sz w:val="20"/>
          <w:szCs w:val="20"/>
        </w:rPr>
        <w:t xml:space="preserve">Wykonawca </w:t>
      </w:r>
      <w:r w:rsidR="0085605E" w:rsidRPr="00D14CBD">
        <w:rPr>
          <w:rFonts w:asciiTheme="minorBidi" w:hAnsiTheme="minorBidi" w:cstheme="minorBidi"/>
          <w:color w:val="000000" w:themeColor="text1"/>
          <w:sz w:val="20"/>
          <w:szCs w:val="20"/>
        </w:rPr>
        <w:t xml:space="preserve">powinien wykonać przedmiot </w:t>
      </w:r>
      <w:r w:rsidR="00C50192" w:rsidRPr="00D14CBD">
        <w:rPr>
          <w:rFonts w:asciiTheme="minorBidi" w:hAnsiTheme="minorBidi" w:cstheme="minorBidi"/>
          <w:color w:val="000000" w:themeColor="text1"/>
          <w:sz w:val="20"/>
          <w:szCs w:val="20"/>
        </w:rPr>
        <w:t>Umowy</w:t>
      </w:r>
      <w:r w:rsidR="0085605E" w:rsidRPr="00D14CBD">
        <w:rPr>
          <w:rFonts w:asciiTheme="minorBidi" w:hAnsiTheme="minorBidi" w:cstheme="minorBidi"/>
          <w:color w:val="000000" w:themeColor="text1"/>
          <w:sz w:val="20"/>
          <w:szCs w:val="20"/>
        </w:rPr>
        <w:t xml:space="preserve"> w terminach do: </w:t>
      </w:r>
    </w:p>
    <w:p w14:paraId="020CCAE4" w14:textId="77777777" w:rsidR="0085605E" w:rsidRPr="00D14CBD" w:rsidRDefault="0085605E" w:rsidP="0085605E">
      <w:pPr>
        <w:pStyle w:val="Default"/>
        <w:jc w:val="both"/>
        <w:rPr>
          <w:rFonts w:asciiTheme="minorBidi" w:hAnsiTheme="minorBidi" w:cstheme="minorBidi"/>
          <w:color w:val="000000" w:themeColor="text1"/>
          <w:sz w:val="20"/>
          <w:szCs w:val="20"/>
        </w:rPr>
      </w:pPr>
    </w:p>
    <w:p w14:paraId="49F3B98B" w14:textId="07DDE801" w:rsidR="0096458B" w:rsidRPr="00CE02D2" w:rsidRDefault="0096458B" w:rsidP="0096458B">
      <w:pPr>
        <w:pStyle w:val="Default"/>
        <w:numPr>
          <w:ilvl w:val="1"/>
          <w:numId w:val="40"/>
        </w:numPr>
        <w:ind w:left="360"/>
        <w:jc w:val="both"/>
        <w:rPr>
          <w:rFonts w:asciiTheme="minorBidi" w:hAnsiTheme="minorBidi" w:cstheme="minorBidi"/>
          <w:color w:val="000000" w:themeColor="text1"/>
          <w:sz w:val="20"/>
          <w:szCs w:val="20"/>
        </w:rPr>
      </w:pPr>
      <w:bookmarkStart w:id="2" w:name="_Hlk33435877"/>
      <w:bookmarkStart w:id="3" w:name="_Hlk19509401"/>
      <w:r w:rsidRPr="00CE02D2">
        <w:rPr>
          <w:rFonts w:asciiTheme="minorBidi" w:hAnsiTheme="minorBidi" w:cstheme="minorBidi"/>
          <w:color w:val="000000" w:themeColor="text1"/>
          <w:sz w:val="20"/>
          <w:szCs w:val="20"/>
        </w:rPr>
        <w:t xml:space="preserve">Zadanie 1: </w:t>
      </w:r>
    </w:p>
    <w:p w14:paraId="671A1C5E" w14:textId="77777777" w:rsidR="003C4C3A" w:rsidRPr="00CE02D2" w:rsidRDefault="003C4C3A" w:rsidP="002A6656">
      <w:pPr>
        <w:pStyle w:val="Default"/>
        <w:ind w:left="360"/>
        <w:jc w:val="both"/>
        <w:rPr>
          <w:rFonts w:asciiTheme="minorBidi" w:hAnsiTheme="minorBidi" w:cstheme="minorBidi"/>
          <w:color w:val="000000" w:themeColor="text1"/>
          <w:sz w:val="20"/>
          <w:szCs w:val="20"/>
        </w:rPr>
      </w:pPr>
    </w:p>
    <w:p w14:paraId="2621E9A2" w14:textId="39B45C12" w:rsidR="0096458B" w:rsidRDefault="0096458B" w:rsidP="0096458B">
      <w:pPr>
        <w:pStyle w:val="Default"/>
        <w:numPr>
          <w:ilvl w:val="2"/>
          <w:numId w:val="45"/>
        </w:numPr>
        <w:ind w:left="851" w:hanging="371"/>
        <w:jc w:val="both"/>
        <w:rPr>
          <w:rFonts w:asciiTheme="minorBidi" w:hAnsiTheme="minorBidi" w:cstheme="minorBidi"/>
          <w:color w:val="000000" w:themeColor="text1"/>
          <w:sz w:val="20"/>
          <w:szCs w:val="20"/>
        </w:rPr>
      </w:pPr>
      <w:r w:rsidRPr="00CE02D2">
        <w:rPr>
          <w:rFonts w:asciiTheme="minorBidi" w:hAnsiTheme="minorBidi" w:cstheme="minorBidi"/>
          <w:color w:val="000000" w:themeColor="text1"/>
          <w:sz w:val="20"/>
          <w:szCs w:val="20"/>
        </w:rPr>
        <w:t>3</w:t>
      </w:r>
      <w:r w:rsidR="00B27559" w:rsidRPr="00CE02D2">
        <w:rPr>
          <w:rFonts w:asciiTheme="minorBidi" w:hAnsiTheme="minorBidi" w:cstheme="minorBidi"/>
          <w:color w:val="000000" w:themeColor="text1"/>
          <w:sz w:val="20"/>
          <w:szCs w:val="20"/>
        </w:rPr>
        <w:t>0</w:t>
      </w:r>
      <w:r w:rsidRPr="00CE02D2">
        <w:rPr>
          <w:rFonts w:asciiTheme="minorBidi" w:hAnsiTheme="minorBidi" w:cstheme="minorBidi"/>
          <w:color w:val="000000" w:themeColor="text1"/>
          <w:sz w:val="20"/>
          <w:szCs w:val="20"/>
        </w:rPr>
        <w:t>.0</w:t>
      </w:r>
      <w:r w:rsidR="00E47BE5">
        <w:rPr>
          <w:rFonts w:asciiTheme="minorBidi" w:hAnsiTheme="minorBidi" w:cstheme="minorBidi"/>
          <w:color w:val="000000" w:themeColor="text1"/>
          <w:sz w:val="20"/>
          <w:szCs w:val="20"/>
        </w:rPr>
        <w:t>7</w:t>
      </w:r>
      <w:r w:rsidRPr="00CE02D2">
        <w:rPr>
          <w:rFonts w:asciiTheme="minorBidi" w:hAnsiTheme="minorBidi" w:cstheme="minorBidi"/>
          <w:color w:val="000000" w:themeColor="text1"/>
          <w:sz w:val="20"/>
          <w:szCs w:val="20"/>
        </w:rPr>
        <w:t>.2021 r. – roboty technologiczne</w:t>
      </w:r>
      <w:r w:rsidR="00AE3E1F">
        <w:rPr>
          <w:rFonts w:asciiTheme="minorBidi" w:hAnsiTheme="minorBidi" w:cstheme="minorBidi"/>
          <w:color w:val="000000" w:themeColor="text1"/>
          <w:sz w:val="20"/>
          <w:szCs w:val="20"/>
        </w:rPr>
        <w:t>*</w:t>
      </w:r>
      <w:r w:rsidRPr="00CE02D2">
        <w:rPr>
          <w:rFonts w:asciiTheme="minorBidi" w:hAnsiTheme="minorBidi" w:cstheme="minorBidi"/>
          <w:color w:val="000000" w:themeColor="text1"/>
          <w:sz w:val="20"/>
          <w:szCs w:val="20"/>
        </w:rPr>
        <w:t>,</w:t>
      </w:r>
    </w:p>
    <w:p w14:paraId="0E9CB76A" w14:textId="0D919990" w:rsidR="00E47BE5" w:rsidRDefault="00E47BE5" w:rsidP="0096458B">
      <w:pPr>
        <w:pStyle w:val="Default"/>
        <w:numPr>
          <w:ilvl w:val="2"/>
          <w:numId w:val="45"/>
        </w:numPr>
        <w:ind w:left="851" w:hanging="371"/>
        <w:jc w:val="both"/>
        <w:rPr>
          <w:rFonts w:asciiTheme="minorBidi" w:hAnsiTheme="minorBidi" w:cstheme="minorBidi"/>
          <w:color w:val="000000" w:themeColor="text1"/>
          <w:sz w:val="20"/>
          <w:szCs w:val="20"/>
        </w:rPr>
      </w:pPr>
      <w:r>
        <w:rPr>
          <w:rFonts w:asciiTheme="minorBidi" w:hAnsiTheme="minorBidi" w:cstheme="minorBidi"/>
          <w:color w:val="000000" w:themeColor="text1"/>
          <w:sz w:val="20"/>
          <w:szCs w:val="20"/>
        </w:rPr>
        <w:t>30.08.2021 r. – roboty odtworzeniowe.</w:t>
      </w:r>
    </w:p>
    <w:p w14:paraId="4199A742" w14:textId="77777777" w:rsidR="00AE3E1F" w:rsidRDefault="00AE3E1F" w:rsidP="00AE3E1F">
      <w:pPr>
        <w:pStyle w:val="Default"/>
        <w:jc w:val="both"/>
        <w:rPr>
          <w:rFonts w:asciiTheme="minorBidi" w:hAnsiTheme="minorBidi" w:cstheme="minorBidi"/>
          <w:sz w:val="20"/>
          <w:szCs w:val="20"/>
        </w:rPr>
      </w:pPr>
    </w:p>
    <w:p w14:paraId="25BCE4A8" w14:textId="66349728" w:rsidR="00AE3E1F" w:rsidRPr="00CE02D2" w:rsidRDefault="00AE3E1F" w:rsidP="00CE02D2">
      <w:pPr>
        <w:pStyle w:val="Default"/>
        <w:jc w:val="both"/>
        <w:rPr>
          <w:rFonts w:asciiTheme="minorBidi" w:hAnsiTheme="minorBidi" w:cstheme="minorBidi"/>
          <w:sz w:val="20"/>
          <w:szCs w:val="20"/>
        </w:rPr>
      </w:pPr>
      <w:r w:rsidRPr="00594B1C">
        <w:rPr>
          <w:rFonts w:asciiTheme="minorBidi" w:hAnsiTheme="minorBidi" w:cstheme="minorBidi"/>
          <w:sz w:val="20"/>
          <w:szCs w:val="20"/>
        </w:rPr>
        <w:t xml:space="preserve">* </w:t>
      </w:r>
      <w:r w:rsidRPr="00594B1C">
        <w:rPr>
          <w:rFonts w:asciiTheme="minorBidi" w:hAnsiTheme="minorBidi" w:cstheme="minorBidi"/>
          <w:i/>
          <w:iCs/>
          <w:sz w:val="20"/>
          <w:szCs w:val="20"/>
        </w:rPr>
        <w:t>z zastrzeżeniem, iż odcinek sieci i przyłączy prowadzony w sąsiedztwie remontowanej kamienicy przy ul. Kurzej 14, 15/16 (na dz. nr 441, 443, 445) należy zrealizować do dnia 14.07.2021 r. ze względu na harmonogram robót budowlanych TBS „Motława”</w:t>
      </w:r>
    </w:p>
    <w:p w14:paraId="0EBA58AB" w14:textId="77777777" w:rsidR="003C4C3A" w:rsidRPr="00CE02D2" w:rsidRDefault="003C4C3A" w:rsidP="002A6656">
      <w:pPr>
        <w:pStyle w:val="Default"/>
        <w:ind w:left="851"/>
        <w:jc w:val="both"/>
        <w:rPr>
          <w:rFonts w:asciiTheme="minorBidi" w:hAnsiTheme="minorBidi" w:cstheme="minorBidi"/>
          <w:color w:val="000000" w:themeColor="text1"/>
          <w:sz w:val="20"/>
          <w:szCs w:val="20"/>
        </w:rPr>
      </w:pPr>
    </w:p>
    <w:p w14:paraId="458B4837" w14:textId="406DD3AF" w:rsidR="0096458B" w:rsidRPr="00CE02D2" w:rsidRDefault="0096458B" w:rsidP="0096458B">
      <w:pPr>
        <w:pStyle w:val="Default"/>
        <w:numPr>
          <w:ilvl w:val="1"/>
          <w:numId w:val="45"/>
        </w:numPr>
        <w:ind w:left="426" w:hanging="426"/>
        <w:jc w:val="both"/>
        <w:rPr>
          <w:rFonts w:asciiTheme="minorBidi" w:hAnsiTheme="minorBidi" w:cstheme="minorBidi"/>
          <w:color w:val="000000" w:themeColor="text1"/>
          <w:sz w:val="20"/>
          <w:szCs w:val="20"/>
        </w:rPr>
      </w:pPr>
      <w:r w:rsidRPr="00CE02D2">
        <w:rPr>
          <w:rFonts w:asciiTheme="minorBidi" w:hAnsiTheme="minorBidi" w:cstheme="minorBidi"/>
          <w:color w:val="000000" w:themeColor="text1"/>
          <w:sz w:val="20"/>
          <w:szCs w:val="20"/>
        </w:rPr>
        <w:t xml:space="preserve">Zadanie 2: </w:t>
      </w:r>
    </w:p>
    <w:p w14:paraId="505EACC7" w14:textId="77777777" w:rsidR="003C4C3A" w:rsidRPr="00CE02D2" w:rsidRDefault="003C4C3A" w:rsidP="002A6656">
      <w:pPr>
        <w:pStyle w:val="Default"/>
        <w:ind w:left="426"/>
        <w:jc w:val="both"/>
        <w:rPr>
          <w:rFonts w:asciiTheme="minorBidi" w:hAnsiTheme="minorBidi" w:cstheme="minorBidi"/>
          <w:color w:val="000000" w:themeColor="text1"/>
          <w:sz w:val="20"/>
          <w:szCs w:val="20"/>
        </w:rPr>
      </w:pPr>
    </w:p>
    <w:p w14:paraId="0B5E2D64" w14:textId="079E4795" w:rsidR="0096458B" w:rsidRPr="00CE02D2" w:rsidRDefault="00E47BE5" w:rsidP="0096458B">
      <w:pPr>
        <w:pStyle w:val="Default"/>
        <w:numPr>
          <w:ilvl w:val="2"/>
          <w:numId w:val="45"/>
        </w:numPr>
        <w:ind w:left="851" w:hanging="425"/>
        <w:jc w:val="both"/>
        <w:rPr>
          <w:rFonts w:asciiTheme="minorBidi" w:hAnsiTheme="minorBidi" w:cstheme="minorBidi"/>
          <w:color w:val="000000" w:themeColor="text1"/>
          <w:sz w:val="20"/>
          <w:szCs w:val="20"/>
        </w:rPr>
      </w:pPr>
      <w:r>
        <w:rPr>
          <w:rFonts w:asciiTheme="minorBidi" w:hAnsiTheme="minorBidi" w:cstheme="minorBidi"/>
          <w:color w:val="000000" w:themeColor="text1"/>
          <w:sz w:val="20"/>
          <w:szCs w:val="20"/>
        </w:rPr>
        <w:t>30</w:t>
      </w:r>
      <w:r w:rsidR="00B27559" w:rsidRPr="00CE02D2">
        <w:rPr>
          <w:rFonts w:asciiTheme="minorBidi" w:hAnsiTheme="minorBidi" w:cstheme="minorBidi"/>
          <w:color w:val="000000" w:themeColor="text1"/>
          <w:sz w:val="20"/>
          <w:szCs w:val="20"/>
        </w:rPr>
        <w:t>.0</w:t>
      </w:r>
      <w:r w:rsidR="00AE3E1F">
        <w:rPr>
          <w:rFonts w:asciiTheme="minorBidi" w:hAnsiTheme="minorBidi" w:cstheme="minorBidi"/>
          <w:color w:val="000000" w:themeColor="text1"/>
          <w:sz w:val="20"/>
          <w:szCs w:val="20"/>
        </w:rPr>
        <w:t>8</w:t>
      </w:r>
      <w:r w:rsidR="0096458B" w:rsidRPr="00CE02D2">
        <w:rPr>
          <w:rFonts w:asciiTheme="minorBidi" w:hAnsiTheme="minorBidi" w:cstheme="minorBidi"/>
          <w:color w:val="000000" w:themeColor="text1"/>
          <w:sz w:val="20"/>
          <w:szCs w:val="20"/>
        </w:rPr>
        <w:t>.2021 r. – wykonanie dokumentacji projektowej węzł</w:t>
      </w:r>
      <w:r>
        <w:rPr>
          <w:rFonts w:asciiTheme="minorBidi" w:hAnsiTheme="minorBidi" w:cstheme="minorBidi"/>
          <w:color w:val="000000" w:themeColor="text1"/>
          <w:sz w:val="20"/>
          <w:szCs w:val="20"/>
        </w:rPr>
        <w:t>a</w:t>
      </w:r>
      <w:r w:rsidR="0096458B" w:rsidRPr="00CE02D2">
        <w:rPr>
          <w:rFonts w:asciiTheme="minorBidi" w:hAnsiTheme="minorBidi" w:cstheme="minorBidi"/>
          <w:color w:val="000000" w:themeColor="text1"/>
          <w:sz w:val="20"/>
          <w:szCs w:val="20"/>
        </w:rPr>
        <w:t xml:space="preserve"> ciepłownicz</w:t>
      </w:r>
      <w:r>
        <w:rPr>
          <w:rFonts w:asciiTheme="minorBidi" w:hAnsiTheme="minorBidi" w:cstheme="minorBidi"/>
          <w:color w:val="000000" w:themeColor="text1"/>
          <w:sz w:val="20"/>
          <w:szCs w:val="20"/>
        </w:rPr>
        <w:t>ego</w:t>
      </w:r>
      <w:r w:rsidR="0096458B" w:rsidRPr="00CE02D2">
        <w:rPr>
          <w:rFonts w:asciiTheme="minorBidi" w:hAnsiTheme="minorBidi" w:cstheme="minorBidi"/>
          <w:color w:val="000000" w:themeColor="text1"/>
          <w:sz w:val="20"/>
          <w:szCs w:val="20"/>
        </w:rPr>
        <w:t xml:space="preserve">, </w:t>
      </w:r>
    </w:p>
    <w:p w14:paraId="37000CC7" w14:textId="2AE570F3" w:rsidR="0096458B" w:rsidRPr="00CE02D2" w:rsidRDefault="0096458B" w:rsidP="0096458B">
      <w:pPr>
        <w:pStyle w:val="Default"/>
        <w:numPr>
          <w:ilvl w:val="2"/>
          <w:numId w:val="45"/>
        </w:numPr>
        <w:ind w:left="851" w:hanging="425"/>
        <w:jc w:val="both"/>
        <w:rPr>
          <w:rFonts w:asciiTheme="minorBidi" w:hAnsiTheme="minorBidi" w:cstheme="minorBidi"/>
          <w:color w:val="000000" w:themeColor="text1"/>
          <w:sz w:val="20"/>
          <w:szCs w:val="20"/>
        </w:rPr>
      </w:pPr>
      <w:r w:rsidRPr="00CE02D2">
        <w:rPr>
          <w:rFonts w:asciiTheme="minorBidi" w:hAnsiTheme="minorBidi" w:cstheme="minorBidi"/>
          <w:color w:val="000000" w:themeColor="text1"/>
          <w:sz w:val="20"/>
          <w:szCs w:val="20"/>
        </w:rPr>
        <w:t>3</w:t>
      </w:r>
      <w:r w:rsidR="00B27559" w:rsidRPr="00CE02D2">
        <w:rPr>
          <w:rFonts w:asciiTheme="minorBidi" w:hAnsiTheme="minorBidi" w:cstheme="minorBidi"/>
          <w:color w:val="000000" w:themeColor="text1"/>
          <w:sz w:val="20"/>
          <w:szCs w:val="20"/>
        </w:rPr>
        <w:t>0.0</w:t>
      </w:r>
      <w:r w:rsidR="00AE3E1F">
        <w:rPr>
          <w:rFonts w:asciiTheme="minorBidi" w:hAnsiTheme="minorBidi" w:cstheme="minorBidi"/>
          <w:color w:val="000000" w:themeColor="text1"/>
          <w:sz w:val="20"/>
          <w:szCs w:val="20"/>
        </w:rPr>
        <w:t>9</w:t>
      </w:r>
      <w:r w:rsidRPr="00CE02D2">
        <w:rPr>
          <w:rFonts w:asciiTheme="minorBidi" w:hAnsiTheme="minorBidi" w:cstheme="minorBidi"/>
          <w:color w:val="000000" w:themeColor="text1"/>
          <w:sz w:val="20"/>
          <w:szCs w:val="20"/>
        </w:rPr>
        <w:t>.2021 r. – roboty instalacyjne związane z montażem i uruchomieniem węzł</w:t>
      </w:r>
      <w:r w:rsidR="00E47BE5">
        <w:rPr>
          <w:rFonts w:asciiTheme="minorBidi" w:hAnsiTheme="minorBidi" w:cstheme="minorBidi"/>
          <w:color w:val="000000" w:themeColor="text1"/>
          <w:sz w:val="20"/>
          <w:szCs w:val="20"/>
        </w:rPr>
        <w:t>a</w:t>
      </w:r>
      <w:r w:rsidRPr="00CE02D2">
        <w:rPr>
          <w:rFonts w:asciiTheme="minorBidi" w:hAnsiTheme="minorBidi" w:cstheme="minorBidi"/>
          <w:color w:val="000000" w:themeColor="text1"/>
          <w:sz w:val="20"/>
          <w:szCs w:val="20"/>
        </w:rPr>
        <w:t xml:space="preserve"> ciepłownicz</w:t>
      </w:r>
      <w:r w:rsidR="00E47BE5">
        <w:rPr>
          <w:rFonts w:asciiTheme="minorBidi" w:hAnsiTheme="minorBidi" w:cstheme="minorBidi"/>
          <w:color w:val="000000" w:themeColor="text1"/>
          <w:sz w:val="20"/>
          <w:szCs w:val="20"/>
        </w:rPr>
        <w:t>ego</w:t>
      </w:r>
      <w:r w:rsidRPr="00CE02D2">
        <w:rPr>
          <w:rFonts w:asciiTheme="minorBidi" w:hAnsiTheme="minorBidi" w:cstheme="minorBidi"/>
          <w:color w:val="000000" w:themeColor="text1"/>
          <w:sz w:val="20"/>
          <w:szCs w:val="20"/>
        </w:rPr>
        <w:t xml:space="preserve">. </w:t>
      </w:r>
      <w:bookmarkEnd w:id="2"/>
    </w:p>
    <w:bookmarkEnd w:id="3"/>
    <w:p w14:paraId="5D913F61" w14:textId="77777777" w:rsidR="0085605E" w:rsidRPr="00CE02D2" w:rsidRDefault="0085605E" w:rsidP="0085605E">
      <w:pPr>
        <w:pStyle w:val="Default"/>
        <w:jc w:val="both"/>
        <w:rPr>
          <w:rFonts w:asciiTheme="minorBidi" w:hAnsiTheme="minorBidi" w:cstheme="minorBidi"/>
          <w:color w:val="000000" w:themeColor="text1"/>
          <w:sz w:val="20"/>
          <w:szCs w:val="20"/>
        </w:rPr>
      </w:pPr>
    </w:p>
    <w:p w14:paraId="283965C6" w14:textId="3099E211" w:rsidR="0085605E" w:rsidRPr="00FD1B40" w:rsidRDefault="0085605E" w:rsidP="0085605E">
      <w:pPr>
        <w:tabs>
          <w:tab w:val="right" w:pos="8820"/>
        </w:tabs>
        <w:ind w:left="426" w:hanging="426"/>
        <w:jc w:val="both"/>
        <w:rPr>
          <w:rFonts w:asciiTheme="minorBidi" w:hAnsiTheme="minorBidi" w:cstheme="minorBidi"/>
          <w:color w:val="000000" w:themeColor="text1"/>
          <w:sz w:val="20"/>
        </w:rPr>
      </w:pPr>
      <w:r w:rsidRPr="00CE02D2">
        <w:rPr>
          <w:rFonts w:asciiTheme="minorBidi" w:hAnsiTheme="minorBidi" w:cstheme="minorBidi"/>
          <w:color w:val="000000" w:themeColor="text1"/>
          <w:sz w:val="20"/>
        </w:rPr>
        <w:t xml:space="preserve">Całość Przedmiotu </w:t>
      </w:r>
      <w:r w:rsidR="00290CCB" w:rsidRPr="00CE02D2">
        <w:rPr>
          <w:rFonts w:asciiTheme="minorBidi" w:hAnsiTheme="minorBidi" w:cstheme="minorBidi"/>
          <w:color w:val="000000" w:themeColor="text1"/>
          <w:sz w:val="20"/>
        </w:rPr>
        <w:t>Umowy</w:t>
      </w:r>
      <w:r w:rsidRPr="00CE02D2">
        <w:rPr>
          <w:rFonts w:asciiTheme="minorBidi" w:hAnsiTheme="minorBidi" w:cstheme="minorBidi"/>
          <w:color w:val="000000" w:themeColor="text1"/>
          <w:sz w:val="20"/>
        </w:rPr>
        <w:t xml:space="preserve"> powinna zostać zrealizowana nie później niż do dnia </w:t>
      </w:r>
      <w:r w:rsidR="00434A23" w:rsidRPr="00CE02D2">
        <w:rPr>
          <w:rFonts w:asciiTheme="minorBidi" w:hAnsiTheme="minorBidi" w:cstheme="minorBidi"/>
          <w:color w:val="000000" w:themeColor="text1"/>
          <w:sz w:val="20"/>
        </w:rPr>
        <w:t>30.0</w:t>
      </w:r>
      <w:r w:rsidR="00AE3E1F">
        <w:rPr>
          <w:rFonts w:asciiTheme="minorBidi" w:hAnsiTheme="minorBidi" w:cstheme="minorBidi"/>
          <w:color w:val="000000" w:themeColor="text1"/>
          <w:sz w:val="20"/>
        </w:rPr>
        <w:t>9</w:t>
      </w:r>
      <w:r w:rsidRPr="00CE02D2">
        <w:rPr>
          <w:rFonts w:asciiTheme="minorBidi" w:hAnsiTheme="minorBidi" w:cstheme="minorBidi"/>
          <w:color w:val="000000" w:themeColor="text1"/>
          <w:sz w:val="20"/>
        </w:rPr>
        <w:t>.2021 r.</w:t>
      </w:r>
      <w:r w:rsidRPr="00FD1B40">
        <w:rPr>
          <w:rFonts w:asciiTheme="minorBidi" w:hAnsiTheme="minorBidi" w:cstheme="minorBidi"/>
          <w:color w:val="000000" w:themeColor="text1"/>
          <w:sz w:val="20"/>
        </w:rPr>
        <w:t xml:space="preserve"> </w:t>
      </w:r>
    </w:p>
    <w:p w14:paraId="006912F3" w14:textId="77777777" w:rsidR="0085605E" w:rsidRPr="00FD1B40" w:rsidRDefault="0085605E" w:rsidP="0085605E">
      <w:pPr>
        <w:tabs>
          <w:tab w:val="right" w:pos="8820"/>
        </w:tabs>
        <w:ind w:left="426" w:hanging="426"/>
        <w:jc w:val="both"/>
        <w:rPr>
          <w:rFonts w:asciiTheme="minorBidi" w:hAnsiTheme="minorBidi" w:cstheme="minorBidi"/>
          <w:color w:val="000000" w:themeColor="text1"/>
          <w:sz w:val="20"/>
        </w:rPr>
      </w:pPr>
    </w:p>
    <w:p w14:paraId="588D2D88" w14:textId="3D02283C" w:rsidR="000F7283" w:rsidRPr="00FD1B40" w:rsidRDefault="003C5DF4" w:rsidP="006E0438">
      <w:pPr>
        <w:numPr>
          <w:ilvl w:val="0"/>
          <w:numId w:val="56"/>
        </w:numPr>
        <w:tabs>
          <w:tab w:val="right" w:pos="8820"/>
        </w:tabs>
        <w:ind w:left="357"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Termin realizacji Prac, o którym mowa w ust. 1 uznaje się za zrealizowany z dniem podpisania przez Strony protokołu odbioru </w:t>
      </w:r>
      <w:r w:rsidR="009002AB" w:rsidRPr="00FD1B40">
        <w:rPr>
          <w:rFonts w:asciiTheme="minorBidi" w:hAnsiTheme="minorBidi" w:cstheme="minorBidi"/>
          <w:color w:val="000000" w:themeColor="text1"/>
          <w:sz w:val="20"/>
        </w:rPr>
        <w:t>końcowego</w:t>
      </w:r>
      <w:r w:rsidRPr="00FD1B40">
        <w:rPr>
          <w:rFonts w:asciiTheme="minorBidi" w:hAnsiTheme="minorBidi" w:cstheme="minorBidi"/>
          <w:color w:val="000000" w:themeColor="text1"/>
          <w:sz w:val="20"/>
        </w:rPr>
        <w:t xml:space="preserve">, zgodnie z </w:t>
      </w:r>
      <w:r w:rsidR="005978C0" w:rsidRPr="00FD1B40">
        <w:rPr>
          <w:rFonts w:asciiTheme="minorBidi" w:hAnsiTheme="minorBidi" w:cstheme="minorBidi"/>
          <w:color w:val="000000" w:themeColor="text1"/>
          <w:sz w:val="20"/>
        </w:rPr>
        <w:t>Z</w:t>
      </w:r>
      <w:r w:rsidRPr="00FD1B40">
        <w:rPr>
          <w:rFonts w:asciiTheme="minorBidi" w:hAnsiTheme="minorBidi" w:cstheme="minorBidi"/>
          <w:color w:val="000000" w:themeColor="text1"/>
          <w:sz w:val="20"/>
        </w:rPr>
        <w:t>ałącznikiem nr 3 do Umowy, bez zastrzeżeń ze strony Zamawiającego co do usterek limitujących</w:t>
      </w:r>
      <w:r w:rsidR="4642758A" w:rsidRPr="00FD1B40">
        <w:rPr>
          <w:rFonts w:asciiTheme="minorBidi" w:hAnsiTheme="minorBidi" w:cstheme="minorBidi"/>
          <w:color w:val="000000" w:themeColor="text1"/>
          <w:sz w:val="20"/>
        </w:rPr>
        <w:t xml:space="preserve">. </w:t>
      </w:r>
    </w:p>
    <w:p w14:paraId="3B1896B8" w14:textId="43B00209" w:rsidR="0012387D" w:rsidRPr="00FD1B40" w:rsidRDefault="4642758A" w:rsidP="006E0438">
      <w:pPr>
        <w:pStyle w:val="Akapitzlist"/>
        <w:numPr>
          <w:ilvl w:val="0"/>
          <w:numId w:val="56"/>
        </w:numPr>
        <w:tabs>
          <w:tab w:val="right" w:pos="8820"/>
        </w:tabs>
        <w:ind w:left="357"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Wprowadzenie na budowę nastąpi</w:t>
      </w:r>
      <w:r w:rsidR="00654C68" w:rsidRPr="00FD1B40">
        <w:rPr>
          <w:rFonts w:asciiTheme="minorBidi" w:hAnsiTheme="minorBidi" w:cstheme="minorBidi"/>
          <w:color w:val="000000" w:themeColor="text1"/>
          <w:sz w:val="20"/>
        </w:rPr>
        <w:t xml:space="preserve"> nie później niż w terminie </w:t>
      </w:r>
      <w:r w:rsidR="00373FC5" w:rsidRPr="00FD1B40">
        <w:rPr>
          <w:rFonts w:asciiTheme="minorBidi" w:hAnsiTheme="minorBidi" w:cstheme="minorBidi"/>
          <w:color w:val="000000" w:themeColor="text1"/>
          <w:sz w:val="20"/>
        </w:rPr>
        <w:t xml:space="preserve">3 </w:t>
      </w:r>
      <w:r w:rsidR="003C5DF4" w:rsidRPr="00FD1B40">
        <w:rPr>
          <w:rFonts w:asciiTheme="minorBidi" w:hAnsiTheme="minorBidi" w:cstheme="minorBidi"/>
          <w:color w:val="000000" w:themeColor="text1"/>
          <w:sz w:val="20"/>
        </w:rPr>
        <w:t>dni robocz</w:t>
      </w:r>
      <w:r w:rsidR="00F16CFA" w:rsidRPr="00FD1B40">
        <w:rPr>
          <w:rFonts w:asciiTheme="minorBidi" w:hAnsiTheme="minorBidi" w:cstheme="minorBidi"/>
          <w:color w:val="000000" w:themeColor="text1"/>
          <w:sz w:val="20"/>
        </w:rPr>
        <w:t>ych</w:t>
      </w:r>
      <w:r w:rsidR="003C5DF4" w:rsidRPr="00FD1B40">
        <w:rPr>
          <w:rFonts w:asciiTheme="minorBidi" w:hAnsiTheme="minorBidi" w:cstheme="minorBidi"/>
          <w:color w:val="000000" w:themeColor="text1"/>
          <w:sz w:val="20"/>
        </w:rPr>
        <w:t xml:space="preserve"> od </w:t>
      </w:r>
      <w:r w:rsidRPr="00FD1B40">
        <w:rPr>
          <w:rFonts w:asciiTheme="minorBidi" w:hAnsiTheme="minorBidi" w:cstheme="minorBidi"/>
          <w:color w:val="000000" w:themeColor="text1"/>
          <w:sz w:val="20"/>
        </w:rPr>
        <w:t>dopełnienia przez Wykonawcę wszystkich obowiązków określonych Umową</w:t>
      </w:r>
      <w:r w:rsidR="003A5C91" w:rsidRPr="00FD1B40">
        <w:rPr>
          <w:rFonts w:asciiTheme="minorBidi" w:hAnsiTheme="minorBidi" w:cstheme="minorBidi"/>
          <w:color w:val="000000" w:themeColor="text1"/>
          <w:sz w:val="20"/>
        </w:rPr>
        <w:t xml:space="preserve"> związanych z wprowadzeniem na budowę</w:t>
      </w:r>
      <w:r w:rsidRPr="00FD1B40">
        <w:rPr>
          <w:rFonts w:asciiTheme="minorBidi" w:hAnsiTheme="minorBidi" w:cstheme="minorBidi"/>
          <w:color w:val="000000" w:themeColor="text1"/>
          <w:sz w:val="20"/>
        </w:rPr>
        <w:t xml:space="preserve">, w szczególności </w:t>
      </w:r>
      <w:r w:rsidR="00F16CFA" w:rsidRPr="00FD1B40">
        <w:rPr>
          <w:rFonts w:asciiTheme="minorBidi" w:hAnsiTheme="minorBidi" w:cstheme="minorBidi"/>
          <w:color w:val="000000" w:themeColor="text1"/>
          <w:sz w:val="20"/>
        </w:rPr>
        <w:t xml:space="preserve">wskazanych </w:t>
      </w:r>
      <w:r w:rsidRPr="00FD1B40">
        <w:rPr>
          <w:rFonts w:asciiTheme="minorBidi" w:hAnsiTheme="minorBidi" w:cstheme="minorBidi"/>
          <w:color w:val="000000" w:themeColor="text1"/>
          <w:sz w:val="20"/>
        </w:rPr>
        <w:t>w §</w:t>
      </w:r>
      <w:r w:rsidR="005978C0"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3.</w:t>
      </w:r>
      <w:r w:rsidR="003C5DF4" w:rsidRPr="00FD1B40">
        <w:rPr>
          <w:rFonts w:asciiTheme="minorBidi" w:hAnsiTheme="minorBidi" w:cstheme="minorBidi"/>
          <w:color w:val="000000" w:themeColor="text1"/>
          <w:sz w:val="20"/>
        </w:rPr>
        <w:t>4</w:t>
      </w:r>
      <w:r w:rsidRPr="00FD1B40">
        <w:rPr>
          <w:rFonts w:asciiTheme="minorBidi" w:hAnsiTheme="minorBidi" w:cstheme="minorBidi"/>
          <w:color w:val="000000" w:themeColor="text1"/>
          <w:sz w:val="20"/>
        </w:rPr>
        <w:t xml:space="preserve"> Umowy i zostanie potwierdzone przez Strony pisemnym protokołem wprowadzenia na budowę.</w:t>
      </w:r>
      <w:r w:rsidR="0088073C" w:rsidRPr="00FD1B40">
        <w:rPr>
          <w:rFonts w:asciiTheme="minorBidi" w:hAnsiTheme="minorBidi" w:cstheme="minorBidi"/>
          <w:color w:val="000000" w:themeColor="text1"/>
          <w:sz w:val="20"/>
        </w:rPr>
        <w:t xml:space="preserve"> </w:t>
      </w:r>
      <w:r w:rsidR="003C5DF4" w:rsidRPr="00FD1B40">
        <w:rPr>
          <w:rFonts w:asciiTheme="minorBidi" w:hAnsiTheme="minorBidi" w:cstheme="minorBidi"/>
          <w:color w:val="000000" w:themeColor="text1"/>
          <w:sz w:val="20"/>
        </w:rPr>
        <w:t>Nie dokonanie wprowadzenia na budowę z powodu niedopełnienia przez Wykonawcę obowiązków określonych w Umowie nie zwalnia Wykonawcy z konieczności dotrzymania ostatecznych terminów zakończenia realizacji przedmiotu Umowy.</w:t>
      </w:r>
    </w:p>
    <w:p w14:paraId="395AE24B" w14:textId="77777777" w:rsidR="0012387D" w:rsidRPr="00FD1B40" w:rsidRDefault="4642758A" w:rsidP="006E0438">
      <w:pPr>
        <w:pStyle w:val="Akapitzlist"/>
        <w:numPr>
          <w:ilvl w:val="0"/>
          <w:numId w:val="56"/>
        </w:numPr>
        <w:tabs>
          <w:tab w:val="right" w:pos="8820"/>
        </w:tabs>
        <w:ind w:left="357"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jest zobowiązany uwzględnić w terminie realizacji Przedmiotu Umowy wszelkie terminy pośrednie mające wpływ na realizację Prac wynikające z obowiązujących przepisów prawa i Umowy, </w:t>
      </w:r>
      <w:r w:rsidR="003C5DF4" w:rsidRPr="00FD1B40">
        <w:rPr>
          <w:rFonts w:asciiTheme="minorBidi" w:hAnsiTheme="minorBidi" w:cstheme="minorBidi"/>
          <w:color w:val="000000" w:themeColor="text1"/>
          <w:sz w:val="20"/>
        </w:rPr>
        <w:t xml:space="preserve">w tym dokumentacji projektowej, </w:t>
      </w:r>
      <w:r w:rsidRPr="00FD1B40">
        <w:rPr>
          <w:rFonts w:asciiTheme="minorBidi" w:hAnsiTheme="minorBidi" w:cstheme="minorBidi"/>
          <w:color w:val="000000" w:themeColor="text1"/>
          <w:sz w:val="20"/>
        </w:rPr>
        <w:t xml:space="preserve">jak również z treści uzgodnień, zgód, decyzji administracyjnych, </w:t>
      </w:r>
      <w:r w:rsidRPr="00FD1B40">
        <w:rPr>
          <w:rFonts w:asciiTheme="minorBidi" w:hAnsiTheme="minorBidi" w:cstheme="minorBidi"/>
          <w:color w:val="000000" w:themeColor="text1"/>
          <w:sz w:val="20"/>
        </w:rPr>
        <w:lastRenderedPageBreak/>
        <w:t xml:space="preserve">pozwoleń, zezwoleń, i porozumień uzyskanych przez Zamawiającego lub Wykonawcę na potrzeby realizacji Przedmiotu Umowy. </w:t>
      </w:r>
    </w:p>
    <w:p w14:paraId="6EA81BBA" w14:textId="77777777" w:rsidR="00D256FE" w:rsidRPr="00FD1B40" w:rsidRDefault="00D256FE" w:rsidP="005C062E">
      <w:pPr>
        <w:tabs>
          <w:tab w:val="right" w:pos="8820"/>
        </w:tabs>
        <w:jc w:val="both"/>
        <w:rPr>
          <w:rFonts w:asciiTheme="minorBidi" w:hAnsiTheme="minorBidi" w:cstheme="minorBidi"/>
          <w:color w:val="000000" w:themeColor="text1"/>
          <w:sz w:val="20"/>
        </w:rPr>
      </w:pPr>
    </w:p>
    <w:p w14:paraId="423CAF86" w14:textId="77777777" w:rsidR="0012387D" w:rsidRPr="00FD1B40" w:rsidRDefault="4642758A" w:rsidP="4642758A">
      <w:pPr>
        <w:tabs>
          <w:tab w:val="right" w:pos="8820"/>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§2.1. [Zmiana terminu realizacji Przedmiotu Umowy]</w:t>
      </w:r>
    </w:p>
    <w:p w14:paraId="2D267262" w14:textId="77777777" w:rsidR="00DE4297" w:rsidRPr="00FD1B40" w:rsidRDefault="0012387D" w:rsidP="005C062E">
      <w:p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 </w:t>
      </w:r>
    </w:p>
    <w:p w14:paraId="36FEF71D" w14:textId="6363CEF9" w:rsidR="00CE3E38" w:rsidRPr="00FD1B40" w:rsidRDefault="4642758A" w:rsidP="004B0571">
      <w:pPr>
        <w:pStyle w:val="Akapitzlist"/>
        <w:numPr>
          <w:ilvl w:val="0"/>
          <w:numId w:val="21"/>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Zmiana terminu realizacji Przedmiotu Umowy, w tym również terminu realizacji poszczególnych </w:t>
      </w:r>
      <w:r w:rsidR="00CD5428" w:rsidRPr="00FD1B40">
        <w:rPr>
          <w:rFonts w:asciiTheme="minorBidi" w:hAnsiTheme="minorBidi" w:cstheme="minorBidi"/>
          <w:color w:val="000000" w:themeColor="text1"/>
          <w:sz w:val="20"/>
        </w:rPr>
        <w:t xml:space="preserve">etapów, </w:t>
      </w:r>
      <w:r w:rsidRPr="00FD1B40">
        <w:rPr>
          <w:rFonts w:asciiTheme="minorBidi" w:hAnsiTheme="minorBidi" w:cstheme="minorBidi"/>
          <w:color w:val="000000" w:themeColor="text1"/>
          <w:sz w:val="20"/>
        </w:rPr>
        <w:t>może nastąpić wyłącznie w przypadkach wskazanych w Umowie, z uwzględnieniem postanowień §</w:t>
      </w:r>
      <w:r w:rsidR="005978C0"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17.</w:t>
      </w:r>
    </w:p>
    <w:p w14:paraId="6E5AE162" w14:textId="07080ADD" w:rsidR="00281173" w:rsidRPr="00FD1B40" w:rsidRDefault="4642758A" w:rsidP="004B0571">
      <w:pPr>
        <w:pStyle w:val="Akapitzlist"/>
        <w:numPr>
          <w:ilvl w:val="0"/>
          <w:numId w:val="21"/>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Niezależnie od innych przypadków wskazanych w Umowie, termin realizacji Prac</w:t>
      </w:r>
      <w:r w:rsidR="009652A7" w:rsidRPr="00FD1B40">
        <w:rPr>
          <w:rFonts w:asciiTheme="minorBidi" w:hAnsiTheme="minorBidi" w:cstheme="minorBidi"/>
          <w:color w:val="000000" w:themeColor="text1"/>
          <w:sz w:val="20"/>
        </w:rPr>
        <w:t xml:space="preserve"> w zakresie robót budowlanych i odtworzeniowych</w:t>
      </w:r>
      <w:r w:rsidRPr="00FD1B40">
        <w:rPr>
          <w:rFonts w:asciiTheme="minorBidi" w:hAnsiTheme="minorBidi" w:cstheme="minorBidi"/>
          <w:color w:val="000000" w:themeColor="text1"/>
          <w:sz w:val="20"/>
        </w:rPr>
        <w:t xml:space="preserve"> może zostać przedłużony w przypadku wystąpienia okoliczności zawinionych przez Zamawiającego. Z zastrzeżeniem §</w:t>
      </w:r>
      <w:r w:rsidR="005978C0"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17 Umowy, Wykonawcy nie przysługuje w przypadku opisanym w niniejszym ustępie od Zamawiającego odszkodowanie lub dodatkowe wynagrodzenie.    </w:t>
      </w:r>
    </w:p>
    <w:p w14:paraId="2F85623E" w14:textId="77777777" w:rsidR="006D3035" w:rsidRPr="00FD1B40" w:rsidRDefault="4642758A" w:rsidP="004B0571">
      <w:pPr>
        <w:pStyle w:val="Akapitzlist"/>
        <w:numPr>
          <w:ilvl w:val="0"/>
          <w:numId w:val="21"/>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 okoliczności zawinione przez Zamawiającego, o których mowa w ust. 2, może zostać uznane w szczególności: </w:t>
      </w:r>
    </w:p>
    <w:p w14:paraId="2B169EE5" w14:textId="77777777" w:rsidR="006D3035" w:rsidRPr="00FD1B40" w:rsidRDefault="4642758A" w:rsidP="004B0571">
      <w:pPr>
        <w:pStyle w:val="Akapitzlist"/>
        <w:numPr>
          <w:ilvl w:val="0"/>
          <w:numId w:val="23"/>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nieprzekazanie Wykonawcy w terminie określonych w umowie dokumentów niezbędnych dla realizacji Prac lub przekazanie w terminie dokumentów zawierających wady uniemożliwiające należytą realizację Przedmiotu Umowy;</w:t>
      </w:r>
    </w:p>
    <w:p w14:paraId="1DDA7DC7" w14:textId="77777777" w:rsidR="00AC4222" w:rsidRPr="00FD1B40" w:rsidRDefault="4642758A" w:rsidP="004B0571">
      <w:pPr>
        <w:pStyle w:val="Akapitzlist"/>
        <w:numPr>
          <w:ilvl w:val="0"/>
          <w:numId w:val="23"/>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niewykonanie przez Zamawiającego w terminie określonych w Umowie prac lub czynności, niezbędnych dla realizacji Przedmiotu Umowy przez Wykonawcę. </w:t>
      </w:r>
    </w:p>
    <w:p w14:paraId="6217F2D0" w14:textId="77777777" w:rsidR="00CE3E38" w:rsidRPr="00FD1B40" w:rsidRDefault="4642758A" w:rsidP="004B0571">
      <w:pPr>
        <w:pStyle w:val="Akapitzlist"/>
        <w:numPr>
          <w:ilvl w:val="2"/>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zaistnienia okoliczności mogących stanowić zgodnie z Umową podstawę do zmiany terminu realizacji Prac, Wykonawca złoży Zamawiającemu na piśmie wniosek o zmianę terminu realizacji z propozycją nowego terminu i uzasadnieniem jego przyczyn. Zamawiający może wyrazić zgodę na zmianę terminu lub odmówić jej udzielenia. </w:t>
      </w:r>
    </w:p>
    <w:p w14:paraId="4BCB0641" w14:textId="77777777" w:rsidR="00AC4222" w:rsidRPr="00FD1B40" w:rsidRDefault="00AC4222" w:rsidP="005C062E">
      <w:pPr>
        <w:pStyle w:val="Akapitzlist"/>
        <w:tabs>
          <w:tab w:val="right" w:pos="8820"/>
        </w:tabs>
        <w:ind w:left="360"/>
        <w:jc w:val="both"/>
        <w:rPr>
          <w:rFonts w:asciiTheme="minorBidi" w:hAnsiTheme="minorBidi" w:cstheme="minorBidi"/>
          <w:color w:val="000000" w:themeColor="text1"/>
          <w:sz w:val="20"/>
        </w:rPr>
      </w:pPr>
    </w:p>
    <w:p w14:paraId="46BBCCA5" w14:textId="77777777" w:rsidR="002A6604" w:rsidRPr="00FD1B40" w:rsidRDefault="4642758A" w:rsidP="4642758A">
      <w:pPr>
        <w:tabs>
          <w:tab w:val="right" w:pos="8820"/>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§2.2. [Plan naprawczy]</w:t>
      </w:r>
    </w:p>
    <w:p w14:paraId="2DA6B866" w14:textId="77777777" w:rsidR="00AC4222" w:rsidRPr="00FD1B40" w:rsidRDefault="00AC4222" w:rsidP="005C062E">
      <w:pPr>
        <w:tabs>
          <w:tab w:val="right" w:pos="8820"/>
        </w:tabs>
        <w:jc w:val="center"/>
        <w:rPr>
          <w:rFonts w:asciiTheme="minorBidi" w:hAnsiTheme="minorBidi" w:cstheme="minorBidi"/>
          <w:b/>
          <w:color w:val="000000" w:themeColor="text1"/>
          <w:sz w:val="20"/>
        </w:rPr>
      </w:pPr>
    </w:p>
    <w:p w14:paraId="6FFCEE74" w14:textId="77777777" w:rsidR="004B0571" w:rsidRPr="00FD1B40" w:rsidRDefault="004B0571" w:rsidP="004B0571">
      <w:pPr>
        <w:pStyle w:val="Akapitzlist"/>
        <w:numPr>
          <w:ilvl w:val="6"/>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gdy realizacja Prac następuje w sposób wskazujący na możliwość niedotrzymania przez Wykonawcę wskazanych w Umowie terminów zakończenia Przedmiotu Umowy, Zamawiający może wezwać Wykonawcę do przedstawienia na piśmie w terminie nie dłuższym niż 3 dni od wezwania Wykonawcy  planu naprawczego określającego środki, jakie Wykonawca zamierza zastosować w celu zwiększenia postępu Prac oraz przewidywany termin zakończenia tych Prac.</w:t>
      </w:r>
    </w:p>
    <w:p w14:paraId="5554CA55" w14:textId="77777777" w:rsidR="004B0571" w:rsidRPr="00FD1B40" w:rsidRDefault="004B0571" w:rsidP="004B0571">
      <w:pPr>
        <w:pStyle w:val="Akapitzlist"/>
        <w:numPr>
          <w:ilvl w:val="6"/>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ramach planu naprawczego, o którym mowa w ust. 1 Wykonawca jest w szczególności zobowiązany zapewnić w niezbędnym zakresie gotowość do wykonywania Prac w trybie ciągłym 24 godziny na dobę oraz w dni ustawowo wolne od pracy.  </w:t>
      </w:r>
    </w:p>
    <w:p w14:paraId="30E2F1D3" w14:textId="77777777" w:rsidR="004B0571" w:rsidRPr="00FD1B40" w:rsidRDefault="004B0571" w:rsidP="004B0571">
      <w:pPr>
        <w:pStyle w:val="Akapitzlist"/>
        <w:numPr>
          <w:ilvl w:val="6"/>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Zamawiający po analizie planu naprawczego, o którym mowa w ust. 1, nie później niż w terminie 3 dni od jego uzyskania, poinformuje Wykonawcę o akceptacji planu lub jego odrzuceniu. Po zaakceptowaniu przez Zamawiającego planu naprawczego, Wykonawca jest zobowiązany zastosować zaproponowane przez siebie działania naprawcze. W przypadku odrzucenia planu naprawczego  procedurę opisaną w ust. 1 – 3 stosuje się ponownie. W przypadku ponownego odrzucenia planu naprawczego Zamawiający jest uprawniony bez odrębnego wezwania i bez zgody sądu do zlecenia wykonania Prac, których dotyczy plan naprawczy, podmiotowi trzeciemu na koszt i ryzyko Wykonawcy. </w:t>
      </w:r>
    </w:p>
    <w:p w14:paraId="0D64086B" w14:textId="77777777" w:rsidR="004B0571" w:rsidRPr="00FD1B40" w:rsidRDefault="004B0571" w:rsidP="004B0571">
      <w:pPr>
        <w:pStyle w:val="Akapitzlist"/>
        <w:numPr>
          <w:ilvl w:val="6"/>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Uprawnienie opisane w ust. 3 zdanie trzecie przysługuje Zamawiającemu także w przypadku wystąpienia opóźnienia w realizacji przez Wykonawcę planu naprawczego.  </w:t>
      </w:r>
    </w:p>
    <w:p w14:paraId="51A39F67" w14:textId="77777777" w:rsidR="004B0571" w:rsidRPr="00FD1B40" w:rsidRDefault="004B0571" w:rsidP="004B0571">
      <w:pPr>
        <w:pStyle w:val="Akapitzlist"/>
        <w:numPr>
          <w:ilvl w:val="6"/>
          <w:numId w:val="16"/>
        </w:numPr>
        <w:tabs>
          <w:tab w:val="right" w:pos="882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Procedura związana z planem naprawczym, jego akceptacja przez Zamawiającego lub wprowadzenie podmiotu trzeciego, o którym mowa w ust. 3, pozostają bez wpływu na obowiązek dotrzymania przez Wykonawcę terminów realizacji Prac określonych w Umowie oraz na uprawnienia Zamawiającego, w szczególności w zakresie kar umownych i odstąpienia od Umowy.</w:t>
      </w:r>
    </w:p>
    <w:p w14:paraId="2CE5FEF8" w14:textId="77777777" w:rsidR="009E4B54" w:rsidRPr="00FD1B40" w:rsidRDefault="009E4B54" w:rsidP="005C062E">
      <w:pPr>
        <w:tabs>
          <w:tab w:val="left" w:pos="5940"/>
        </w:tabs>
        <w:jc w:val="both"/>
        <w:rPr>
          <w:rFonts w:asciiTheme="minorBidi" w:hAnsiTheme="minorBidi" w:cstheme="minorBidi"/>
          <w:color w:val="000000" w:themeColor="text1"/>
          <w:sz w:val="20"/>
        </w:rPr>
      </w:pPr>
    </w:p>
    <w:p w14:paraId="0E734BF6" w14:textId="77777777" w:rsidR="00CA6277"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§3. [Zobowiązania Wykonawcy]</w:t>
      </w:r>
    </w:p>
    <w:p w14:paraId="7835C400" w14:textId="77777777" w:rsidR="005D49C7" w:rsidRPr="00FD1B40" w:rsidRDefault="005D49C7" w:rsidP="005C062E">
      <w:pPr>
        <w:jc w:val="center"/>
        <w:rPr>
          <w:rFonts w:asciiTheme="minorBidi" w:hAnsiTheme="minorBidi" w:cstheme="minorBidi"/>
          <w:b/>
          <w:i/>
          <w:color w:val="000000" w:themeColor="text1"/>
          <w:sz w:val="20"/>
        </w:rPr>
      </w:pPr>
    </w:p>
    <w:p w14:paraId="41AD3793" w14:textId="77777777" w:rsidR="00E96594" w:rsidRPr="00FD1B40" w:rsidRDefault="4642758A" w:rsidP="4642758A">
      <w:pPr>
        <w:jc w:val="center"/>
        <w:rPr>
          <w:rFonts w:asciiTheme="minorBidi" w:hAnsiTheme="minorBidi" w:cstheme="minorBidi"/>
          <w:b/>
          <w:bCs/>
          <w:i/>
          <w:iCs/>
          <w:color w:val="000000" w:themeColor="text1"/>
          <w:sz w:val="20"/>
        </w:rPr>
      </w:pPr>
      <w:r w:rsidRPr="00FD1B40">
        <w:rPr>
          <w:rFonts w:asciiTheme="minorBidi" w:hAnsiTheme="minorBidi" w:cstheme="minorBidi"/>
          <w:b/>
          <w:bCs/>
          <w:color w:val="000000" w:themeColor="text1"/>
          <w:sz w:val="20"/>
        </w:rPr>
        <w:t>§3.1. [Zobowiązania ogólne Wykonawcy]</w:t>
      </w:r>
    </w:p>
    <w:p w14:paraId="2D39DABF" w14:textId="77777777" w:rsidR="00E96594" w:rsidRPr="00FD1B40" w:rsidRDefault="00E96594" w:rsidP="005C062E">
      <w:pPr>
        <w:jc w:val="center"/>
        <w:rPr>
          <w:rFonts w:asciiTheme="minorBidi" w:hAnsiTheme="minorBidi" w:cstheme="minorBidi"/>
          <w:color w:val="000000" w:themeColor="text1"/>
          <w:sz w:val="20"/>
        </w:rPr>
      </w:pPr>
    </w:p>
    <w:p w14:paraId="1F898AC9" w14:textId="77777777" w:rsidR="00CA6277" w:rsidRPr="00FD1B40" w:rsidRDefault="4642758A" w:rsidP="004B0571">
      <w:pPr>
        <w:numPr>
          <w:ilvl w:val="0"/>
          <w:numId w:val="1"/>
        </w:numPr>
        <w:tabs>
          <w:tab w:val="num"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zawierając Umowę potwierdza zgodnie ze złożoną Ofertą stanowiącą Załącznik nr 2 do Umowy, iż zakres przekazanych mu informacji oraz przeprowadzona przez Wykonawcę wizja lokalna w miejscu realizacji Przedmiotu Umowy były wystarczające do prawidłowego i kompletnego określenia zakresu prac oraz sporządzenia Oferty, potrzebnych do należytego wykonania przedmiotu Umowy. </w:t>
      </w:r>
    </w:p>
    <w:p w14:paraId="7A9DF9BD" w14:textId="33C438BD" w:rsidR="00B544D3" w:rsidRPr="00FD1B40" w:rsidRDefault="4642758A" w:rsidP="004B0571">
      <w:pPr>
        <w:numPr>
          <w:ilvl w:val="0"/>
          <w:numId w:val="1"/>
        </w:numPr>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potwierdza zgodnie ze złożoną Ofertą stanowiącą Załącznik nr 2 do Umowy, iż przed przystąpieniem do postępowania dokonał sprawdzenia </w:t>
      </w:r>
      <w:r w:rsidRPr="00FD1B40">
        <w:rPr>
          <w:rStyle w:val="FontStyle20"/>
          <w:rFonts w:asciiTheme="minorBidi" w:hAnsiTheme="minorBidi" w:cstheme="minorBidi"/>
          <w:color w:val="000000" w:themeColor="text1"/>
          <w:sz w:val="20"/>
          <w:szCs w:val="20"/>
        </w:rPr>
        <w:t>dokumentów stanowiących załączniki do</w:t>
      </w:r>
      <w:r w:rsidR="009652A7" w:rsidRPr="00FD1B40">
        <w:rPr>
          <w:rStyle w:val="FontStyle20"/>
          <w:rFonts w:asciiTheme="minorBidi" w:hAnsiTheme="minorBidi" w:cstheme="minorBidi"/>
          <w:color w:val="000000" w:themeColor="text1"/>
          <w:sz w:val="20"/>
          <w:szCs w:val="20"/>
        </w:rPr>
        <w:t xml:space="preserve"> </w:t>
      </w:r>
      <w:r w:rsidR="0063031C">
        <w:rPr>
          <w:rStyle w:val="FontStyle20"/>
          <w:rFonts w:asciiTheme="minorBidi" w:hAnsiTheme="minorBidi" w:cstheme="minorBidi"/>
          <w:color w:val="000000" w:themeColor="text1"/>
          <w:sz w:val="20"/>
          <w:szCs w:val="20"/>
        </w:rPr>
        <w:t>SWZ</w:t>
      </w:r>
      <w:r w:rsidR="009652A7" w:rsidRPr="00FD1B40">
        <w:rPr>
          <w:rStyle w:val="FontStyle20"/>
          <w:rFonts w:asciiTheme="minorBidi" w:hAnsiTheme="minorBidi" w:cstheme="minorBidi"/>
          <w:color w:val="000000" w:themeColor="text1"/>
          <w:sz w:val="20"/>
          <w:szCs w:val="20"/>
        </w:rPr>
        <w:t xml:space="preserve"> </w:t>
      </w:r>
      <w:r w:rsidR="009652A7" w:rsidRPr="00FD1B40">
        <w:rPr>
          <w:rStyle w:val="FontStyle20"/>
          <w:rFonts w:asciiTheme="minorBidi" w:hAnsiTheme="minorBidi" w:cstheme="minorBidi"/>
          <w:color w:val="000000" w:themeColor="text1"/>
          <w:sz w:val="20"/>
          <w:szCs w:val="20"/>
        </w:rPr>
        <w:lastRenderedPageBreak/>
        <w:t>i</w:t>
      </w:r>
      <w:r w:rsidRPr="00FD1B40">
        <w:rPr>
          <w:rStyle w:val="FontStyle20"/>
          <w:rFonts w:asciiTheme="minorBidi" w:hAnsiTheme="minorBidi" w:cstheme="minorBidi"/>
          <w:color w:val="000000" w:themeColor="text1"/>
          <w:sz w:val="20"/>
          <w:szCs w:val="20"/>
        </w:rPr>
        <w:t xml:space="preserve"> Umowy pod względem kompletności, poprawności i jakości, </w:t>
      </w:r>
      <w:r w:rsidRPr="00FD1B40">
        <w:rPr>
          <w:rFonts w:asciiTheme="minorBidi" w:hAnsiTheme="minorBidi" w:cstheme="minorBidi"/>
          <w:color w:val="000000" w:themeColor="text1"/>
          <w:sz w:val="20"/>
        </w:rPr>
        <w:t>oraz nie wnosi do nich zastrzeżeń. Wykonawca z tytułu wykrytych w trakcie realizacji Przedmiotu Umowy błędów w dokumentach</w:t>
      </w:r>
      <w:r w:rsidR="003600E6" w:rsidRPr="00FD1B40">
        <w:rPr>
          <w:rFonts w:asciiTheme="minorBidi" w:hAnsiTheme="minorBidi" w:cstheme="minorBidi"/>
          <w:color w:val="000000" w:themeColor="text1"/>
          <w:sz w:val="20"/>
        </w:rPr>
        <w:t>, których nie zgłosił na etapie postępowania ofertowego,</w:t>
      </w:r>
      <w:r w:rsidRPr="00FD1B40">
        <w:rPr>
          <w:rFonts w:asciiTheme="minorBidi" w:hAnsiTheme="minorBidi" w:cstheme="minorBidi"/>
          <w:color w:val="000000" w:themeColor="text1"/>
          <w:sz w:val="20"/>
        </w:rPr>
        <w:t xml:space="preserve"> nie może żądać zmiany terminu lub dodatkowego wynagrodzenia lub odszkodowania związanego z realizacją przedmiotu Umowy. </w:t>
      </w:r>
      <w:r w:rsidR="003600E6" w:rsidRPr="00FD1B40">
        <w:rPr>
          <w:rFonts w:asciiTheme="minorBidi" w:hAnsiTheme="minorBidi" w:cstheme="minorBidi"/>
          <w:color w:val="000000" w:themeColor="text1"/>
          <w:sz w:val="20"/>
        </w:rPr>
        <w:t xml:space="preserve">Koszt wprowadzenia zmian lub poprawek w powyższej dokumentacji obciąża Wykonawcę. </w:t>
      </w:r>
    </w:p>
    <w:p w14:paraId="1982B4C2" w14:textId="77777777" w:rsidR="00CA6277" w:rsidRPr="00FD1B40" w:rsidRDefault="4642758A" w:rsidP="004B0571">
      <w:pPr>
        <w:numPr>
          <w:ilvl w:val="0"/>
          <w:numId w:val="1"/>
        </w:numPr>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dokumentów niezbędnych do zrealizowania Prac przekazanych przez Zamawiającego w toku realizacji Umowy, Wykonawca zobowiązany jest niezwłocznie, nie później niż w terminie 5 dni roboczych od ich przekazania zgłosić Zamawiającemu na piśmie wszelkie uwagi do dokumentów, pod rygorem utraty prawa do późniejszego powoływania się na błędy w tych dokumentach. </w:t>
      </w:r>
      <w:r w:rsidR="003600E6" w:rsidRPr="00FD1B40">
        <w:rPr>
          <w:rFonts w:asciiTheme="minorBidi" w:hAnsiTheme="minorBidi" w:cstheme="minorBidi"/>
          <w:color w:val="000000" w:themeColor="text1"/>
          <w:sz w:val="20"/>
        </w:rPr>
        <w:t>Koszt wprowadzenia zmian lub poprawek w powyższej dokumentacji obciąża Wykonawcę.</w:t>
      </w:r>
      <w:r w:rsidRPr="00FD1B40">
        <w:rPr>
          <w:rFonts w:asciiTheme="minorBidi" w:hAnsiTheme="minorBidi" w:cstheme="minorBidi"/>
          <w:color w:val="000000" w:themeColor="text1"/>
          <w:sz w:val="20"/>
        </w:rPr>
        <w:t xml:space="preserve">  </w:t>
      </w:r>
    </w:p>
    <w:p w14:paraId="465D3BEF" w14:textId="43FEF89E" w:rsidR="00AB5936" w:rsidRPr="00FD1B40" w:rsidRDefault="4642758A" w:rsidP="004B0571">
      <w:pPr>
        <w:numPr>
          <w:ilvl w:val="0"/>
          <w:numId w:val="1"/>
        </w:numPr>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oświadcza, że posiada odpowiednie kwalifikacje, personel, środki techniczne i wyposażenie do realizacji przedmiotu Umowy oraz że zapewnił dostawę odpowiedniej ilości materiałów niezbędnych do należytego zrealizowania Prac. Wykonawca zobowiązuje się wykonywać Prace zgodnie z Umową, obowiązującymi przepisami prawa, normami i sztuką budowlaną, jak również z należytą starannością i rzetelną wiedzą techniczną uwzględniającą profesjonalny charakter działalności prowadzonej przez Wykonawcę.</w:t>
      </w:r>
      <w:r w:rsidR="003600E6" w:rsidRPr="00FD1B40">
        <w:rPr>
          <w:rFonts w:asciiTheme="minorBidi" w:hAnsiTheme="minorBidi" w:cstheme="minorBidi"/>
          <w:color w:val="000000" w:themeColor="text1"/>
          <w:sz w:val="20"/>
        </w:rPr>
        <w:t xml:space="preserve"> </w:t>
      </w:r>
    </w:p>
    <w:p w14:paraId="01D12847" w14:textId="77777777" w:rsidR="003600E6" w:rsidRPr="00FD1B40" w:rsidRDefault="003600E6" w:rsidP="004B0571">
      <w:pPr>
        <w:numPr>
          <w:ilvl w:val="0"/>
          <w:numId w:val="1"/>
        </w:numPr>
        <w:ind w:left="426" w:hanging="426"/>
        <w:jc w:val="both"/>
        <w:rPr>
          <w:rFonts w:asciiTheme="minorBidi" w:hAnsiTheme="minorBidi" w:cstheme="minorBidi"/>
          <w:color w:val="000000" w:themeColor="text1"/>
          <w:sz w:val="20"/>
        </w:rPr>
      </w:pPr>
      <w:r w:rsidRPr="00FD1B40">
        <w:rPr>
          <w:rFonts w:asciiTheme="minorBidi" w:hAnsiTheme="minorBidi" w:cstheme="minorBidi"/>
          <w:iCs/>
          <w:color w:val="000000" w:themeColor="text1"/>
          <w:sz w:val="20"/>
        </w:rPr>
        <w:t xml:space="preserve">Wykonawca oświadcza, że został poinformowany, iż środki na realizację niniejszej Umowy pochodzą z Unii Europejskiej z Programu Operacyjnego Infrastruktura i Środowisko 2014-2020. Wykonawca zobowiązany jest do poinformowania o powyższym fakcie wszystkich podwykonawców i osób zaangażowanych w realizację zamówienia. </w:t>
      </w:r>
    </w:p>
    <w:p w14:paraId="5002E736" w14:textId="77777777" w:rsidR="00907AD7" w:rsidRPr="00FD1B40" w:rsidRDefault="4642758A" w:rsidP="004B0571">
      <w:pPr>
        <w:numPr>
          <w:ilvl w:val="0"/>
          <w:numId w:val="1"/>
        </w:numPr>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Do obowiązków Wykonawcy należy w szczególności:</w:t>
      </w:r>
    </w:p>
    <w:p w14:paraId="1A6CDE09" w14:textId="77777777" w:rsidR="00C66E50"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 xml:space="preserve">wykonanie całości niezbędnych prac geodezyjnych dotyczących wykonywanych Prac, w tym sprawowanie nadzoru geodezyjnego; </w:t>
      </w:r>
    </w:p>
    <w:p w14:paraId="5D8EBA76" w14:textId="77777777" w:rsidR="00C66E50"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przygotowanie i utrzymanie sw</w:t>
      </w:r>
      <w:r w:rsidR="003600E6" w:rsidRPr="00FD1B40">
        <w:rPr>
          <w:rFonts w:asciiTheme="minorBidi" w:hAnsiTheme="minorBidi" w:cstheme="minorBidi"/>
          <w:color w:val="000000" w:themeColor="text1"/>
          <w:sz w:val="20"/>
          <w:lang w:val="pl-PL"/>
        </w:rPr>
        <w:t>oj</w:t>
      </w:r>
      <w:r w:rsidRPr="00FD1B40">
        <w:rPr>
          <w:rFonts w:asciiTheme="minorBidi" w:hAnsiTheme="minorBidi" w:cstheme="minorBidi"/>
          <w:color w:val="000000" w:themeColor="text1"/>
          <w:sz w:val="20"/>
          <w:lang w:val="pl-PL"/>
        </w:rPr>
        <w:t>ego zaplecza w sposób zapewniający odpowiednią ochronę Prac, materiałów, urządzeń i sprzętów znajdujących się pod opieką i na składzie Wykonawcy,</w:t>
      </w:r>
    </w:p>
    <w:p w14:paraId="47942DBD" w14:textId="5D982466" w:rsidR="00A81FA4"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organizacja i zarządzanie placem budowy</w:t>
      </w:r>
      <w:r w:rsidR="009F6B83" w:rsidRPr="00FD1B40">
        <w:rPr>
          <w:rFonts w:asciiTheme="minorBidi" w:hAnsiTheme="minorBidi" w:cstheme="minorBidi"/>
          <w:color w:val="000000" w:themeColor="text1"/>
          <w:sz w:val="20"/>
          <w:lang w:val="pl-PL"/>
        </w:rPr>
        <w:t>;</w:t>
      </w:r>
    </w:p>
    <w:p w14:paraId="1AAB8294" w14:textId="30B94C79" w:rsidR="00A81FA4"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 xml:space="preserve">zapewnienia pełnej obsady osobowej Prac łącznie z kierownictwem i nadzorem wymaganymi na potrzeby Prac, </w:t>
      </w:r>
      <w:r w:rsidR="00745997" w:rsidRPr="00FD1B40">
        <w:rPr>
          <w:rFonts w:asciiTheme="minorBidi" w:hAnsiTheme="minorBidi" w:cstheme="minorBidi"/>
          <w:color w:val="000000" w:themeColor="text1"/>
          <w:sz w:val="20"/>
          <w:lang w:val="pl-PL"/>
        </w:rPr>
        <w:t>posiadającej odpowiednie, prawem wymagane uprawnienia</w:t>
      </w:r>
      <w:r w:rsidR="009F6B83" w:rsidRPr="00FD1B40">
        <w:rPr>
          <w:rFonts w:asciiTheme="minorBidi" w:hAnsiTheme="minorBidi" w:cstheme="minorBidi"/>
          <w:color w:val="000000" w:themeColor="text1"/>
          <w:sz w:val="20"/>
          <w:lang w:val="pl-PL"/>
        </w:rPr>
        <w:t>;</w:t>
      </w:r>
    </w:p>
    <w:p w14:paraId="40BD3637" w14:textId="4FB79B9E" w:rsidR="00A81FA4"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zapewnienie stałej obecności kierownika budowy</w:t>
      </w:r>
      <w:r w:rsidR="00471F86" w:rsidRPr="00FD1B40">
        <w:rPr>
          <w:rFonts w:asciiTheme="minorBidi" w:hAnsiTheme="minorBidi" w:cstheme="minorBidi"/>
          <w:color w:val="000000" w:themeColor="text1"/>
          <w:sz w:val="20"/>
          <w:lang w:val="pl-PL"/>
        </w:rPr>
        <w:t xml:space="preserve"> lub kierownika robót</w:t>
      </w:r>
      <w:r w:rsidRPr="00FD1B40">
        <w:rPr>
          <w:rFonts w:asciiTheme="minorBidi" w:hAnsiTheme="minorBidi" w:cstheme="minorBidi"/>
          <w:color w:val="000000" w:themeColor="text1"/>
          <w:sz w:val="20"/>
          <w:lang w:val="pl-PL"/>
        </w:rPr>
        <w:t xml:space="preserve"> na terenie budowy</w:t>
      </w:r>
      <w:r w:rsidR="009F6B83" w:rsidRPr="00FD1B40">
        <w:rPr>
          <w:rFonts w:asciiTheme="minorBidi" w:hAnsiTheme="minorBidi" w:cstheme="minorBidi"/>
          <w:color w:val="000000" w:themeColor="text1"/>
          <w:sz w:val="20"/>
          <w:lang w:val="pl-PL"/>
        </w:rPr>
        <w:t>;</w:t>
      </w:r>
      <w:r w:rsidRPr="00FD1B40">
        <w:rPr>
          <w:rFonts w:asciiTheme="minorBidi" w:hAnsiTheme="minorBidi" w:cstheme="minorBidi"/>
          <w:color w:val="000000" w:themeColor="text1"/>
          <w:sz w:val="20"/>
          <w:lang w:val="pl-PL"/>
        </w:rPr>
        <w:t xml:space="preserve"> </w:t>
      </w:r>
    </w:p>
    <w:p w14:paraId="35D5BCA4" w14:textId="77777777" w:rsidR="00A81FA4"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 xml:space="preserve">zapewnienie należytego zabezpieczenia służącego ochronie Prac i materiałów przed warunkami pogodowymi, łącznie z ogrzewaniem, zgodnie z potrzebą zagwarantowania kontynuacji Prac; </w:t>
      </w:r>
    </w:p>
    <w:p w14:paraId="63B29F31" w14:textId="77777777" w:rsidR="00C66E50"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zapewnienie dostawy i montażu sprzętu koniecznego do bezpiecznego i pełnego wykonania Prac w taki sposób, by spełnić wymogi BHP zgodnie z obowiązującymi przepisami;</w:t>
      </w:r>
    </w:p>
    <w:p w14:paraId="5691FCCE" w14:textId="77777777" w:rsidR="00286C4D" w:rsidRPr="00FD1B40" w:rsidRDefault="4642758A" w:rsidP="004B0571">
      <w:pPr>
        <w:pStyle w:val="Tekstpodstawowywcity2"/>
        <w:numPr>
          <w:ilvl w:val="1"/>
          <w:numId w:val="28"/>
        </w:numPr>
        <w:tabs>
          <w:tab w:val="clear" w:pos="567"/>
          <w:tab w:val="clear" w:pos="9072"/>
        </w:tabs>
        <w:spacing w:after="0" w:line="240" w:lineRule="auto"/>
        <w:jc w:val="both"/>
        <w:rPr>
          <w:rFonts w:asciiTheme="minorBidi" w:hAnsiTheme="minorBidi" w:cstheme="minorBidi"/>
          <w:color w:val="000000" w:themeColor="text1"/>
          <w:sz w:val="20"/>
          <w:lang w:val="pl-PL"/>
        </w:rPr>
      </w:pPr>
      <w:r w:rsidRPr="00FD1B40">
        <w:rPr>
          <w:rFonts w:asciiTheme="minorBidi" w:hAnsiTheme="minorBidi" w:cstheme="minorBidi"/>
          <w:color w:val="000000" w:themeColor="text1"/>
          <w:sz w:val="20"/>
          <w:lang w:val="pl-PL"/>
        </w:rPr>
        <w:t>zapewnienie realizacji Prac w zgodności z obowiązującymi przepisami i normami z zakresu ochrony środowiska;</w:t>
      </w:r>
    </w:p>
    <w:p w14:paraId="104896A0" w14:textId="28B28CED" w:rsidR="002D7880" w:rsidRPr="00CE02D2" w:rsidRDefault="0098194C" w:rsidP="008049F2">
      <w:pPr>
        <w:pStyle w:val="Tekstpodstawowywcity2"/>
        <w:numPr>
          <w:ilvl w:val="1"/>
          <w:numId w:val="28"/>
        </w:numPr>
        <w:tabs>
          <w:tab w:val="clear" w:pos="567"/>
          <w:tab w:val="clear" w:pos="9072"/>
        </w:tabs>
        <w:spacing w:after="0" w:line="240" w:lineRule="auto"/>
        <w:jc w:val="both"/>
        <w:rPr>
          <w:rFonts w:cs="Arial"/>
          <w:sz w:val="20"/>
          <w:lang w:val="pl-PL"/>
        </w:rPr>
      </w:pPr>
      <w:r w:rsidRPr="00FD1B40">
        <w:rPr>
          <w:rFonts w:asciiTheme="minorBidi" w:hAnsiTheme="minorBidi" w:cstheme="minorBidi"/>
          <w:color w:val="000000" w:themeColor="text1"/>
          <w:sz w:val="20"/>
          <w:lang w:val="pl-PL"/>
        </w:rPr>
        <w:t>poniesienie  we własnym zakresie lub pokrycia poniesionych przez Zamawiającego  kosztów związanych ze zużyciem wody technologicznej (woda uzdatniona pochodząca z miejskiej sieci ciepłowniczej stosowanej przez wytwórcę ciepła (PGE Energia Ciepła S.A.)) na potrzeby płukania, napełnienia, rozruchu i uruchomienia wykonanych sieci ciepłowniczych</w:t>
      </w:r>
      <w:r w:rsidR="009C6D91" w:rsidRPr="00FD1B40">
        <w:rPr>
          <w:rFonts w:asciiTheme="minorBidi" w:hAnsiTheme="minorBidi" w:cstheme="minorBidi"/>
          <w:color w:val="000000" w:themeColor="text1"/>
          <w:sz w:val="20"/>
          <w:lang w:val="pl-PL"/>
        </w:rPr>
        <w:t>, przy czym k</w:t>
      </w:r>
      <w:r w:rsidRPr="00FD1B40">
        <w:rPr>
          <w:rFonts w:asciiTheme="minorBidi" w:hAnsiTheme="minorBidi" w:cstheme="minorBidi"/>
          <w:color w:val="000000" w:themeColor="text1"/>
          <w:sz w:val="20"/>
          <w:lang w:val="pl-PL"/>
        </w:rPr>
        <w:t>oszt zużycia zostanie ustalony na podstawie objętości zużytej wody i stawki za 1m3 wody  pomnożonych przez ilość płukań</w:t>
      </w:r>
      <w:r w:rsidR="009F6B83" w:rsidRPr="00FD1B40">
        <w:rPr>
          <w:rFonts w:asciiTheme="minorBidi" w:hAnsiTheme="minorBidi" w:cstheme="minorBidi"/>
          <w:color w:val="000000" w:themeColor="text1"/>
          <w:sz w:val="20"/>
          <w:lang w:val="pl-PL"/>
        </w:rPr>
        <w:t>;</w:t>
      </w:r>
    </w:p>
    <w:p w14:paraId="03A8CEE9" w14:textId="62D4A117" w:rsidR="002D7880" w:rsidRPr="00CE02D2" w:rsidRDefault="005B650C" w:rsidP="008049F2">
      <w:pPr>
        <w:pStyle w:val="Tekstpodstawowywcity2"/>
        <w:numPr>
          <w:ilvl w:val="1"/>
          <w:numId w:val="28"/>
        </w:numPr>
        <w:tabs>
          <w:tab w:val="clear" w:pos="567"/>
          <w:tab w:val="clear" w:pos="9072"/>
        </w:tabs>
        <w:spacing w:after="0" w:line="240" w:lineRule="auto"/>
        <w:jc w:val="both"/>
        <w:rPr>
          <w:rFonts w:ascii="ArialMT" w:hAnsi="ArialMT" w:cs="ArialMT"/>
          <w:sz w:val="22"/>
          <w:szCs w:val="22"/>
          <w:lang w:val="pl-PL"/>
        </w:rPr>
      </w:pPr>
      <w:r w:rsidRPr="00FD1B40">
        <w:rPr>
          <w:rFonts w:asciiTheme="minorBidi" w:hAnsiTheme="minorBidi" w:cstheme="minorBidi"/>
          <w:color w:val="000000" w:themeColor="text1"/>
          <w:sz w:val="20"/>
          <w:lang w:val="pl-PL"/>
        </w:rPr>
        <w:t xml:space="preserve">pokrycia kosztów ewentualnej wymiany gruntu </w:t>
      </w:r>
      <w:r w:rsidR="002D7880" w:rsidRPr="00FD1B40">
        <w:rPr>
          <w:rFonts w:asciiTheme="minorBidi" w:hAnsiTheme="minorBidi" w:cstheme="minorBidi"/>
          <w:color w:val="000000" w:themeColor="text1"/>
          <w:sz w:val="20"/>
          <w:lang w:val="pl-PL"/>
        </w:rPr>
        <w:t xml:space="preserve">w przypadku </w:t>
      </w:r>
      <w:r w:rsidR="00700C9C" w:rsidRPr="00FD1B40">
        <w:rPr>
          <w:rFonts w:asciiTheme="minorBidi" w:hAnsiTheme="minorBidi" w:cstheme="minorBidi"/>
          <w:color w:val="000000" w:themeColor="text1"/>
          <w:sz w:val="20"/>
          <w:lang w:val="pl-PL"/>
        </w:rPr>
        <w:t xml:space="preserve">niemożności użycia gruntu </w:t>
      </w:r>
      <w:r w:rsidR="00256FBC" w:rsidRPr="00FD1B40">
        <w:rPr>
          <w:rFonts w:asciiTheme="minorBidi" w:hAnsiTheme="minorBidi" w:cstheme="minorBidi"/>
          <w:color w:val="000000" w:themeColor="text1"/>
          <w:sz w:val="20"/>
          <w:lang w:val="pl-PL"/>
        </w:rPr>
        <w:t>rodzimego</w:t>
      </w:r>
      <w:r w:rsidR="009C6D91" w:rsidRPr="00FD1B40">
        <w:rPr>
          <w:rFonts w:asciiTheme="minorBidi" w:hAnsiTheme="minorBidi" w:cstheme="minorBidi"/>
          <w:color w:val="000000" w:themeColor="text1"/>
          <w:sz w:val="20"/>
          <w:lang w:val="pl-PL"/>
        </w:rPr>
        <w:t xml:space="preserve">, przy czym </w:t>
      </w:r>
      <w:r w:rsidR="001A09A5" w:rsidRPr="00FD1B40">
        <w:rPr>
          <w:rFonts w:asciiTheme="minorBidi" w:hAnsiTheme="minorBidi" w:cstheme="minorBidi"/>
          <w:color w:val="000000" w:themeColor="text1"/>
          <w:sz w:val="20"/>
          <w:lang w:val="pl-PL"/>
        </w:rPr>
        <w:t>Wykonawca przed dokonaniem wymiany gruntu zobowiązany jest uzgodnić z Inspektorem Nadzoru Zamawiającego konieczność oraz zakres wymiany.</w:t>
      </w:r>
      <w:r w:rsidR="001A09A5" w:rsidRPr="00CE02D2">
        <w:rPr>
          <w:rFonts w:ascii="ArialMT" w:hAnsi="ArialMT" w:cs="ArialMT"/>
          <w:sz w:val="22"/>
          <w:szCs w:val="22"/>
          <w:lang w:val="pl-PL"/>
        </w:rPr>
        <w:t xml:space="preserve"> </w:t>
      </w:r>
    </w:p>
    <w:p w14:paraId="48D148E8" w14:textId="2F915F43" w:rsidR="00754EA3" w:rsidRPr="00FD1B40" w:rsidRDefault="4642758A" w:rsidP="004B0571">
      <w:pPr>
        <w:pStyle w:val="Akapitzlist"/>
        <w:numPr>
          <w:ilvl w:val="0"/>
          <w:numId w:val="1"/>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Urządzenia i sprzęt budowlany wykorzystywane przez Wykonawcę do użytku na placu budowy będzie w należytym stanie technicznym, bezpieczny, odpowiedni do celów, do których ma być użyty, a także właściwy dla bezpiecznego, zgodnego z prawem i sprawnego wykonania Prac. </w:t>
      </w:r>
    </w:p>
    <w:p w14:paraId="107F53F6" w14:textId="77777777" w:rsidR="00534B40" w:rsidRPr="00FD1B40" w:rsidRDefault="00534B40" w:rsidP="008049F2">
      <w:pPr>
        <w:pStyle w:val="Akapitzlist"/>
        <w:ind w:left="360"/>
        <w:jc w:val="both"/>
        <w:rPr>
          <w:rFonts w:asciiTheme="minorBidi" w:hAnsiTheme="minorBidi" w:cstheme="minorBidi"/>
          <w:color w:val="000000" w:themeColor="text1"/>
          <w:sz w:val="20"/>
        </w:rPr>
      </w:pPr>
    </w:p>
    <w:p w14:paraId="67E2FD18" w14:textId="77777777" w:rsidR="00217F44"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§3.2. [Ochrona środowiska i bezpieczeństwo prac]</w:t>
      </w:r>
    </w:p>
    <w:p w14:paraId="0A147BA1" w14:textId="77777777" w:rsidR="00217F44" w:rsidRPr="00FD1B40" w:rsidRDefault="00217F44" w:rsidP="005C062E">
      <w:pPr>
        <w:jc w:val="both"/>
        <w:rPr>
          <w:rFonts w:asciiTheme="minorBidi" w:hAnsiTheme="minorBidi" w:cstheme="minorBidi"/>
          <w:color w:val="000000" w:themeColor="text1"/>
          <w:sz w:val="20"/>
        </w:rPr>
      </w:pPr>
    </w:p>
    <w:p w14:paraId="4ED79745" w14:textId="77777777" w:rsidR="000F73C4" w:rsidRPr="00FD1B40" w:rsidRDefault="4642758A" w:rsidP="004B0571">
      <w:pPr>
        <w:numPr>
          <w:ilvl w:val="0"/>
          <w:numId w:val="2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przy realizacji Przedmiotu Umowy przestrzegać obowiązujących przepisów i zasad z zakresu bezpieczeństwa prowadzenia prac oraz ochrony środowiska. </w:t>
      </w:r>
    </w:p>
    <w:p w14:paraId="3FD30C5B" w14:textId="77777777" w:rsidR="00CA6277" w:rsidRPr="00FD1B40" w:rsidRDefault="4642758A" w:rsidP="004B0571">
      <w:pPr>
        <w:numPr>
          <w:ilvl w:val="0"/>
          <w:numId w:val="2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przestrzegania przy realizacji Przedmiotu Umowy w szczególności:</w:t>
      </w:r>
    </w:p>
    <w:p w14:paraId="1E8DD42E" w14:textId="1861ECD3" w:rsidR="00CA6277" w:rsidRPr="00FD1B40" w:rsidRDefault="4642758A" w:rsidP="004B0571">
      <w:pPr>
        <w:numPr>
          <w:ilvl w:val="0"/>
          <w:numId w:val="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ustawy z dnia 27 kwietnia 2001 roku Prawo ochrony środowiska (</w:t>
      </w:r>
      <w:proofErr w:type="spellStart"/>
      <w:r w:rsidRPr="00FD1B40">
        <w:rPr>
          <w:rFonts w:asciiTheme="minorBidi" w:hAnsiTheme="minorBidi" w:cstheme="minorBidi"/>
          <w:color w:val="000000" w:themeColor="text1"/>
          <w:sz w:val="20"/>
        </w:rPr>
        <w:t>t.j</w:t>
      </w:r>
      <w:proofErr w:type="spellEnd"/>
      <w:r w:rsidRPr="00FD1B40">
        <w:rPr>
          <w:rFonts w:asciiTheme="minorBidi" w:hAnsiTheme="minorBidi" w:cstheme="minorBidi"/>
          <w:color w:val="000000" w:themeColor="text1"/>
          <w:sz w:val="20"/>
        </w:rPr>
        <w:t>. Dz.U. z 201</w:t>
      </w:r>
      <w:r w:rsidR="004753CC" w:rsidRPr="00FD1B40">
        <w:rPr>
          <w:rFonts w:asciiTheme="minorBidi" w:hAnsiTheme="minorBidi" w:cstheme="minorBidi"/>
          <w:color w:val="000000" w:themeColor="text1"/>
          <w:sz w:val="20"/>
        </w:rPr>
        <w:t>9</w:t>
      </w:r>
      <w:r w:rsidRPr="00FD1B40">
        <w:rPr>
          <w:rFonts w:asciiTheme="minorBidi" w:hAnsiTheme="minorBidi" w:cstheme="minorBidi"/>
          <w:color w:val="000000" w:themeColor="text1"/>
          <w:sz w:val="20"/>
        </w:rPr>
        <w:t xml:space="preserve"> r. poz. </w:t>
      </w:r>
      <w:r w:rsidR="004753CC" w:rsidRPr="00FD1B40">
        <w:rPr>
          <w:rFonts w:asciiTheme="minorBidi" w:hAnsiTheme="minorBidi" w:cstheme="minorBidi"/>
          <w:color w:val="000000" w:themeColor="text1"/>
          <w:sz w:val="20"/>
        </w:rPr>
        <w:t>1396</w:t>
      </w:r>
      <w:r w:rsidRPr="00FD1B40">
        <w:rPr>
          <w:rFonts w:asciiTheme="minorBidi" w:hAnsiTheme="minorBidi" w:cstheme="minorBidi"/>
          <w:color w:val="000000" w:themeColor="text1"/>
          <w:sz w:val="20"/>
        </w:rPr>
        <w:t xml:space="preserve"> z poźn.zm.) oraz ustawy z dnia 14 grudnia 2012 roku o odpadach (Dz. U. z 20</w:t>
      </w:r>
      <w:r w:rsidR="004753CC" w:rsidRPr="00FD1B40">
        <w:rPr>
          <w:rFonts w:asciiTheme="minorBidi" w:hAnsiTheme="minorBidi" w:cstheme="minorBidi"/>
          <w:color w:val="000000" w:themeColor="text1"/>
          <w:sz w:val="20"/>
        </w:rPr>
        <w:t>20</w:t>
      </w:r>
      <w:r w:rsidRPr="00FD1B40">
        <w:rPr>
          <w:rFonts w:asciiTheme="minorBidi" w:hAnsiTheme="minorBidi" w:cstheme="minorBidi"/>
          <w:color w:val="000000" w:themeColor="text1"/>
          <w:sz w:val="20"/>
        </w:rPr>
        <w:t xml:space="preserve"> r. poz. </w:t>
      </w:r>
      <w:r w:rsidR="004753CC" w:rsidRPr="00FD1B40">
        <w:rPr>
          <w:rFonts w:asciiTheme="minorBidi" w:hAnsiTheme="minorBidi" w:cstheme="minorBidi"/>
          <w:color w:val="000000" w:themeColor="text1"/>
          <w:sz w:val="20"/>
        </w:rPr>
        <w:t>797</w:t>
      </w:r>
      <w:r w:rsidRPr="00FD1B40">
        <w:rPr>
          <w:rFonts w:asciiTheme="minorBidi" w:hAnsiTheme="minorBidi" w:cstheme="minorBidi"/>
          <w:color w:val="000000" w:themeColor="text1"/>
          <w:sz w:val="20"/>
        </w:rPr>
        <w:t xml:space="preserve"> z </w:t>
      </w:r>
      <w:proofErr w:type="spellStart"/>
      <w:r w:rsidRPr="00FD1B40">
        <w:rPr>
          <w:rFonts w:asciiTheme="minorBidi" w:hAnsiTheme="minorBidi" w:cstheme="minorBidi"/>
          <w:color w:val="000000" w:themeColor="text1"/>
          <w:sz w:val="20"/>
        </w:rPr>
        <w:t>późn</w:t>
      </w:r>
      <w:proofErr w:type="spellEnd"/>
      <w:r w:rsidRPr="00FD1B40">
        <w:rPr>
          <w:rFonts w:asciiTheme="minorBidi" w:hAnsiTheme="minorBidi" w:cstheme="minorBidi"/>
          <w:color w:val="000000" w:themeColor="text1"/>
          <w:sz w:val="20"/>
        </w:rPr>
        <w:t>. zm.) i pozostałych przepisów określających wymagania między innymi w zakresie magazynowania, transportu i przekazania do utylizacji odpadów uprawnionym odbiorcom</w:t>
      </w:r>
      <w:r w:rsidR="004753CC" w:rsidRPr="00FD1B40">
        <w:rPr>
          <w:rFonts w:asciiTheme="minorBidi" w:hAnsiTheme="minorBidi" w:cstheme="minorBidi"/>
          <w:color w:val="000000" w:themeColor="text1"/>
          <w:sz w:val="20"/>
        </w:rPr>
        <w:t>;</w:t>
      </w:r>
    </w:p>
    <w:p w14:paraId="4211A960" w14:textId="7FC71B03" w:rsidR="00CA6277" w:rsidRPr="00FD1B40" w:rsidRDefault="4642758A" w:rsidP="004B0571">
      <w:pPr>
        <w:numPr>
          <w:ilvl w:val="0"/>
          <w:numId w:val="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przepisów BHP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poż.</w:t>
      </w:r>
      <w:r w:rsidR="008049F2" w:rsidRPr="00FD1B40">
        <w:rPr>
          <w:rFonts w:asciiTheme="minorBidi" w:hAnsiTheme="minorBidi" w:cstheme="minorBidi"/>
          <w:color w:val="000000" w:themeColor="text1"/>
          <w:sz w:val="20"/>
        </w:rPr>
        <w:t xml:space="preserve"> oraz standardów BHP Grupy GPEC</w:t>
      </w:r>
      <w:r w:rsidR="004753CC" w:rsidRPr="00FD1B40">
        <w:rPr>
          <w:rFonts w:asciiTheme="minorBidi" w:hAnsiTheme="minorBidi" w:cstheme="minorBidi"/>
          <w:color w:val="000000" w:themeColor="text1"/>
          <w:sz w:val="20"/>
        </w:rPr>
        <w:t>;</w:t>
      </w:r>
    </w:p>
    <w:p w14:paraId="3A9B9859" w14:textId="5DEB6C5B" w:rsidR="00CA6277" w:rsidRPr="00FD1B40" w:rsidRDefault="4642758A" w:rsidP="004B0571">
      <w:pPr>
        <w:numPr>
          <w:ilvl w:val="0"/>
          <w:numId w:val="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przepisów Rozporządzenia Ministra Gospodarki, Pracy i Polityki Społecznej z dnia 2 kwietnia 2004 r</w:t>
      </w:r>
      <w:r w:rsidR="004753CC" w:rsidRPr="00FD1B40">
        <w:rPr>
          <w:rFonts w:asciiTheme="minorBidi" w:hAnsiTheme="minorBidi" w:cstheme="minorBidi"/>
          <w:color w:val="000000" w:themeColor="text1"/>
          <w:sz w:val="20"/>
        </w:rPr>
        <w:t>oku</w:t>
      </w:r>
      <w:r w:rsidRPr="00FD1B40">
        <w:rPr>
          <w:rFonts w:asciiTheme="minorBidi" w:hAnsiTheme="minorBidi" w:cstheme="minorBidi"/>
          <w:color w:val="000000" w:themeColor="text1"/>
          <w:sz w:val="20"/>
        </w:rPr>
        <w:t xml:space="preserve"> w sprawie sposobów i warunków bezpiecznego użytkowania i usuwania wyrobów zawierających azbest (Dz.</w:t>
      </w:r>
      <w:r w:rsidR="008049F2" w:rsidRPr="00FD1B40">
        <w:rPr>
          <w:rFonts w:asciiTheme="minorBidi" w:hAnsiTheme="minorBidi" w:cstheme="minorBidi"/>
          <w:color w:val="000000" w:themeColor="text1"/>
          <w:sz w:val="20"/>
        </w:rPr>
        <w:t xml:space="preserve"> U. </w:t>
      </w:r>
      <w:r w:rsidR="004753CC" w:rsidRPr="00FD1B40">
        <w:rPr>
          <w:rFonts w:asciiTheme="minorBidi" w:hAnsiTheme="minorBidi" w:cstheme="minorBidi"/>
          <w:color w:val="000000" w:themeColor="text1"/>
          <w:sz w:val="20"/>
        </w:rPr>
        <w:t xml:space="preserve">2004 </w:t>
      </w:r>
      <w:r w:rsidR="008049F2" w:rsidRPr="00FD1B40">
        <w:rPr>
          <w:rFonts w:asciiTheme="minorBidi" w:hAnsiTheme="minorBidi" w:cstheme="minorBidi"/>
          <w:color w:val="000000" w:themeColor="text1"/>
          <w:sz w:val="20"/>
        </w:rPr>
        <w:t xml:space="preserve">nr 71 poz. 649 z </w:t>
      </w:r>
      <w:proofErr w:type="spellStart"/>
      <w:r w:rsidR="008049F2" w:rsidRPr="00FD1B40">
        <w:rPr>
          <w:rFonts w:asciiTheme="minorBidi" w:hAnsiTheme="minorBidi" w:cstheme="minorBidi"/>
          <w:color w:val="000000" w:themeColor="text1"/>
          <w:sz w:val="20"/>
        </w:rPr>
        <w:t>późn</w:t>
      </w:r>
      <w:proofErr w:type="spellEnd"/>
      <w:r w:rsidR="008049F2" w:rsidRPr="00FD1B40">
        <w:rPr>
          <w:rFonts w:asciiTheme="minorBidi" w:hAnsiTheme="minorBidi" w:cstheme="minorBidi"/>
          <w:color w:val="000000" w:themeColor="text1"/>
          <w:sz w:val="20"/>
        </w:rPr>
        <w:t>. zm.), Instrukcji środowiskowej, BHP i p.poż</w:t>
      </w:r>
      <w:r w:rsidR="004753CC" w:rsidRPr="00FD1B40">
        <w:rPr>
          <w:rFonts w:asciiTheme="minorBidi" w:hAnsiTheme="minorBidi" w:cstheme="minorBidi"/>
          <w:color w:val="000000" w:themeColor="text1"/>
          <w:sz w:val="20"/>
        </w:rPr>
        <w:t>.</w:t>
      </w:r>
      <w:r w:rsidR="008049F2" w:rsidRPr="00FD1B40">
        <w:rPr>
          <w:rFonts w:asciiTheme="minorBidi" w:hAnsiTheme="minorBidi" w:cstheme="minorBidi"/>
          <w:color w:val="000000" w:themeColor="text1"/>
          <w:sz w:val="20"/>
        </w:rPr>
        <w:t xml:space="preserve"> stanowiącej </w:t>
      </w:r>
      <w:r w:rsidR="004753CC" w:rsidRPr="00FD1B40">
        <w:rPr>
          <w:rFonts w:asciiTheme="minorBidi" w:hAnsiTheme="minorBidi" w:cstheme="minorBidi"/>
          <w:color w:val="000000" w:themeColor="text1"/>
          <w:sz w:val="20"/>
        </w:rPr>
        <w:t>Z</w:t>
      </w:r>
      <w:r w:rsidR="008049F2" w:rsidRPr="00FD1B40">
        <w:rPr>
          <w:rFonts w:asciiTheme="minorBidi" w:hAnsiTheme="minorBidi" w:cstheme="minorBidi"/>
          <w:color w:val="000000" w:themeColor="text1"/>
          <w:sz w:val="20"/>
        </w:rPr>
        <w:t xml:space="preserve">ałącznik nr </w:t>
      </w:r>
      <w:r w:rsidR="001728B0" w:rsidRPr="00FD1B40">
        <w:rPr>
          <w:rFonts w:asciiTheme="minorBidi" w:hAnsiTheme="minorBidi" w:cstheme="minorBidi"/>
          <w:color w:val="000000" w:themeColor="text1"/>
          <w:sz w:val="20"/>
        </w:rPr>
        <w:t>5</w:t>
      </w:r>
      <w:r w:rsidR="008049F2" w:rsidRPr="00FD1B40">
        <w:rPr>
          <w:rFonts w:asciiTheme="minorBidi" w:hAnsiTheme="minorBidi" w:cstheme="minorBidi"/>
          <w:color w:val="000000" w:themeColor="text1"/>
          <w:sz w:val="20"/>
        </w:rPr>
        <w:t xml:space="preserve"> do </w:t>
      </w:r>
      <w:r w:rsidR="002C428D" w:rsidRPr="00FD1B40">
        <w:rPr>
          <w:rFonts w:asciiTheme="minorBidi" w:hAnsiTheme="minorBidi" w:cstheme="minorBidi"/>
          <w:color w:val="000000" w:themeColor="text1"/>
          <w:sz w:val="20"/>
        </w:rPr>
        <w:t>Umowy</w:t>
      </w:r>
      <w:r w:rsidR="0063031C">
        <w:rPr>
          <w:rFonts w:asciiTheme="minorBidi" w:hAnsiTheme="minorBidi" w:cstheme="minorBidi"/>
          <w:color w:val="000000" w:themeColor="text1"/>
          <w:sz w:val="20"/>
        </w:rPr>
        <w:t xml:space="preserve"> (</w:t>
      </w:r>
      <w:r w:rsidR="008049F2" w:rsidRPr="00FD1B40">
        <w:rPr>
          <w:rFonts w:asciiTheme="minorBidi" w:hAnsiTheme="minorBidi" w:cstheme="minorBidi"/>
          <w:color w:val="000000" w:themeColor="text1"/>
          <w:sz w:val="20"/>
        </w:rPr>
        <w:t xml:space="preserve">Treść instrukcji BHP jest opublikowana pod adresem internetowym </w:t>
      </w:r>
      <w:hyperlink r:id="rId11" w:history="1">
        <w:r w:rsidR="008049F2" w:rsidRPr="00FD1B40">
          <w:rPr>
            <w:rStyle w:val="Hipercze"/>
            <w:rFonts w:asciiTheme="minorBidi" w:hAnsiTheme="minorBidi" w:cstheme="minorBidi"/>
            <w:color w:val="000000" w:themeColor="text1"/>
            <w:sz w:val="20"/>
          </w:rPr>
          <w:t>https://grupagpec.pl/dla-dostawcy/</w:t>
        </w:r>
      </w:hyperlink>
      <w:r w:rsidR="008049F2" w:rsidRPr="00FD1B40">
        <w:rPr>
          <w:rFonts w:asciiTheme="minorBidi" w:hAnsiTheme="minorBidi" w:cstheme="minorBidi"/>
          <w:color w:val="000000" w:themeColor="text1"/>
          <w:sz w:val="20"/>
        </w:rPr>
        <w:t>. Każda zmiana instrukcji BHP będzie skuteczna od dnia jej opublikowania w zmienionym brzmieniu pod adresem internetowym. Wszelkie opublikowane zmiany postanowień Instrukcji BHP, dla swej ważności nie wymagają formy pisemnej w postaci aneksu podpisanego przez Strony</w:t>
      </w:r>
      <w:r w:rsidR="0063031C">
        <w:rPr>
          <w:rFonts w:asciiTheme="minorBidi" w:hAnsiTheme="minorBidi" w:cstheme="minorBidi"/>
          <w:color w:val="000000" w:themeColor="text1"/>
          <w:sz w:val="20"/>
        </w:rPr>
        <w:t>) oraz z</w:t>
      </w:r>
      <w:r w:rsidR="008049F2" w:rsidRPr="00FD1B40">
        <w:rPr>
          <w:rFonts w:asciiTheme="minorBidi" w:hAnsiTheme="minorBidi" w:cstheme="minorBidi"/>
          <w:color w:val="000000" w:themeColor="text1"/>
          <w:sz w:val="20"/>
        </w:rPr>
        <w:t>asad polityki w zakresie Zintegrowanego Systemu Zarządzania (dotyczy Wykonawców, u których funkcjonuje Zintegrowany System zarządzania lub System Zarządzania BHP)</w:t>
      </w:r>
      <w:r w:rsidR="004753CC" w:rsidRPr="00FD1B40">
        <w:rPr>
          <w:rFonts w:asciiTheme="minorBidi" w:hAnsiTheme="minorBidi" w:cstheme="minorBidi"/>
          <w:color w:val="000000" w:themeColor="text1"/>
          <w:sz w:val="20"/>
        </w:rPr>
        <w:t>.</w:t>
      </w:r>
    </w:p>
    <w:p w14:paraId="7E306B51" w14:textId="7DBFD9DE" w:rsidR="00CA6277"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 chwilą rozpoczęcia Prac staje się wytwórcą odpadów w rozumieniu art. 3 pkt 32 ustawy z dnia 14 grudnia 2012 roku o odpadach i ponosi w pełni wynikającą z w</w:t>
      </w:r>
      <w:r w:rsidR="00A01872" w:rsidRPr="00FD1B40">
        <w:rPr>
          <w:rFonts w:asciiTheme="minorBidi" w:hAnsiTheme="minorBidi" w:cstheme="minorBidi"/>
          <w:color w:val="000000" w:themeColor="text1"/>
          <w:sz w:val="20"/>
        </w:rPr>
        <w:t>w.</w:t>
      </w:r>
      <w:r w:rsidRPr="00FD1B40">
        <w:rPr>
          <w:rFonts w:asciiTheme="minorBidi" w:hAnsiTheme="minorBidi" w:cstheme="minorBidi"/>
          <w:color w:val="000000" w:themeColor="text1"/>
          <w:sz w:val="20"/>
        </w:rPr>
        <w:t xml:space="preserve"> ustawy odpowiedzialność za zgodne z przepisami ustawy zmagazynowanie, transportowanie i przekazywanie do utylizacji wszystkich odpadów powstałych w związku z wykonywanymi Pracami na swój koszt.</w:t>
      </w:r>
    </w:p>
    <w:p w14:paraId="2291EC3A" w14:textId="2F1EC001" w:rsidR="00CA6277" w:rsidRPr="00FD1B40" w:rsidRDefault="4642758A" w:rsidP="30F33BCB">
      <w:pPr>
        <w:numPr>
          <w:ilvl w:val="0"/>
          <w:numId w:val="24"/>
        </w:numPr>
        <w:tabs>
          <w:tab w:val="num" w:pos="2345"/>
        </w:tabs>
        <w:ind w:left="284" w:hanging="284"/>
        <w:jc w:val="both"/>
        <w:rPr>
          <w:rFonts w:asciiTheme="minorBidi" w:hAnsiTheme="minorBidi" w:cstheme="minorBidi"/>
          <w:color w:val="000000" w:themeColor="text1"/>
          <w:sz w:val="20"/>
        </w:rPr>
      </w:pPr>
      <w:r w:rsidRPr="30F33BCB">
        <w:rPr>
          <w:rFonts w:asciiTheme="minorBidi" w:hAnsiTheme="minorBidi" w:cstheme="minorBidi"/>
          <w:color w:val="000000" w:themeColor="text1"/>
          <w:sz w:val="20"/>
        </w:rPr>
        <w:t xml:space="preserve">Na żądanie Zamawiającego, Wykonawca jest zobowiązany przedłożyć wszelkie posiadane decyzje, zezwolenia, zaświadczenia i inne dokumenty poświadczające spełnienie wymagań, o których mowa w niniejszej Umowie. </w:t>
      </w:r>
    </w:p>
    <w:p w14:paraId="154ACCFB" w14:textId="77777777" w:rsidR="00784EC2"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przyjmuje odpowiedzialność za odpady niebezpieczne i inne niż niebezpieczne, wytworzone w wyniku wykonywania przedmiotu Umowy. Karty przekazania odpadów zostaną udostępnione Zamawiającemu na jego żądanie.</w:t>
      </w:r>
    </w:p>
    <w:p w14:paraId="71A6641D" w14:textId="77777777" w:rsidR="00784EC2"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związku z Pracami Wykonawca 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w:t>
      </w:r>
    </w:p>
    <w:p w14:paraId="175BAFD0" w14:textId="77777777" w:rsidR="001166EF"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zobowiązuje się, że w ramach wykonywania Przedmiotu Umowy będzie na bieżąco nadzorował prace w zakresie wytwarzania odpadów, odprowadzania ścieków, ograniczania emisji i racjonalnego zużycia mediów. </w:t>
      </w:r>
    </w:p>
    <w:p w14:paraId="33747B08" w14:textId="77777777" w:rsidR="00784EC2"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razie, gdy Wykonawca mimo pisemnego wezwania do usunięcia nieprawidłowości lub naruszeń nadal narusza którekolwiek z postanowień zawartych powyżej Zamawiający, niezależnie od skali, rangi, czasu trwania i skutków tego naruszenia, bez uszczerbku dla uprawnień w zakresie odstąpienia od Umowy może wedle własnego wyboru i bez zgody sądu przeprowadzić samodzielnie, w ramach posiadanych uprawnień lub powierzyć zbieranie, transport i odzysk lub unieszkodliwienie odpadów, w tym magazynowanie, wybranym przez siebie uprawnionym podmiotom, na rzecz, ryzyko i koszt Wykonawcy. </w:t>
      </w:r>
    </w:p>
    <w:p w14:paraId="16A0ABCA" w14:textId="4BBA7430" w:rsidR="009C10AD"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będzie stale utrzymywał czystość, porządek i bezpieczne warunki na Placu Budowy i we wszystkich innych miejscach, z których korzysta w związku z wykonywaniem Umowy. Po zakończeniu Robót, Wykonawca bezzwłocznie usunie z terenu Zamawiającego wszystkie niewykorzystane </w:t>
      </w:r>
      <w:r w:rsidR="00F464B5" w:rsidRPr="00FD1B40">
        <w:rPr>
          <w:rFonts w:asciiTheme="minorBidi" w:hAnsiTheme="minorBidi" w:cstheme="minorBidi"/>
          <w:color w:val="000000" w:themeColor="text1"/>
          <w:sz w:val="20"/>
        </w:rPr>
        <w:t xml:space="preserve">materiały </w:t>
      </w:r>
      <w:r w:rsidRPr="00FD1B40">
        <w:rPr>
          <w:rFonts w:asciiTheme="minorBidi" w:hAnsiTheme="minorBidi" w:cstheme="minorBidi"/>
          <w:color w:val="000000" w:themeColor="text1"/>
          <w:sz w:val="20"/>
        </w:rPr>
        <w:t>i </w:t>
      </w:r>
      <w:r w:rsidR="00F464B5" w:rsidRPr="00FD1B40">
        <w:rPr>
          <w:rFonts w:asciiTheme="minorBidi" w:hAnsiTheme="minorBidi" w:cstheme="minorBidi"/>
          <w:color w:val="000000" w:themeColor="text1"/>
          <w:sz w:val="20"/>
        </w:rPr>
        <w:t xml:space="preserve">urządzenia </w:t>
      </w:r>
      <w:r w:rsidRPr="00FD1B40">
        <w:rPr>
          <w:rFonts w:asciiTheme="minorBidi" w:hAnsiTheme="minorBidi" w:cstheme="minorBidi"/>
          <w:color w:val="000000" w:themeColor="text1"/>
          <w:sz w:val="20"/>
        </w:rPr>
        <w:t xml:space="preserve">oraz </w:t>
      </w:r>
      <w:r w:rsidR="00F464B5" w:rsidRPr="00FD1B40">
        <w:rPr>
          <w:rFonts w:asciiTheme="minorBidi" w:hAnsiTheme="minorBidi" w:cstheme="minorBidi"/>
          <w:color w:val="000000" w:themeColor="text1"/>
          <w:sz w:val="20"/>
        </w:rPr>
        <w:t>s</w:t>
      </w:r>
      <w:r w:rsidRPr="00FD1B40">
        <w:rPr>
          <w:rFonts w:asciiTheme="minorBidi" w:hAnsiTheme="minorBidi" w:cstheme="minorBidi"/>
          <w:color w:val="000000" w:themeColor="text1"/>
          <w:sz w:val="20"/>
        </w:rPr>
        <w:t>przęt, pozostawiając teren i jego okolice w stanie czystym, bezpiecznym i gotowym do eksploatacji.</w:t>
      </w:r>
    </w:p>
    <w:p w14:paraId="2CEB1B9B" w14:textId="2559273A" w:rsidR="009C10AD"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oświadcza, że zatrudnieni przez niego pracownicy i osoby, którymi posługuje się przy wykonywaniu Prac na innej podstawie prawnej posiadają aktualne przeszkolenie w zakresie BHP, odpowiadające rodzajowi wykonywanych prac oraz wymagane prawem uprawnienia, w tym świadectwa kwalifikacyjne. Wykonawca zobowiązany jest również do przeprowadzenia szkoleń stanowiskowych w zakresie BHP i p</w:t>
      </w:r>
      <w:r w:rsidR="001946A9"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poż., zgodnie z aktualnymi przepisami prawa. Wykonawca ponosi pełną odpowiedzialność za szkody spowodowane na skutek nieprzestrzegania przepisów BHP i p</w:t>
      </w:r>
      <w:r w:rsidR="001946A9"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poż. Wykonawca oświadcza, że zatrudnieni przez niego pracownicy i osoby, którymi posługuje się przy wykonywaniu Prac na innej podstawie prawnej stosują maszyny i urządzenia techniczne zgodnie z przepisami oraz, że zgodnie z przepisami, są odpowiednio wyposażeni w środki ochrony osobistej i zbiorowej.</w:t>
      </w:r>
    </w:p>
    <w:p w14:paraId="528EDE20" w14:textId="4B08363F" w:rsidR="009C10AD"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 Wykonawca zobowiązany jest do zapewnienia swoim pracownikom i osobom, którymi posługuje się przy wykonywaniu Prac na innej podstawie prawnej, ubiorów roboczych opisanych nazwą</w:t>
      </w:r>
      <w:r w:rsidR="00784163" w:rsidRPr="00FD1B40">
        <w:rPr>
          <w:rFonts w:asciiTheme="minorBidi" w:hAnsiTheme="minorBidi" w:cstheme="minorBidi"/>
          <w:color w:val="000000" w:themeColor="text1"/>
          <w:sz w:val="20"/>
        </w:rPr>
        <w:t xml:space="preserve"> lub firmą</w:t>
      </w:r>
      <w:r w:rsidRPr="00FD1B40">
        <w:rPr>
          <w:rFonts w:asciiTheme="minorBidi" w:hAnsiTheme="minorBidi" w:cstheme="minorBidi"/>
          <w:color w:val="000000" w:themeColor="text1"/>
          <w:sz w:val="20"/>
        </w:rPr>
        <w:t xml:space="preserve"> Wykonawcy oraz do zobowiązania podwykonawców, z których usług korzysta w ramach realizacji niniejszej Umowy, do wykonywania prac na podstawie niniejszej Umowy w ubiorach roboczych z logo danego podwykonawcy.</w:t>
      </w:r>
    </w:p>
    <w:p w14:paraId="4DEC6324" w14:textId="441602C6" w:rsidR="009C10AD"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oświadcza, iż osobą odpowiedzialną za przestrzeganie przepisów BHP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poż. na terenie budowy będzie Kierownik Budowy Wykonawcy. W przypadku kilku wykonawców na placu budowy w protokole wprowadzenia na budowę zostanie wpisany przez Inspektora Nadzoru Zamawiającego koordynator ds. </w:t>
      </w:r>
      <w:r w:rsidR="00932967" w:rsidRPr="00FD1B40">
        <w:rPr>
          <w:rFonts w:asciiTheme="minorBidi" w:hAnsiTheme="minorBidi" w:cstheme="minorBidi"/>
          <w:color w:val="000000" w:themeColor="text1"/>
          <w:sz w:val="20"/>
        </w:rPr>
        <w:t>BHP</w:t>
      </w:r>
      <w:r w:rsidRPr="00FD1B40">
        <w:rPr>
          <w:rFonts w:asciiTheme="minorBidi" w:hAnsiTheme="minorBidi" w:cstheme="minorBidi"/>
          <w:color w:val="000000" w:themeColor="text1"/>
          <w:sz w:val="20"/>
        </w:rPr>
        <w:t xml:space="preserve"> wskazany przez Wykonawcę.</w:t>
      </w:r>
    </w:p>
    <w:p w14:paraId="2EE3CAE1" w14:textId="6BF1F84B" w:rsidR="008049F2" w:rsidRPr="00FD1B40" w:rsidRDefault="008049F2"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Przedstawiciel Zamawiającego ma prawo do kontroli i/lub audytu spełniania przez Wykonawcę wymagań określonych w Umowie, w szczególności kontroli jakości, przestrzegania przepisów i zasad BHP, ochrony środowiska w tym gospodarki odpadami, </w:t>
      </w:r>
      <w:r w:rsidR="00E12D14" w:rsidRPr="00FD1B40">
        <w:rPr>
          <w:rFonts w:asciiTheme="minorBidi" w:hAnsiTheme="minorBidi" w:cstheme="minorBidi"/>
          <w:color w:val="000000" w:themeColor="text1"/>
          <w:sz w:val="20"/>
        </w:rPr>
        <w:t>BHP</w:t>
      </w:r>
      <w:r w:rsidRPr="00FD1B40">
        <w:rPr>
          <w:rFonts w:asciiTheme="minorBidi" w:hAnsiTheme="minorBidi" w:cstheme="minorBidi"/>
          <w:color w:val="000000" w:themeColor="text1"/>
          <w:sz w:val="20"/>
        </w:rPr>
        <w:t xml:space="preserve">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poż. przez pracowników Sprzedającego. Kontrole przeprowadzane są w miejscu realizacji usług lub na budowie przez pracownika służby </w:t>
      </w:r>
      <w:r w:rsidR="00932967" w:rsidRPr="00FD1B40">
        <w:rPr>
          <w:rFonts w:asciiTheme="minorBidi" w:hAnsiTheme="minorBidi" w:cstheme="minorBidi"/>
          <w:color w:val="000000" w:themeColor="text1"/>
          <w:sz w:val="20"/>
        </w:rPr>
        <w:t xml:space="preserve">BHP </w:t>
      </w:r>
      <w:r w:rsidRPr="00FD1B40">
        <w:rPr>
          <w:rFonts w:asciiTheme="minorBidi" w:hAnsiTheme="minorBidi" w:cstheme="minorBidi"/>
          <w:color w:val="000000" w:themeColor="text1"/>
          <w:sz w:val="20"/>
        </w:rPr>
        <w:t xml:space="preserve">i/lub Koordynatora i/lub Specjalistę ds. Ochrony Środowiskowa Zamawiającego wyrywkowo, a także na wezwanie Inspektora Nadzoru Zamawiającego. Pracownik działu </w:t>
      </w:r>
      <w:r w:rsidR="00932967" w:rsidRPr="00FD1B40">
        <w:rPr>
          <w:rFonts w:asciiTheme="minorBidi" w:hAnsiTheme="minorBidi" w:cstheme="minorBidi"/>
          <w:color w:val="000000" w:themeColor="text1"/>
          <w:sz w:val="20"/>
        </w:rPr>
        <w:t>BHP</w:t>
      </w:r>
      <w:r w:rsidRPr="00FD1B40">
        <w:rPr>
          <w:rFonts w:asciiTheme="minorBidi" w:hAnsiTheme="minorBidi" w:cstheme="minorBidi"/>
          <w:color w:val="000000" w:themeColor="text1"/>
          <w:sz w:val="20"/>
        </w:rPr>
        <w:t xml:space="preserve">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poż. i/lub Koordynator i/lub Specjalista ds. Ochrony Środowiska Zamawiającego, po stwierdzeniu niezgodności, spisuje protokół z kontroli przy udziale Wykonawcy lub Koordynatora Robót Zamawiającego, który stanowi podstawę do naliczenia kar przewidzianych niniejszą Umową. W przypadku gdy w ramach Umowy ma miejsce powierzenie przetwarzania danych osobowych, Inspektor Ochrony Danych Zamawiającego lub wyznaczony przez niego Przedstawiciel ma prawo do audytu spełniania przez Wykonawcę wymagań określonych w Umowie oraz umowie powierzenia przetwarzania danych osobowych, a także spełniania wymogów prawa w zakresie ochrony danych osobowych. </w:t>
      </w:r>
    </w:p>
    <w:p w14:paraId="00A43D0A" w14:textId="431F9D56" w:rsidR="00F03440"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wpisywania w dzienniku budowy wszelkich wypadków i zdarzeń wypadkowych mających miejsce w trakcie realizacji przedmiotu Umowy oraz do niezwłocznego informowania Zamawiającego o wszelkich wypadkach na budowie, w tym o wszelkich awariach, wypadkach przy pracy, sytuacjach potencjalnie wypadkowych oraz chorobach zawodowych u osób wykonujących pracę objętą Przedmiotem Umowy.</w:t>
      </w:r>
    </w:p>
    <w:p w14:paraId="37C65DC2" w14:textId="77777777" w:rsidR="008E5353" w:rsidRPr="00FD1B40" w:rsidRDefault="4642758A" w:rsidP="004B0571">
      <w:pPr>
        <w:numPr>
          <w:ilvl w:val="0"/>
          <w:numId w:val="24"/>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 ile Wykonawca nienależycie wypełni obowiązki określone w ustępach poprzedzających, zobowiązany będzie do pokrycia pełnej szkody, jaką z tego tytułu poniesie Zamawiający, a także do pokrycia wszelkich roszczeń osób trzecich, w tym właścicieli gruntów lub infrastruktury, jak i właściwych organów administracji, związanych z naruszeniem ich praw lub obowiązujących przepisów. Wykonawca ponosi pełną odpowiedzialność za szkody powstałe w środowisku oraz za szkody wyrządzone osobom trzecim wynikłe na skutek wykonywania przedmiotu Umowy. </w:t>
      </w:r>
    </w:p>
    <w:p w14:paraId="5007AD00" w14:textId="77777777" w:rsidR="004C1E44" w:rsidRPr="00FD1B40" w:rsidRDefault="004C1E44" w:rsidP="005C062E">
      <w:pPr>
        <w:jc w:val="both"/>
        <w:rPr>
          <w:rFonts w:asciiTheme="minorBidi" w:hAnsiTheme="minorBidi" w:cstheme="minorBidi"/>
          <w:color w:val="000000" w:themeColor="text1"/>
          <w:sz w:val="20"/>
        </w:rPr>
      </w:pPr>
    </w:p>
    <w:p w14:paraId="5184AFEB" w14:textId="0CD9C5C3" w:rsidR="004C1E44"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§3.3.</w:t>
      </w:r>
      <w:r w:rsidR="00745997" w:rsidRPr="00FD1B40">
        <w:rPr>
          <w:rFonts w:asciiTheme="minorBidi" w:hAnsiTheme="minorBidi" w:cstheme="minorBidi"/>
          <w:b/>
          <w:bCs/>
          <w:color w:val="000000" w:themeColor="text1"/>
          <w:sz w:val="20"/>
        </w:rPr>
        <w:t xml:space="preserve"> </w:t>
      </w:r>
      <w:r w:rsidRPr="00FD1B40">
        <w:rPr>
          <w:rFonts w:asciiTheme="minorBidi" w:hAnsiTheme="minorBidi" w:cstheme="minorBidi"/>
          <w:b/>
          <w:bCs/>
          <w:color w:val="000000" w:themeColor="text1"/>
          <w:sz w:val="20"/>
        </w:rPr>
        <w:t>[Materiały i urządzenia]</w:t>
      </w:r>
    </w:p>
    <w:p w14:paraId="6A5D98D2" w14:textId="77777777" w:rsidR="004C1E44" w:rsidRPr="00FD1B40" w:rsidRDefault="004C1E44" w:rsidP="005C062E">
      <w:pPr>
        <w:jc w:val="both"/>
        <w:rPr>
          <w:rFonts w:asciiTheme="minorBidi" w:hAnsiTheme="minorBidi" w:cstheme="minorBidi"/>
          <w:color w:val="000000" w:themeColor="text1"/>
          <w:sz w:val="20"/>
        </w:rPr>
      </w:pPr>
    </w:p>
    <w:p w14:paraId="23BC90F3" w14:textId="77777777" w:rsidR="00FC0F0C" w:rsidRPr="00FD1B40" w:rsidRDefault="4642758A" w:rsidP="004B0571">
      <w:pPr>
        <w:numPr>
          <w:ilvl w:val="0"/>
          <w:numId w:val="25"/>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zapewnienia wszelkich materiałów i urządzeń niezbędnych do wykonania Prac zgodnie z Umową</w:t>
      </w:r>
      <w:r w:rsidR="0095619D" w:rsidRPr="00FD1B40">
        <w:rPr>
          <w:rFonts w:asciiTheme="minorBidi" w:hAnsiTheme="minorBidi" w:cstheme="minorBidi"/>
          <w:color w:val="000000" w:themeColor="text1"/>
          <w:sz w:val="20"/>
        </w:rPr>
        <w:t xml:space="preserve"> i złożoną ofertą</w:t>
      </w:r>
      <w:r w:rsidRPr="00FD1B40">
        <w:rPr>
          <w:rFonts w:asciiTheme="minorBidi" w:hAnsiTheme="minorBidi" w:cstheme="minorBidi"/>
          <w:color w:val="000000" w:themeColor="text1"/>
          <w:sz w:val="20"/>
        </w:rPr>
        <w:t xml:space="preserve">. </w:t>
      </w:r>
    </w:p>
    <w:p w14:paraId="141179E5" w14:textId="0F113557" w:rsidR="00800B26" w:rsidRPr="00FD1B40" w:rsidRDefault="4642758A" w:rsidP="004B0571">
      <w:pPr>
        <w:numPr>
          <w:ilvl w:val="0"/>
          <w:numId w:val="25"/>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Wszystkie stosowane przez Wykonawcę do realizacji prac urządzenia i materiały muszą być zgodne z</w:t>
      </w:r>
      <w:r w:rsidR="008A5A86" w:rsidRPr="00FD1B40">
        <w:rPr>
          <w:rFonts w:asciiTheme="minorBidi" w:hAnsiTheme="minorBidi" w:cstheme="minorBidi"/>
          <w:color w:val="000000" w:themeColor="text1"/>
          <w:sz w:val="20"/>
        </w:rPr>
        <w:t xml:space="preserve"> wytycznymi Zamawiającego (</w:t>
      </w:r>
      <w:r w:rsidR="00932967" w:rsidRPr="00FD1B40">
        <w:rPr>
          <w:rFonts w:asciiTheme="minorBidi" w:hAnsiTheme="minorBidi" w:cstheme="minorBidi"/>
          <w:color w:val="000000" w:themeColor="text1"/>
          <w:sz w:val="20"/>
        </w:rPr>
        <w:t>Z</w:t>
      </w:r>
      <w:r w:rsidR="008A5A86" w:rsidRPr="00FD1B40">
        <w:rPr>
          <w:rFonts w:asciiTheme="minorBidi" w:hAnsiTheme="minorBidi" w:cstheme="minorBidi"/>
          <w:color w:val="000000" w:themeColor="text1"/>
          <w:sz w:val="20"/>
        </w:rPr>
        <w:t>ałącznik nr 1</w:t>
      </w:r>
      <w:r w:rsidR="008F380C">
        <w:rPr>
          <w:rFonts w:asciiTheme="minorBidi" w:hAnsiTheme="minorBidi" w:cstheme="minorBidi"/>
          <w:color w:val="000000" w:themeColor="text1"/>
          <w:sz w:val="20"/>
        </w:rPr>
        <w:t>a i Załącznik nr 1b</w:t>
      </w:r>
      <w:r w:rsidR="008A5A86" w:rsidRPr="00FD1B40">
        <w:rPr>
          <w:rFonts w:asciiTheme="minorBidi" w:hAnsiTheme="minorBidi" w:cstheme="minorBidi"/>
          <w:color w:val="000000" w:themeColor="text1"/>
          <w:sz w:val="20"/>
        </w:rPr>
        <w:t xml:space="preserve"> do Umowy),</w:t>
      </w:r>
      <w:r w:rsidRPr="00FD1B40">
        <w:rPr>
          <w:rFonts w:asciiTheme="minorBidi" w:hAnsiTheme="minorBidi" w:cstheme="minorBidi"/>
          <w:color w:val="000000" w:themeColor="text1"/>
          <w:sz w:val="20"/>
        </w:rPr>
        <w:t> wymogami prawa i spełniać odpowiednie normy jakościowe.</w:t>
      </w:r>
    </w:p>
    <w:p w14:paraId="7D7E01D5" w14:textId="77777777" w:rsidR="00276F8C" w:rsidRPr="00FD1B40" w:rsidRDefault="4642758A" w:rsidP="004B0571">
      <w:pPr>
        <w:numPr>
          <w:ilvl w:val="0"/>
          <w:numId w:val="25"/>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przeprowadzania bieżącej kontroli jakości</w:t>
      </w:r>
      <w:r w:rsidR="008A5A86" w:rsidRPr="00FD1B40">
        <w:rPr>
          <w:rFonts w:asciiTheme="minorBidi" w:hAnsiTheme="minorBidi" w:cstheme="minorBidi"/>
          <w:color w:val="000000" w:themeColor="text1"/>
          <w:sz w:val="20"/>
        </w:rPr>
        <w:t xml:space="preserve"> urządzeń i</w:t>
      </w:r>
      <w:r w:rsidRPr="00FD1B40">
        <w:rPr>
          <w:rFonts w:asciiTheme="minorBidi" w:hAnsiTheme="minorBidi" w:cstheme="minorBidi"/>
          <w:color w:val="000000" w:themeColor="text1"/>
          <w:sz w:val="20"/>
        </w:rPr>
        <w:t xml:space="preserve"> </w:t>
      </w:r>
      <w:r w:rsidR="008A5A86"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ateriałów, celem zweryfikowania ich zgodności z atestami i certyfikatami materiałowymi, zestawieniami i listami przewozowymi. Wykonawca zobowiązany jest także do skompletowania wszystkich atestów i certyfikatów materiałowych, zapewnienia bezpiecznego składowania i prowadzenia dokumentacji w sposób umożliwiający łatwą lokalizację Materiałów w dowolnym momencie Prac. Całość tej dokumentacji zostanie przekazana Zamawiającemu w momencie ukończenia </w:t>
      </w:r>
      <w:r w:rsidR="008A5A86" w:rsidRPr="00FD1B40">
        <w:rPr>
          <w:rFonts w:asciiTheme="minorBidi" w:hAnsiTheme="minorBidi" w:cstheme="minorBidi"/>
          <w:color w:val="000000" w:themeColor="text1"/>
          <w:sz w:val="20"/>
        </w:rPr>
        <w:t xml:space="preserve">Prac </w:t>
      </w:r>
      <w:r w:rsidRPr="00FD1B40">
        <w:rPr>
          <w:rFonts w:asciiTheme="minorBidi" w:hAnsiTheme="minorBidi" w:cstheme="minorBidi"/>
          <w:color w:val="000000" w:themeColor="text1"/>
          <w:sz w:val="20"/>
        </w:rPr>
        <w:t xml:space="preserve">lub na jego żądanie. </w:t>
      </w:r>
    </w:p>
    <w:p w14:paraId="661938B2" w14:textId="77777777" w:rsidR="00276F8C" w:rsidRPr="00FD1B40" w:rsidRDefault="4642758A" w:rsidP="004B0571">
      <w:pPr>
        <w:numPr>
          <w:ilvl w:val="0"/>
          <w:numId w:val="25"/>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jest zobowiązany zabezpieczyć </w:t>
      </w:r>
      <w:r w:rsidR="008A5A86"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ateriały i urządzenia w sposób należyty przed utratą lub uszkodzeniem,</w:t>
      </w:r>
      <w:r w:rsidR="008A5A86" w:rsidRPr="00FD1B40">
        <w:rPr>
          <w:rFonts w:asciiTheme="minorBidi" w:hAnsiTheme="minorBidi" w:cstheme="minorBidi"/>
          <w:color w:val="000000" w:themeColor="text1"/>
          <w:sz w:val="20"/>
        </w:rPr>
        <w:t xml:space="preserve"> w tym kradzieżą,</w:t>
      </w:r>
      <w:r w:rsidRPr="00FD1B40">
        <w:rPr>
          <w:rFonts w:asciiTheme="minorBidi" w:hAnsiTheme="minorBidi" w:cstheme="minorBidi"/>
          <w:color w:val="000000" w:themeColor="text1"/>
          <w:sz w:val="20"/>
        </w:rPr>
        <w:t xml:space="preserve"> zapewniając odpowiednią ich ochronę w czasie</w:t>
      </w:r>
      <w:r w:rsidR="008A5A86" w:rsidRPr="00FD1B40">
        <w:rPr>
          <w:rFonts w:asciiTheme="minorBidi" w:hAnsiTheme="minorBidi" w:cstheme="minorBidi"/>
          <w:color w:val="000000" w:themeColor="text1"/>
          <w:sz w:val="20"/>
        </w:rPr>
        <w:t xml:space="preserve"> rozładunku, transportu na plac budowy</w:t>
      </w:r>
      <w:r w:rsidRPr="00FD1B40">
        <w:rPr>
          <w:rFonts w:asciiTheme="minorBidi" w:hAnsiTheme="minorBidi" w:cstheme="minorBidi"/>
          <w:color w:val="000000" w:themeColor="text1"/>
          <w:sz w:val="20"/>
        </w:rPr>
        <w:t xml:space="preserve">, jak i w czasie składowania na placu budowy oraz odpowiednie warunki przechowywania zgodne z wytycznymi producenta, zapewniające m.in. ochronę Materiałów przed niekorzystnym wpływem warunków pogodowych.   </w:t>
      </w:r>
    </w:p>
    <w:p w14:paraId="70A0E94A" w14:textId="52D6538B" w:rsidR="00276F8C" w:rsidRDefault="4642758A" w:rsidP="004B0571">
      <w:pPr>
        <w:numPr>
          <w:ilvl w:val="0"/>
          <w:numId w:val="25"/>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Ryzyko utraty lub uszkodzenia </w:t>
      </w:r>
      <w:r w:rsidR="008A5A86"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ateriałów</w:t>
      </w:r>
      <w:r w:rsidR="008A5A86" w:rsidRPr="00FD1B40">
        <w:rPr>
          <w:rFonts w:asciiTheme="minorBidi" w:hAnsiTheme="minorBidi" w:cstheme="minorBidi"/>
          <w:color w:val="000000" w:themeColor="text1"/>
          <w:sz w:val="20"/>
        </w:rPr>
        <w:t xml:space="preserve"> i urządzeń</w:t>
      </w:r>
      <w:r w:rsidRPr="00FD1B40">
        <w:rPr>
          <w:rFonts w:asciiTheme="minorBidi" w:hAnsiTheme="minorBidi" w:cstheme="minorBidi"/>
          <w:color w:val="000000" w:themeColor="text1"/>
          <w:sz w:val="20"/>
        </w:rPr>
        <w:t xml:space="preserve"> pozostaje po stronie Wykonawcy do czasu podpisania przez Strony bez zastrzeżeń</w:t>
      </w:r>
      <w:r w:rsidR="008A5A86" w:rsidRPr="00FD1B40">
        <w:rPr>
          <w:rFonts w:asciiTheme="minorBidi" w:hAnsiTheme="minorBidi" w:cstheme="minorBidi"/>
          <w:color w:val="000000" w:themeColor="text1"/>
          <w:sz w:val="20"/>
        </w:rPr>
        <w:t xml:space="preserve"> co do istnienia usterek limitujących</w:t>
      </w:r>
      <w:r w:rsidRPr="00FD1B40">
        <w:rPr>
          <w:rFonts w:asciiTheme="minorBidi" w:hAnsiTheme="minorBidi" w:cstheme="minorBidi"/>
          <w:color w:val="000000" w:themeColor="text1"/>
          <w:sz w:val="20"/>
        </w:rPr>
        <w:t xml:space="preserve"> protokołu odbioru końcowego wszystkich Prac objętych Umową. </w:t>
      </w:r>
    </w:p>
    <w:p w14:paraId="6822B9E9" w14:textId="77777777" w:rsidR="00981CFD" w:rsidRPr="00FD1B40" w:rsidRDefault="00981CFD" w:rsidP="005C062E">
      <w:pPr>
        <w:jc w:val="both"/>
        <w:rPr>
          <w:rFonts w:asciiTheme="minorBidi" w:hAnsiTheme="minorBidi" w:cstheme="minorBidi"/>
          <w:color w:val="000000" w:themeColor="text1"/>
          <w:sz w:val="20"/>
        </w:rPr>
      </w:pPr>
    </w:p>
    <w:p w14:paraId="17430D91" w14:textId="77777777" w:rsidR="001E3EC7" w:rsidRPr="00FD1B40" w:rsidRDefault="4642758A" w:rsidP="4642758A">
      <w:pPr>
        <w:pStyle w:val="Nagwek2"/>
        <w:jc w:val="center"/>
        <w:rPr>
          <w:rFonts w:asciiTheme="minorBidi" w:hAnsiTheme="minorBidi" w:cstheme="minorBidi"/>
          <w:color w:val="000000" w:themeColor="text1"/>
          <w:sz w:val="20"/>
        </w:rPr>
      </w:pPr>
      <w:r w:rsidRPr="00FD1B40">
        <w:rPr>
          <w:rFonts w:asciiTheme="minorBidi" w:hAnsiTheme="minorBidi" w:cstheme="minorBidi"/>
          <w:color w:val="000000" w:themeColor="text1"/>
          <w:sz w:val="20"/>
        </w:rPr>
        <w:t>§3.4. [Zasady realizacji Prac]</w:t>
      </w:r>
    </w:p>
    <w:p w14:paraId="026C3910" w14:textId="77777777" w:rsidR="00601794" w:rsidRPr="00FD1B40" w:rsidRDefault="00601794" w:rsidP="005C062E">
      <w:pPr>
        <w:jc w:val="center"/>
        <w:rPr>
          <w:rFonts w:asciiTheme="minorBidi" w:hAnsiTheme="minorBidi" w:cstheme="minorBidi"/>
          <w:b/>
          <w:color w:val="000000" w:themeColor="text1"/>
          <w:sz w:val="20"/>
        </w:rPr>
      </w:pPr>
    </w:p>
    <w:p w14:paraId="0CD5D5EF" w14:textId="77777777" w:rsidR="00CA6277" w:rsidRPr="00FD1B40" w:rsidRDefault="4642758A"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Przed przystąpieniem do Prac:</w:t>
      </w:r>
    </w:p>
    <w:p w14:paraId="027CF15F" w14:textId="2596B8F9" w:rsidR="0035401A" w:rsidRPr="00FD1B40" w:rsidRDefault="008A5A86" w:rsidP="004B0571">
      <w:pPr>
        <w:numPr>
          <w:ilvl w:val="0"/>
          <w:numId w:val="2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jest uprawniony do wprowadzenia (na własny koszt</w:t>
      </w:r>
      <w:r w:rsidR="004220DF" w:rsidRPr="00FD1B40">
        <w:rPr>
          <w:rFonts w:asciiTheme="minorBidi" w:hAnsiTheme="minorBidi" w:cstheme="minorBidi"/>
          <w:color w:val="000000" w:themeColor="text1"/>
          <w:sz w:val="20"/>
        </w:rPr>
        <w:t xml:space="preserve"> i na własne ryzyko</w:t>
      </w:r>
      <w:r w:rsidRPr="00FD1B40">
        <w:rPr>
          <w:rFonts w:asciiTheme="minorBidi" w:hAnsiTheme="minorBidi" w:cstheme="minorBidi"/>
          <w:color w:val="000000" w:themeColor="text1"/>
          <w:sz w:val="20"/>
        </w:rPr>
        <w:t>) do otrzymanej od Zamawiającego dokumentacji projektowej zmian lub poprawek, nie stanowiących istotnej zmiany w rozumieniu Prawa budowlanego, w szczególności w przypadku, gdy technologia wskazana przez Wykonawcę w Ofercie do wykonania przedmiotu Umowy odbiega od technologii zawartej w dokumentacji projektowej przekazanej z Umową. Wprowadzenie powyższych zmian wymaga każdorazowej akceptacji Zamawiającego na piśmie.</w:t>
      </w:r>
      <w:r w:rsidR="4642758A" w:rsidRPr="00FD1B40">
        <w:rPr>
          <w:rFonts w:asciiTheme="minorBidi" w:hAnsiTheme="minorBidi" w:cstheme="minorBidi"/>
          <w:color w:val="000000" w:themeColor="text1"/>
          <w:sz w:val="20"/>
        </w:rPr>
        <w:t xml:space="preserve"> </w:t>
      </w:r>
    </w:p>
    <w:p w14:paraId="0E446ED2" w14:textId="77777777" w:rsidR="00CA6277" w:rsidRPr="00FD1B40" w:rsidRDefault="4642758A" w:rsidP="004B0571">
      <w:pPr>
        <w:numPr>
          <w:ilvl w:val="0"/>
          <w:numId w:val="2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przekazać Inspektorowi Nadzoru Zamawiającego nie później niż na </w:t>
      </w:r>
      <w:r w:rsidR="00C21D5C"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xml:space="preserve"> (</w:t>
      </w:r>
      <w:r w:rsidR="00C21D5C" w:rsidRPr="00FD1B40">
        <w:rPr>
          <w:rFonts w:asciiTheme="minorBidi" w:hAnsiTheme="minorBidi" w:cstheme="minorBidi"/>
          <w:color w:val="000000" w:themeColor="text1"/>
          <w:sz w:val="20"/>
        </w:rPr>
        <w:t>pięć</w:t>
      </w:r>
      <w:r w:rsidRPr="00FD1B40">
        <w:rPr>
          <w:rFonts w:asciiTheme="minorBidi" w:hAnsiTheme="minorBidi" w:cstheme="minorBidi"/>
          <w:color w:val="000000" w:themeColor="text1"/>
          <w:sz w:val="20"/>
        </w:rPr>
        <w:t>) dni robocz</w:t>
      </w:r>
      <w:r w:rsidR="00C21D5C" w:rsidRPr="00FD1B40">
        <w:rPr>
          <w:rFonts w:asciiTheme="minorBidi" w:hAnsiTheme="minorBidi" w:cstheme="minorBidi"/>
          <w:color w:val="000000" w:themeColor="text1"/>
          <w:sz w:val="20"/>
        </w:rPr>
        <w:t>ych</w:t>
      </w:r>
      <w:r w:rsidRPr="00FD1B40">
        <w:rPr>
          <w:rFonts w:asciiTheme="minorBidi" w:hAnsiTheme="minorBidi" w:cstheme="minorBidi"/>
          <w:color w:val="000000" w:themeColor="text1"/>
          <w:sz w:val="20"/>
        </w:rPr>
        <w:t xml:space="preserve"> przed planowanym wprowadzeniem na budowę plan </w:t>
      </w:r>
      <w:proofErr w:type="spellStart"/>
      <w:r w:rsidRPr="00FD1B40">
        <w:rPr>
          <w:rFonts w:asciiTheme="minorBidi" w:hAnsiTheme="minorBidi" w:cstheme="minorBidi"/>
          <w:color w:val="000000" w:themeColor="text1"/>
          <w:sz w:val="20"/>
        </w:rPr>
        <w:t>BiOZ</w:t>
      </w:r>
      <w:proofErr w:type="spellEnd"/>
      <w:r w:rsidRPr="00FD1B40">
        <w:rPr>
          <w:rFonts w:asciiTheme="minorBidi" w:hAnsiTheme="minorBidi" w:cstheme="minorBidi"/>
          <w:color w:val="000000" w:themeColor="text1"/>
          <w:sz w:val="20"/>
        </w:rPr>
        <w:t xml:space="preserve"> (Bezpieczeństwa i Ochrony Zdrowia).</w:t>
      </w:r>
    </w:p>
    <w:p w14:paraId="725C240A" w14:textId="77777777" w:rsidR="00CA6277" w:rsidRPr="00FD1B40" w:rsidRDefault="4642758A" w:rsidP="004B0571">
      <w:pPr>
        <w:numPr>
          <w:ilvl w:val="0"/>
          <w:numId w:val="2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Wykonawca zobowiązany jest potwierdzić Inspektorowi Nadzoru Zamawiającego nie później niż na </w:t>
      </w:r>
      <w:r w:rsidR="00C21D5C"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xml:space="preserve"> (</w:t>
      </w:r>
      <w:r w:rsidR="00C21D5C" w:rsidRPr="00FD1B40">
        <w:rPr>
          <w:rFonts w:asciiTheme="minorBidi" w:hAnsiTheme="minorBidi" w:cstheme="minorBidi"/>
          <w:color w:val="000000" w:themeColor="text1"/>
          <w:sz w:val="20"/>
        </w:rPr>
        <w:t>pięć</w:t>
      </w:r>
      <w:r w:rsidRPr="00FD1B40">
        <w:rPr>
          <w:rFonts w:asciiTheme="minorBidi" w:hAnsiTheme="minorBidi" w:cstheme="minorBidi"/>
          <w:color w:val="000000" w:themeColor="text1"/>
          <w:sz w:val="20"/>
        </w:rPr>
        <w:t xml:space="preserve">) dni przed planowanym wprowadzeniem na budowę osobę wyznaczoną na kierownika budowy i przekazać oświadczenie o podjęciu się przez tę osobę obowiązku kierowania budową wraz z kopiami odpowiednich uprawnień. </w:t>
      </w:r>
    </w:p>
    <w:p w14:paraId="3F5CB2CB" w14:textId="7499789E" w:rsidR="00897487" w:rsidRPr="00FD1B40" w:rsidRDefault="003B462C" w:rsidP="004B0571">
      <w:pPr>
        <w:numPr>
          <w:ilvl w:val="0"/>
          <w:numId w:val="27"/>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nie później niż </w:t>
      </w:r>
      <w:r w:rsidR="00C21D5C"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xml:space="preserve"> (</w:t>
      </w:r>
      <w:r w:rsidR="00C21D5C" w:rsidRPr="00FD1B40">
        <w:rPr>
          <w:rFonts w:asciiTheme="minorBidi" w:hAnsiTheme="minorBidi" w:cstheme="minorBidi"/>
          <w:color w:val="000000" w:themeColor="text1"/>
          <w:sz w:val="20"/>
        </w:rPr>
        <w:t>pięć</w:t>
      </w:r>
      <w:r w:rsidRPr="00FD1B40">
        <w:rPr>
          <w:rFonts w:asciiTheme="minorBidi" w:hAnsiTheme="minorBidi" w:cstheme="minorBidi"/>
          <w:color w:val="000000" w:themeColor="text1"/>
          <w:sz w:val="20"/>
        </w:rPr>
        <w:t>) dni przed wprowadzeniem na budowę, zobowiązany jest do uzgodnienia formy i zakresu harmonogramu szczegółowego realizacji prac z Inspektorem Nadzoru Zamawiającego. Uzgodniony harmonogram zostanie przekazany Inspektorowi Nadzoru Zamawiającego najpóźniej na wprowadzeniu na budowę</w:t>
      </w:r>
      <w:r w:rsidR="00610E0C" w:rsidRPr="00FD1B40">
        <w:rPr>
          <w:rFonts w:asciiTheme="minorBidi" w:hAnsiTheme="minorBidi" w:cstheme="minorBidi"/>
          <w:color w:val="000000" w:themeColor="text1"/>
          <w:sz w:val="20"/>
        </w:rPr>
        <w:t>.</w:t>
      </w:r>
    </w:p>
    <w:p w14:paraId="4361B09A" w14:textId="02B68E75" w:rsidR="003B462C" w:rsidRPr="00FD1B40" w:rsidRDefault="003B462C"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Zamawiający dokona wprowadzenia na budowę pod warunkiem zaakceptowania dokumentów wskazanych w ust. 1. Zamawiający przekaże uwagi nie później niż w terminie 3 dni roboczych od otrzymania tych dokumentów. </w:t>
      </w:r>
    </w:p>
    <w:p w14:paraId="15C0CFA0" w14:textId="77777777" w:rsidR="003B462C" w:rsidRPr="00FD1B40" w:rsidRDefault="003B462C"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Przed wprowadzeniem na budowę </w:t>
      </w:r>
      <w:r w:rsidR="4642758A" w:rsidRPr="00FD1B40">
        <w:rPr>
          <w:rFonts w:asciiTheme="minorBidi" w:hAnsiTheme="minorBidi" w:cstheme="minorBidi"/>
          <w:color w:val="000000" w:themeColor="text1"/>
          <w:sz w:val="20"/>
        </w:rPr>
        <w:t xml:space="preserve">Wykonawca zawiadomi o rozpoczęciu Prac obejmujących roboty budowlano-montażowe według właściwości wszystkie instytucje branżowe, organy administracji gestorów infrastruktury, właścicieli terenu zgodnie z </w:t>
      </w:r>
      <w:r w:rsidRPr="00FD1B40">
        <w:rPr>
          <w:rFonts w:asciiTheme="minorBidi" w:hAnsiTheme="minorBidi" w:cstheme="minorBidi"/>
          <w:color w:val="000000" w:themeColor="text1"/>
          <w:sz w:val="20"/>
        </w:rPr>
        <w:t xml:space="preserve">przedstawioną dokumentacją projektową, </w:t>
      </w:r>
      <w:r w:rsidR="4642758A" w:rsidRPr="00FD1B40">
        <w:rPr>
          <w:rFonts w:asciiTheme="minorBidi" w:hAnsiTheme="minorBidi" w:cstheme="minorBidi"/>
          <w:color w:val="000000" w:themeColor="text1"/>
          <w:sz w:val="20"/>
        </w:rPr>
        <w:t xml:space="preserve">obowiązującymi przepisami prawa i Umową. Kopie zawiadomień Wykonawca zobowiązany jest przesłać w formie elektronicznej (e-mail) Inspektorowi Nadzoru Zamawiającego. W przypadku braku zawiadomienia któregokolwiek z zainteresowanych podmiotów, Wykonawca ponosi odpowiedzialność za wszelkie ewentualne szkody powstałe z tego tytułu. </w:t>
      </w:r>
    </w:p>
    <w:p w14:paraId="20E9F223" w14:textId="77777777" w:rsidR="00F21C37" w:rsidRPr="00FD1B40" w:rsidRDefault="4642758A"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do wykonania prac przygotowawczych lub robót budowlanych niezbędne jest wejście na teren sąsiedniej nieruchomości, na której nie jest zlokalizowana infrastruktura będąca Przedmiotem Umowy, Wykonawca jest obowiązany przed rozpoczęciem takich prac uzyskać we własnym zakresie i na własny koszt zgodę właściciela lub użytkownika wieczystego sąsiedniej nieruchomości na wejście oraz uzgodnić z nim przewidywany sposób, zakres i terminy korzystania z tej nieruchomości, a także ewentualną rekompensatę z tego tytułu. Koszty zajęcia takiej nieruchomości ponosi Wykonawca. O treści uzgodnień Wykonawca jest zobowiązany niezwłocznie poinformować Zamawiającego. </w:t>
      </w:r>
    </w:p>
    <w:p w14:paraId="49FAE75B" w14:textId="77777777" w:rsidR="00F21C37" w:rsidRPr="00FD1B40" w:rsidRDefault="4642758A"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uzyska zgody właściwych osób lub organów do korzystania z punktów przyłączenia mediów koniecznych do wykonywania </w:t>
      </w:r>
      <w:r w:rsidR="00F21C37" w:rsidRPr="00FD1B40">
        <w:rPr>
          <w:rFonts w:asciiTheme="minorBidi" w:hAnsiTheme="minorBidi" w:cstheme="minorBidi"/>
          <w:color w:val="000000" w:themeColor="text1"/>
          <w:sz w:val="20"/>
        </w:rPr>
        <w:t>Prac, chyba że obowiązek ten został w Umowie wyraźnie zastrzeżony po stronie Zamawiającego</w:t>
      </w:r>
      <w:r w:rsidRPr="00FD1B40">
        <w:rPr>
          <w:rFonts w:asciiTheme="minorBidi" w:hAnsiTheme="minorBidi" w:cstheme="minorBidi"/>
          <w:color w:val="000000" w:themeColor="text1"/>
          <w:sz w:val="20"/>
        </w:rPr>
        <w:t xml:space="preserve">. </w:t>
      </w:r>
    </w:p>
    <w:p w14:paraId="398A6234" w14:textId="77777777" w:rsidR="00F21C37" w:rsidRPr="00FD1B40" w:rsidRDefault="4642758A" w:rsidP="004B0571">
      <w:pPr>
        <w:numPr>
          <w:ilvl w:val="0"/>
          <w:numId w:val="2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dopełni formalności związanych z zajęciem pasa drogowego. Koszty związane z zajęciem pasa drogowego pokryje Wykonawca, w ramach wynagrodzenia określonego w Umowie. Kopie uzyskanych decyzji i zgód Wykonawca niezwłocznie przekaże drogą elektroniczną (email) Inspektorowi Nadzoru Zamawiającego;</w:t>
      </w:r>
    </w:p>
    <w:p w14:paraId="5220BB6D" w14:textId="77777777" w:rsidR="00CA6277" w:rsidRPr="00FD1B40" w:rsidRDefault="4642758A" w:rsidP="004B0571">
      <w:pPr>
        <w:numPr>
          <w:ilvl w:val="0"/>
          <w:numId w:val="26"/>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zawiadomienia właściwej jednostki Nadzoru Budowlanego o zakończeniu budowy.</w:t>
      </w:r>
    </w:p>
    <w:p w14:paraId="4CC3300B" w14:textId="77777777" w:rsidR="00CA6277" w:rsidRPr="00FD1B40" w:rsidRDefault="4642758A" w:rsidP="004B0571">
      <w:pPr>
        <w:pStyle w:val="Akapitzlist"/>
        <w:numPr>
          <w:ilvl w:val="0"/>
          <w:numId w:val="26"/>
        </w:numPr>
        <w:tabs>
          <w:tab w:val="num" w:pos="2345"/>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Po zakończeniu całości Prac Wykonawca winien w ciągu 7 (siedmiu) dni usunąć z placu budowy na swój koszt wszystkie urządzenia, tymczasowe zaplecze i wytworzone odpady. </w:t>
      </w:r>
    </w:p>
    <w:p w14:paraId="771701F7" w14:textId="07D557A8" w:rsidR="00963A67" w:rsidRPr="00FD1B40" w:rsidRDefault="00F21C37" w:rsidP="004B0571">
      <w:pPr>
        <w:numPr>
          <w:ilvl w:val="0"/>
          <w:numId w:val="26"/>
        </w:numPr>
        <w:tabs>
          <w:tab w:val="num" w:pos="2345"/>
        </w:tab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do budowy na swój koszt dróg dojazdowych do placu budowy w miejscach, gdzie jest to konieczne. </w:t>
      </w:r>
      <w:r w:rsidR="4642758A" w:rsidRPr="00FD1B40">
        <w:rPr>
          <w:rFonts w:asciiTheme="minorBidi" w:hAnsiTheme="minorBidi" w:cstheme="minorBidi"/>
          <w:color w:val="000000" w:themeColor="text1"/>
          <w:sz w:val="20"/>
        </w:rPr>
        <w:t>Uszkodzone przez Wykonawcę drogi dojazdowe tymczasowe</w:t>
      </w:r>
      <w:r w:rsidRPr="00FD1B40">
        <w:rPr>
          <w:rFonts w:asciiTheme="minorBidi" w:hAnsiTheme="minorBidi" w:cstheme="minorBidi"/>
          <w:color w:val="000000" w:themeColor="text1"/>
          <w:sz w:val="20"/>
        </w:rPr>
        <w:t>,</w:t>
      </w:r>
      <w:r w:rsidR="4642758A" w:rsidRPr="00FD1B40">
        <w:rPr>
          <w:rFonts w:asciiTheme="minorBidi" w:hAnsiTheme="minorBidi" w:cstheme="minorBidi"/>
          <w:color w:val="000000" w:themeColor="text1"/>
          <w:sz w:val="20"/>
        </w:rPr>
        <w:t xml:space="preserve"> jak i drogi zewnętrzne nieznajdujące się na terenie placu budowy, a służące bezpośrednio do wjazdu na teren budowy i wyjazdu będą naprawiane i odtworzone przez Wykonawcę, na jego koszt. Wykonawca zobowiązany jest prowadzić Prace w sposób minimalizujący uciążliwość w dojeździe i dostępie do nieruchomości sąsiadujących z prowadzonymi Pracami.</w:t>
      </w:r>
    </w:p>
    <w:p w14:paraId="48B3571E" w14:textId="77777777" w:rsidR="00601794" w:rsidRPr="00FD1B40" w:rsidRDefault="00601794" w:rsidP="00C60245">
      <w:pPr>
        <w:rPr>
          <w:rFonts w:asciiTheme="minorBidi" w:hAnsiTheme="minorBidi" w:cstheme="minorBidi"/>
          <w:b/>
          <w:color w:val="000000" w:themeColor="text1"/>
          <w:sz w:val="20"/>
        </w:rPr>
      </w:pPr>
    </w:p>
    <w:p w14:paraId="2321F371" w14:textId="77777777" w:rsidR="00601794"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 xml:space="preserve"> §4. [Zobowiązania Zamawiającego]</w:t>
      </w:r>
    </w:p>
    <w:p w14:paraId="6884EBD9" w14:textId="77777777" w:rsidR="000B3DBE" w:rsidRPr="00FD1B40" w:rsidRDefault="000B3DBE" w:rsidP="005C062E">
      <w:pPr>
        <w:jc w:val="center"/>
        <w:rPr>
          <w:rFonts w:asciiTheme="minorBidi" w:hAnsiTheme="minorBidi" w:cstheme="minorBidi"/>
          <w:b/>
          <w:color w:val="000000" w:themeColor="text1"/>
          <w:sz w:val="20"/>
        </w:rPr>
      </w:pPr>
    </w:p>
    <w:p w14:paraId="4E58CDB5" w14:textId="77777777" w:rsidR="000B3DBE" w:rsidRPr="00FD1B40" w:rsidRDefault="4642758A" w:rsidP="4642758A">
      <w:p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Do obowiązków Zamawiającego należy w szczególności:</w:t>
      </w:r>
    </w:p>
    <w:p w14:paraId="3FD8657B" w14:textId="77777777" w:rsidR="004B0571" w:rsidRPr="00FD1B40" w:rsidRDefault="004B0571" w:rsidP="004B0571">
      <w:pPr>
        <w:pStyle w:val="Akapitzlist"/>
        <w:numPr>
          <w:ilvl w:val="1"/>
          <w:numId w:val="1"/>
        </w:numPr>
        <w:tabs>
          <w:tab w:val="num" w:pos="288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wprowadzenie Wykonawcy na budowę w terminie wskazanym w Umowie;</w:t>
      </w:r>
    </w:p>
    <w:p w14:paraId="6BB9F985" w14:textId="77777777" w:rsidR="004B0571" w:rsidRPr="00FD1B40" w:rsidRDefault="004B0571" w:rsidP="004B0571">
      <w:pPr>
        <w:pStyle w:val="Akapitzlist"/>
        <w:numPr>
          <w:ilvl w:val="1"/>
          <w:numId w:val="1"/>
        </w:numPr>
        <w:tabs>
          <w:tab w:val="num" w:pos="288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udzielenie Wykonawcy pełnomocnictw niezbędnych do należytego zrealizowania przez Wykonawcę Przedmiotu Umowy; </w:t>
      </w:r>
    </w:p>
    <w:p w14:paraId="58A65B5A" w14:textId="77777777" w:rsidR="004B0571" w:rsidRPr="00FD1B40" w:rsidRDefault="004B0571" w:rsidP="004B0571">
      <w:pPr>
        <w:pStyle w:val="Akapitzlist"/>
        <w:numPr>
          <w:ilvl w:val="1"/>
          <w:numId w:val="1"/>
        </w:numPr>
        <w:tabs>
          <w:tab w:val="num" w:pos="288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przekazanie Wykonawcy dokumentacji projektowej, pozwoleń na budowę lub innych decyzji administracyjnych i umów w zakresie określonym w Umowie i zastrzeżonych wyraźnie w Umowie jako leżących po stronie Zamawiającego, niezbędnych dla należytego wykonania przez Wykonawcę Przedmiotu Umowy;</w:t>
      </w:r>
    </w:p>
    <w:p w14:paraId="010B653D" w14:textId="77777777" w:rsidR="004B0571" w:rsidRPr="00FD1B40" w:rsidRDefault="004B0571" w:rsidP="004B0571">
      <w:pPr>
        <w:pStyle w:val="Akapitzlist"/>
        <w:numPr>
          <w:ilvl w:val="1"/>
          <w:numId w:val="1"/>
        </w:numPr>
        <w:tabs>
          <w:tab w:val="num" w:pos="288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uczestnictwo w radach budowy; </w:t>
      </w:r>
    </w:p>
    <w:p w14:paraId="64D77849" w14:textId="59A41B90" w:rsidR="00D80B19" w:rsidRDefault="004B0571" w:rsidP="004B0571">
      <w:pPr>
        <w:pStyle w:val="Akapitzlist"/>
        <w:numPr>
          <w:ilvl w:val="1"/>
          <w:numId w:val="1"/>
        </w:numPr>
        <w:tabs>
          <w:tab w:val="num" w:pos="288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zapewnienie nadzoru inwestorskiego</w:t>
      </w:r>
      <w:r w:rsidR="00B27BEE" w:rsidRPr="00FD1B40">
        <w:rPr>
          <w:rFonts w:asciiTheme="minorBidi" w:hAnsiTheme="minorBidi" w:cstheme="minorBidi"/>
          <w:color w:val="000000" w:themeColor="text1"/>
          <w:sz w:val="20"/>
        </w:rPr>
        <w:t>.</w:t>
      </w:r>
    </w:p>
    <w:p w14:paraId="07C23690" w14:textId="499BA376" w:rsidR="00CE02D2" w:rsidRDefault="00CE02D2" w:rsidP="00CE02D2">
      <w:pPr>
        <w:tabs>
          <w:tab w:val="num" w:pos="2880"/>
        </w:tabs>
        <w:jc w:val="both"/>
        <w:rPr>
          <w:rFonts w:asciiTheme="minorBidi" w:hAnsiTheme="minorBidi" w:cstheme="minorBidi"/>
          <w:color w:val="000000" w:themeColor="text1"/>
          <w:sz w:val="20"/>
        </w:rPr>
      </w:pPr>
    </w:p>
    <w:p w14:paraId="72DAC95F" w14:textId="4E6C23BE" w:rsidR="00CE02D2" w:rsidRDefault="00CE02D2" w:rsidP="00CE02D2">
      <w:pPr>
        <w:tabs>
          <w:tab w:val="num" w:pos="2880"/>
        </w:tabs>
        <w:jc w:val="both"/>
        <w:rPr>
          <w:rFonts w:asciiTheme="minorBidi" w:hAnsiTheme="minorBidi" w:cstheme="minorBidi"/>
          <w:color w:val="000000" w:themeColor="text1"/>
          <w:sz w:val="20"/>
        </w:rPr>
      </w:pPr>
    </w:p>
    <w:p w14:paraId="25A40EF6" w14:textId="77777777" w:rsidR="00CE02D2" w:rsidRPr="00CE02D2" w:rsidRDefault="00CE02D2" w:rsidP="00CE02D2">
      <w:pPr>
        <w:tabs>
          <w:tab w:val="num" w:pos="2880"/>
        </w:tabs>
        <w:jc w:val="both"/>
        <w:rPr>
          <w:rFonts w:asciiTheme="minorBidi" w:hAnsiTheme="minorBidi" w:cstheme="minorBidi"/>
          <w:color w:val="000000" w:themeColor="text1"/>
          <w:sz w:val="20"/>
        </w:rPr>
      </w:pPr>
    </w:p>
    <w:p w14:paraId="46DAC2E1" w14:textId="77777777" w:rsidR="0012260F" w:rsidRPr="00FD1B40" w:rsidRDefault="0012260F" w:rsidP="005C062E">
      <w:pPr>
        <w:jc w:val="both"/>
        <w:rPr>
          <w:rFonts w:asciiTheme="minorBidi" w:hAnsiTheme="minorBidi" w:cstheme="minorBidi"/>
          <w:color w:val="000000" w:themeColor="text1"/>
          <w:sz w:val="20"/>
        </w:rPr>
      </w:pPr>
    </w:p>
    <w:p w14:paraId="517309F7" w14:textId="77777777" w:rsidR="0012260F" w:rsidRPr="00FD1B40" w:rsidRDefault="4642758A" w:rsidP="4642758A">
      <w:pPr>
        <w:jc w:val="center"/>
        <w:rPr>
          <w:rFonts w:asciiTheme="minorBidi" w:hAnsiTheme="minorBidi" w:cstheme="minorBidi"/>
          <w:b/>
          <w:bCs/>
          <w:i/>
          <w:iCs/>
          <w:color w:val="000000" w:themeColor="text1"/>
          <w:sz w:val="20"/>
        </w:rPr>
      </w:pPr>
      <w:r w:rsidRPr="00FD1B40">
        <w:rPr>
          <w:rFonts w:asciiTheme="minorBidi" w:hAnsiTheme="minorBidi" w:cstheme="minorBidi"/>
          <w:b/>
          <w:bCs/>
          <w:color w:val="000000" w:themeColor="text1"/>
          <w:sz w:val="20"/>
        </w:rPr>
        <w:lastRenderedPageBreak/>
        <w:t>§5. [Wynagrodzenie]</w:t>
      </w:r>
    </w:p>
    <w:p w14:paraId="4552312E" w14:textId="77777777" w:rsidR="00563E98" w:rsidRPr="00FD1B40" w:rsidRDefault="00563E98" w:rsidP="005C062E">
      <w:pPr>
        <w:jc w:val="center"/>
        <w:rPr>
          <w:rFonts w:asciiTheme="minorBidi" w:hAnsiTheme="minorBidi" w:cstheme="minorBidi"/>
          <w:b/>
          <w:i/>
          <w:color w:val="000000" w:themeColor="text1"/>
          <w:sz w:val="20"/>
        </w:rPr>
      </w:pPr>
    </w:p>
    <w:p w14:paraId="7D35937D" w14:textId="77777777" w:rsidR="0012260F" w:rsidRPr="00FD1B40" w:rsidRDefault="0012260F" w:rsidP="4642758A">
      <w:pPr>
        <w:tabs>
          <w:tab w:val="right" w:pos="9639"/>
        </w:tabs>
        <w:ind w:left="360" w:hanging="360"/>
        <w:jc w:val="both"/>
        <w:rPr>
          <w:rFonts w:asciiTheme="minorBidi" w:hAnsiTheme="minorBidi" w:cstheme="minorBidi"/>
          <w:b/>
          <w:bCs/>
          <w:color w:val="000000" w:themeColor="text1"/>
          <w:sz w:val="20"/>
        </w:rPr>
      </w:pPr>
      <w:r w:rsidRPr="00FD1B40">
        <w:rPr>
          <w:rFonts w:asciiTheme="minorBidi" w:hAnsiTheme="minorBidi" w:cstheme="minorBidi"/>
          <w:color w:val="000000" w:themeColor="text1"/>
          <w:sz w:val="20"/>
        </w:rPr>
        <w:t xml:space="preserve">1. </w:t>
      </w:r>
      <w:r w:rsidRPr="00FD1B40">
        <w:rPr>
          <w:rFonts w:asciiTheme="minorBidi" w:hAnsiTheme="minorBidi" w:cstheme="minorBidi"/>
          <w:color w:val="000000" w:themeColor="text1"/>
          <w:sz w:val="20"/>
        </w:rPr>
        <w:tab/>
        <w:t xml:space="preserve">Strony uzgadniają, iż za </w:t>
      </w:r>
      <w:r w:rsidR="00563E98" w:rsidRPr="00FD1B40">
        <w:rPr>
          <w:rFonts w:asciiTheme="minorBidi" w:hAnsiTheme="minorBidi" w:cstheme="minorBidi"/>
          <w:color w:val="000000" w:themeColor="text1"/>
          <w:sz w:val="20"/>
        </w:rPr>
        <w:t xml:space="preserve">kompletne należyte </w:t>
      </w:r>
      <w:r w:rsidRPr="00FD1B40">
        <w:rPr>
          <w:rFonts w:asciiTheme="minorBidi" w:hAnsiTheme="minorBidi" w:cstheme="minorBidi"/>
          <w:color w:val="000000" w:themeColor="text1"/>
          <w:sz w:val="20"/>
        </w:rPr>
        <w:t>wykonanie Przedmiotu Umowy, z zachowaniem zgodności ze wszystkimi postanowieniami i warunkami Umowy</w:t>
      </w:r>
      <w:r w:rsidR="00563E98"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Wykonawcy przysługiwać będzie wynagrodzenie ryczałtowe netto w łącznej wysokości ……………………… zł (słownie: ………………………), powiększone o podatek od towarów i usług w obowiązującej stawce. </w:t>
      </w:r>
    </w:p>
    <w:p w14:paraId="0B682431" w14:textId="767F94F5" w:rsidR="0012260F" w:rsidRPr="00FD1B40" w:rsidRDefault="4642758A" w:rsidP="004B0571">
      <w:pPr>
        <w:numPr>
          <w:ilvl w:val="0"/>
          <w:numId w:val="6"/>
        </w:numPr>
        <w:tabs>
          <w:tab w:val="clear" w:pos="720"/>
          <w:tab w:val="num" w:pos="360"/>
          <w:tab w:val="right" w:pos="9639"/>
        </w:tab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Wynagrodzenie Wykonawcy wskazane w ust. 1 uwzględnia wszystkie koszty poniesione przez Wykonawcę przy realizacji Przedmiotu Umowy, w tym wynagrodzenie za przeniesienie własności </w:t>
      </w:r>
      <w:r w:rsidRPr="00FD1B40">
        <w:rPr>
          <w:rFonts w:asciiTheme="minorBidi" w:hAnsiTheme="minorBidi" w:cstheme="minorBidi"/>
          <w:color w:val="000000" w:themeColor="text1"/>
          <w:sz w:val="20"/>
        </w:rPr>
        <w:t xml:space="preserve">egzemplarzy </w:t>
      </w:r>
      <w:r w:rsidR="00866B78">
        <w:rPr>
          <w:rFonts w:asciiTheme="minorBidi" w:hAnsiTheme="minorBidi" w:cstheme="minorBidi"/>
          <w:color w:val="000000" w:themeColor="text1"/>
          <w:sz w:val="20"/>
        </w:rPr>
        <w:t>Dokumentacji</w:t>
      </w:r>
      <w:r w:rsidRPr="00FD1B40">
        <w:rPr>
          <w:rFonts w:asciiTheme="minorBidi" w:hAnsiTheme="minorBidi" w:cstheme="minorBidi"/>
          <w:color w:val="000000" w:themeColor="text1"/>
          <w:sz w:val="20"/>
        </w:rPr>
        <w:t xml:space="preserve"> i majątkowych praw autorskich do </w:t>
      </w:r>
      <w:r w:rsidR="00866B78">
        <w:rPr>
          <w:rFonts w:asciiTheme="minorBidi" w:hAnsiTheme="minorBidi" w:cstheme="minorBidi"/>
          <w:color w:val="000000" w:themeColor="text1"/>
          <w:sz w:val="20"/>
        </w:rPr>
        <w:t>Dokumentacji</w:t>
      </w:r>
      <w:r w:rsidRPr="00FD1B40">
        <w:rPr>
          <w:rFonts w:asciiTheme="minorBidi" w:hAnsiTheme="minorBidi" w:cstheme="minorBidi"/>
          <w:color w:val="000000" w:themeColor="text1"/>
          <w:sz w:val="20"/>
        </w:rPr>
        <w:t xml:space="preserve"> oraz </w:t>
      </w:r>
      <w:r w:rsidRPr="00FD1B40">
        <w:rPr>
          <w:rFonts w:asciiTheme="minorBidi" w:hAnsiTheme="minorBidi" w:cstheme="minorBidi"/>
          <w:color w:val="000000" w:themeColor="text1"/>
          <w:sz w:val="20"/>
        </w:rPr>
        <w:t>wynagrodzenie za wszelkie czynności i dokumenty, do których wykonania zgodnie z Umową zobowiązany jest Wykonawca</w:t>
      </w:r>
      <w:r w:rsidR="009E6D41" w:rsidRPr="00FD1B40">
        <w:rPr>
          <w:rFonts w:asciiTheme="minorBidi" w:hAnsiTheme="minorBidi" w:cstheme="minorBidi"/>
          <w:color w:val="000000" w:themeColor="text1"/>
          <w:sz w:val="20"/>
        </w:rPr>
        <w:t>, w tym podatki, opłaty i cła</w:t>
      </w:r>
      <w:r w:rsidRPr="00FD1B40">
        <w:rPr>
          <w:rFonts w:asciiTheme="minorBidi" w:hAnsiTheme="minorBidi" w:cstheme="minorBidi"/>
          <w:color w:val="000000" w:themeColor="text1"/>
          <w:sz w:val="20"/>
        </w:rPr>
        <w:t>.</w:t>
      </w:r>
    </w:p>
    <w:p w14:paraId="35410FFE" w14:textId="77777777" w:rsidR="00DA12AA" w:rsidRPr="00FD1B40" w:rsidRDefault="009E6D41" w:rsidP="004B0571">
      <w:pPr>
        <w:numPr>
          <w:ilvl w:val="0"/>
          <w:numId w:val="6"/>
        </w:numPr>
        <w:tabs>
          <w:tab w:val="clear" w:pos="720"/>
          <w:tab w:val="num" w:pos="360"/>
          <w:tab w:val="right" w:pos="9639"/>
        </w:tabs>
        <w:ind w:left="360"/>
        <w:jc w:val="both"/>
        <w:rPr>
          <w:rFonts w:asciiTheme="minorBidi" w:hAnsiTheme="minorBidi" w:cstheme="minorBidi"/>
          <w:color w:val="000000" w:themeColor="text1"/>
          <w:sz w:val="20"/>
        </w:rPr>
      </w:pPr>
      <w:r w:rsidRPr="00FD1B40">
        <w:rPr>
          <w:rStyle w:val="FontStyle20"/>
          <w:rFonts w:asciiTheme="minorBidi" w:hAnsiTheme="minorBidi" w:cstheme="minorBidi"/>
          <w:color w:val="000000" w:themeColor="text1"/>
          <w:sz w:val="20"/>
          <w:szCs w:val="20"/>
        </w:rPr>
        <w:t>Z zastrzeżeniem odmiennych postanowień Umowy, w</w:t>
      </w:r>
      <w:r w:rsidR="4642758A" w:rsidRPr="00FD1B40">
        <w:rPr>
          <w:rStyle w:val="FontStyle20"/>
          <w:rFonts w:asciiTheme="minorBidi" w:hAnsiTheme="minorBidi" w:cstheme="minorBidi"/>
          <w:color w:val="000000" w:themeColor="text1"/>
          <w:sz w:val="20"/>
          <w:szCs w:val="20"/>
        </w:rPr>
        <w:t xml:space="preserve"> związku z faktem, iż Strony umówiły się na wynagrodzenie ryczałtowe, Wykonawca nie może żądać podwyższenia wynagrodzenia, chociażby </w:t>
      </w:r>
      <w:r w:rsidRPr="00FD1B40">
        <w:rPr>
          <w:rStyle w:val="FontStyle20"/>
          <w:rFonts w:asciiTheme="minorBidi" w:hAnsiTheme="minorBidi" w:cstheme="minorBidi"/>
          <w:color w:val="000000" w:themeColor="text1"/>
          <w:sz w:val="20"/>
          <w:szCs w:val="20"/>
        </w:rPr>
        <w:t>na etapie składania Oferty przy dołożeniu należytej staranności</w:t>
      </w:r>
      <w:r w:rsidR="4642758A" w:rsidRPr="00FD1B40">
        <w:rPr>
          <w:rStyle w:val="FontStyle20"/>
          <w:rFonts w:asciiTheme="minorBidi" w:hAnsiTheme="minorBidi" w:cstheme="minorBidi"/>
          <w:color w:val="000000" w:themeColor="text1"/>
          <w:sz w:val="20"/>
          <w:szCs w:val="20"/>
        </w:rPr>
        <w:t xml:space="preserve"> nie można było przewidzieć rozmiaru, kosztów prac, a także okoliczności związanych z terminem zakończenia realizacji przedmiotu Umowy. </w:t>
      </w:r>
    </w:p>
    <w:p w14:paraId="1C0F52DA" w14:textId="77777777" w:rsidR="0012260F" w:rsidRPr="00FD1B40" w:rsidRDefault="4642758A" w:rsidP="004B0571">
      <w:pPr>
        <w:numPr>
          <w:ilvl w:val="0"/>
          <w:numId w:val="6"/>
        </w:numPr>
        <w:tabs>
          <w:tab w:val="clear" w:pos="720"/>
          <w:tab w:val="num" w:pos="360"/>
          <w:tab w:val="right" w:pos="9639"/>
        </w:tab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Wszelkie koszty poniesione przez Wykonawcę przy wykonywaniu ustnie sformułowanych lub innych nieautoryzowanych przez Zamawiającego </w:t>
      </w:r>
      <w:r w:rsidR="009E6D41" w:rsidRPr="00FD1B40">
        <w:rPr>
          <w:rFonts w:asciiTheme="minorBidi" w:hAnsiTheme="minorBidi" w:cstheme="minorBidi"/>
          <w:color w:val="000000" w:themeColor="text1"/>
          <w:sz w:val="20"/>
        </w:rPr>
        <w:t xml:space="preserve">poleceń co do realizacji Umowy </w:t>
      </w:r>
      <w:r w:rsidRPr="00FD1B40">
        <w:rPr>
          <w:rFonts w:asciiTheme="minorBidi" w:hAnsiTheme="minorBidi" w:cstheme="minorBidi"/>
          <w:color w:val="000000" w:themeColor="text1"/>
          <w:sz w:val="20"/>
        </w:rPr>
        <w:t xml:space="preserve">pozostaną jego wyłącznym obciążeniem, przy czym odstępuje on od wszelkich praw dochodzenia zwrotu w/w kosztów lub rekompensaty za dodatkowy czas poświęcony ich wykonaniu, wskutek zastosowania się przezeń do ustnie przekazanych lub innych nieautoryzowanych </w:t>
      </w:r>
      <w:r w:rsidR="009E6D41" w:rsidRPr="00FD1B40">
        <w:rPr>
          <w:rFonts w:asciiTheme="minorBidi" w:hAnsiTheme="minorBidi" w:cstheme="minorBidi"/>
          <w:color w:val="000000" w:themeColor="text1"/>
          <w:sz w:val="20"/>
        </w:rPr>
        <w:t>poleceń co do realizacji Umowy</w:t>
      </w:r>
      <w:r w:rsidRPr="00FD1B40">
        <w:rPr>
          <w:rFonts w:asciiTheme="minorBidi" w:hAnsiTheme="minorBidi" w:cstheme="minorBidi"/>
          <w:color w:val="000000" w:themeColor="text1"/>
          <w:sz w:val="20"/>
        </w:rPr>
        <w:t>.</w:t>
      </w:r>
    </w:p>
    <w:p w14:paraId="12EA24ED" w14:textId="77777777" w:rsidR="0012260F" w:rsidRPr="00FD1B40" w:rsidRDefault="0012260F" w:rsidP="005C062E">
      <w:pPr>
        <w:tabs>
          <w:tab w:val="right" w:pos="9639"/>
        </w:tabs>
        <w:ind w:left="360"/>
        <w:jc w:val="both"/>
        <w:rPr>
          <w:rFonts w:asciiTheme="minorBidi" w:hAnsiTheme="minorBidi" w:cstheme="minorBidi"/>
          <w:color w:val="000000" w:themeColor="text1"/>
          <w:sz w:val="20"/>
        </w:rPr>
      </w:pPr>
    </w:p>
    <w:p w14:paraId="3B9766A0" w14:textId="77777777" w:rsidR="0012260F"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§6. [Płatności]</w:t>
      </w:r>
    </w:p>
    <w:p w14:paraId="250A990A" w14:textId="77777777" w:rsidR="00FD1B40" w:rsidRPr="00FD1B40" w:rsidRDefault="00FD1B40" w:rsidP="00DE3945">
      <w:pPr>
        <w:rPr>
          <w:rFonts w:asciiTheme="minorBidi" w:hAnsiTheme="minorBidi" w:cstheme="minorBidi"/>
          <w:i/>
          <w:color w:val="000000" w:themeColor="text1"/>
          <w:sz w:val="20"/>
        </w:rPr>
      </w:pPr>
    </w:p>
    <w:p w14:paraId="06B44CF6" w14:textId="77777777" w:rsidR="008C5F26" w:rsidRPr="002A6656" w:rsidRDefault="008C5F26" w:rsidP="008C5F26">
      <w:pPr>
        <w:numPr>
          <w:ilvl w:val="0"/>
          <w:numId w:val="29"/>
        </w:numPr>
        <w:tabs>
          <w:tab w:val="right" w:pos="9639"/>
        </w:tabs>
        <w:jc w:val="both"/>
        <w:rPr>
          <w:sz w:val="20"/>
        </w:rPr>
      </w:pPr>
      <w:r w:rsidRPr="002A6656">
        <w:rPr>
          <w:sz w:val="20"/>
        </w:rPr>
        <w:t>Wynagrodzenie określone w § 5 ust. 1 płatne będzie po podpisaniu przez Strony bez zastrzeżeń ze strony Zamawiającego co do istnienia usterek limitujących protokołu odbioru końcowego Przedmiotu Umowy, o którym mowa w Załączniku nr 3 do Umowy.</w:t>
      </w:r>
    </w:p>
    <w:p w14:paraId="4A083752" w14:textId="595A8622" w:rsidR="00FD1B40" w:rsidRPr="00FD1B40" w:rsidRDefault="00FD1B40" w:rsidP="00FD1B40">
      <w:pPr>
        <w:pStyle w:val="Akapitzlist"/>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Wynagrodzenie płatne będzie przelewem na rachunek bankowy Wykonawcy w terminie 30 dni od daty doręczenia Zamawiającemu prawidłowo wystawionej faktury wraz z właściwym protokołem odbioru wskazanym w ust. 1 (oryginał lub kopia potwierdzona za zgodność z oryginałem przez Wykonawcę) oraz dokumentami wskazanymi w ust. 3. Za datę zapłaty uznaje się datę obciążenia rachunku bankowego Zamawiającego*.</w:t>
      </w:r>
    </w:p>
    <w:p w14:paraId="383F2885"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Do faktury, o której mowa w tym paragrafie Wykonawca zobowiązany jest załączyć:</w:t>
      </w:r>
    </w:p>
    <w:p w14:paraId="6A024716" w14:textId="77777777" w:rsidR="00FD1B40" w:rsidRPr="00FD1B40" w:rsidRDefault="00FD1B40" w:rsidP="00FD1B40">
      <w:pPr>
        <w:numPr>
          <w:ilvl w:val="1"/>
          <w:numId w:val="4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oświadczenie (wg wzoru z Załącznika nr 6 do Umowy), iż złożył Zamawiającemu pełną listę Podwykonawców. Oświadczenie powinno dodatkowo zawierać wyszczególnione zakresy prac powierzone Podwykonawcom lub oświadczenia, iż prace te Wykonawca wykonywał własnymi siłami, </w:t>
      </w:r>
    </w:p>
    <w:p w14:paraId="746E0FD9" w14:textId="77777777" w:rsidR="00FD1B40" w:rsidRPr="00FD1B40" w:rsidRDefault="00FD1B40" w:rsidP="48D59D30">
      <w:pPr>
        <w:numPr>
          <w:ilvl w:val="1"/>
          <w:numId w:val="49"/>
        </w:numPr>
        <w:tabs>
          <w:tab w:val="right" w:pos="9639"/>
        </w:tabs>
        <w:jc w:val="both"/>
        <w:rPr>
          <w:rFonts w:asciiTheme="minorBidi" w:hAnsiTheme="minorBidi" w:cstheme="minorBidi"/>
          <w:color w:val="000000" w:themeColor="text1"/>
          <w:sz w:val="20"/>
        </w:rPr>
      </w:pPr>
      <w:r w:rsidRPr="43F5F914">
        <w:rPr>
          <w:rFonts w:asciiTheme="minorBidi" w:hAnsiTheme="minorBidi" w:cstheme="minorBidi"/>
          <w:color w:val="000000" w:themeColor="text1"/>
          <w:sz w:val="20"/>
        </w:rPr>
        <w:t xml:space="preserve">przedłożyć oświadczenia wszystkich Podwykonawców (wg wzoru z Załącznika nr 6 do Umowy), o niezaleganiu przez Wykonawcę lub Podwykonawców z zapłatą wymagalnego do dnia wystawienia faktury wynagrodzenia przewidzianego umową na Podwykonawstwo.  Oświadczenie powinno zostać podpisane przez osoby uprawnione do reprezentacji Podwykonawcy. </w:t>
      </w:r>
    </w:p>
    <w:p w14:paraId="3D62F783"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Na każdorazowy wniosek Zamawiającego Wykonawca niezwłocznie prześle aktualną listę Podwykonawców oraz stan rozliczeń z nimi zawierający co najmniej informację o wynagrodzeniu zapłaconym i pozostałym do zapłaty wraz z terminami płatności. </w:t>
      </w:r>
    </w:p>
    <w:p w14:paraId="18BE23D9"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Roszczenie o zapłatę wynagrodzenia lub jego części złożone Zamawiającemu przez Podwykonawcę spowodowane niezapłaceniem na rzecz tego Podwykonawcy przez podmiot zobowiązany wymagalnego wynagrodzenia za wykonane prace może spowodować wstrzymanie płatności dla Wykonawcy przez Zamawiającego w zakresie równym kwocie objętej roszczeniem Podwykonawcy, pod warunkiem uprzedniego pisemnego powiadomienia Wykonawcy, do czasu pełnego wyjaśnienia zasadności roszczenia Podwykonawcy. </w:t>
      </w:r>
    </w:p>
    <w:p w14:paraId="51720BB4"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Wstrzymanie płatności, o którym mowa w ust. 5 nie będzie uważane za opóźnienie w płatności ani nienależyte wykonanie Umowy przez Zamawiającego. Powyższe uprawnienie Zamawiającego odnosi się odpowiednio do pozyskania przez Zamawiającego innej informacji o nieuregulowaniu na rzecz jakiegokolwiek Podwykonawcy prac wymagalnego wynagrodzenia za wykonane prace.</w:t>
      </w:r>
    </w:p>
    <w:p w14:paraId="1F37EA5C"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w wypadkach, o których mowa w ust. 5-6, dojdzie do ustalenia należnego Podwykonawcy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w:t>
      </w:r>
    </w:p>
    <w:p w14:paraId="3F268976"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Zapłata wynagrodzenia na rzecz Podwykonawcy powoduje automatyczne pomniejszenie kwoty płatnej na rachunek Wykonawcy. </w:t>
      </w:r>
    </w:p>
    <w:p w14:paraId="44745CFE" w14:textId="77777777" w:rsidR="00FD1B40" w:rsidRPr="00FD1B40" w:rsidRDefault="00FD1B40" w:rsidP="00FD1B40">
      <w:pPr>
        <w:numPr>
          <w:ilvl w:val="0"/>
          <w:numId w:val="29"/>
        </w:numPr>
        <w:tabs>
          <w:tab w:val="right" w:pos="9639"/>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dokumenty wskazane w ust. 2-3 niniejszego paragrafu nie zostaną załączone do faktury, wówczas Zamawiający może wstrzymać się z płatnością całości lub części wynagrodzenia (co nie będzie traktowane jako uchybienie w terminie zapłaty) do czasu uzupełnienia przez Wykonawcę brakującej dokumentacji. </w:t>
      </w:r>
    </w:p>
    <w:p w14:paraId="3F20500B" w14:textId="77777777" w:rsidR="00FD1B40" w:rsidRPr="00FD1B40" w:rsidRDefault="00FD1B40" w:rsidP="00FD1B40">
      <w:pPr>
        <w:numPr>
          <w:ilvl w:val="0"/>
          <w:numId w:val="29"/>
        </w:numPr>
        <w:tabs>
          <w:tab w:val="left" w:pos="360"/>
        </w:tabs>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zrealizuje płatność Wynagrodzenia lub jego części na rachunek bankowy wskazany przez Wykonawcę pod warunkiem, że numer tego rachunku bankowego znajduje się w wykazie podmiotów, o którym mowa w art. 96b ust. 1 ustawy o podatku od towarów i usług, prowadzonym przez Szefa Krajowej Administracji Skarbowej.</w:t>
      </w:r>
    </w:p>
    <w:p w14:paraId="55AB92AE" w14:textId="77777777" w:rsidR="00FD1B40" w:rsidRPr="00FD1B40" w:rsidRDefault="00FD1B40" w:rsidP="00FD1B40">
      <w:pPr>
        <w:numPr>
          <w:ilvl w:val="0"/>
          <w:numId w:val="29"/>
        </w:numPr>
        <w:tabs>
          <w:tab w:val="left" w:pos="360"/>
        </w:tabs>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jest uprawniony do zastosowania mechanizmu podzielonej płatności w (</w:t>
      </w:r>
      <w:proofErr w:type="spellStart"/>
      <w:r w:rsidRPr="00FD1B40">
        <w:rPr>
          <w:rFonts w:asciiTheme="minorBidi" w:hAnsiTheme="minorBidi" w:cstheme="minorBidi"/>
          <w:color w:val="000000" w:themeColor="text1"/>
          <w:sz w:val="20"/>
        </w:rPr>
        <w:t>split</w:t>
      </w:r>
      <w:proofErr w:type="spellEnd"/>
      <w:r w:rsidRPr="00FD1B40">
        <w:rPr>
          <w:rFonts w:asciiTheme="minorBidi" w:hAnsiTheme="minorBidi" w:cstheme="minorBidi"/>
          <w:color w:val="000000" w:themeColor="text1"/>
          <w:sz w:val="20"/>
        </w:rPr>
        <w:t xml:space="preserve"> </w:t>
      </w:r>
      <w:proofErr w:type="spellStart"/>
      <w:r w:rsidRPr="00FD1B40">
        <w:rPr>
          <w:rFonts w:asciiTheme="minorBidi" w:hAnsiTheme="minorBidi" w:cstheme="minorBidi"/>
          <w:color w:val="000000" w:themeColor="text1"/>
          <w:sz w:val="20"/>
        </w:rPr>
        <w:t>payment</w:t>
      </w:r>
      <w:proofErr w:type="spellEnd"/>
      <w:r w:rsidRPr="00FD1B40">
        <w:rPr>
          <w:rFonts w:asciiTheme="minorBidi" w:hAnsiTheme="minorBidi" w:cstheme="minorBidi"/>
          <w:color w:val="000000" w:themeColor="text1"/>
          <w:sz w:val="20"/>
        </w:rPr>
        <w:t>) każdym przypadku, w którym będzie obowiązany do jego stosowania zgodnie z obowiązującymi w tym zakresie przepisami prawa. W pozostałych przypadkach Zamawiający jest uprawniony do dowolnego zastosowania mechanizmu podzielonej płatności.</w:t>
      </w:r>
    </w:p>
    <w:p w14:paraId="1FD731BF" w14:textId="178262B5" w:rsidR="00FD1B40" w:rsidRPr="00FD1B40" w:rsidRDefault="00FD1B40" w:rsidP="001275E9">
      <w:pPr>
        <w:tabs>
          <w:tab w:val="left" w:pos="6237"/>
        </w:tabs>
        <w:jc w:val="both"/>
        <w:outlineLvl w:val="0"/>
        <w:rPr>
          <w:rFonts w:asciiTheme="minorBidi" w:hAnsiTheme="minorBidi" w:cstheme="minorBidi"/>
          <w:i/>
          <w:iCs/>
          <w:color w:val="000000" w:themeColor="text1"/>
          <w:sz w:val="20"/>
        </w:rPr>
      </w:pPr>
      <w:r w:rsidRPr="00FD1B40">
        <w:rPr>
          <w:rFonts w:asciiTheme="minorBidi" w:hAnsiTheme="minorBidi" w:cstheme="minorBidi"/>
          <w:i/>
          <w:iCs/>
          <w:color w:val="000000" w:themeColor="text1"/>
          <w:sz w:val="20"/>
        </w:rPr>
        <w:t>* W przypadku Wykonawców występujących wspólnie, w zależności od treści umowy pomiędzy Wykonawcami</w:t>
      </w:r>
      <w:r w:rsidRPr="00FD1B40">
        <w:rPr>
          <w:rFonts w:asciiTheme="minorBidi" w:hAnsiTheme="minorBidi" w:cstheme="minorBidi"/>
          <w:i/>
          <w:iCs/>
          <w:color w:val="000000" w:themeColor="text1"/>
          <w:sz w:val="20"/>
        </w:rPr>
        <w:t xml:space="preserve">, w §6 ust. </w:t>
      </w:r>
      <w:r w:rsidR="00EE1E6A">
        <w:rPr>
          <w:rFonts w:asciiTheme="minorBidi" w:hAnsiTheme="minorBidi" w:cstheme="minorBidi"/>
          <w:i/>
          <w:iCs/>
          <w:color w:val="000000" w:themeColor="text1"/>
          <w:sz w:val="20"/>
        </w:rPr>
        <w:t>2</w:t>
      </w:r>
      <w:r w:rsidR="00EE1E6A" w:rsidRPr="00FD1B40">
        <w:rPr>
          <w:rFonts w:asciiTheme="minorBidi" w:hAnsiTheme="minorBidi" w:cstheme="minorBidi"/>
          <w:i/>
          <w:iCs/>
          <w:color w:val="000000" w:themeColor="text1"/>
          <w:sz w:val="20"/>
        </w:rPr>
        <w:t xml:space="preserve"> </w:t>
      </w:r>
      <w:r w:rsidRPr="00FD1B40">
        <w:rPr>
          <w:rFonts w:asciiTheme="minorBidi" w:hAnsiTheme="minorBidi" w:cstheme="minorBidi"/>
          <w:i/>
          <w:iCs/>
          <w:color w:val="000000" w:themeColor="text1"/>
          <w:sz w:val="20"/>
        </w:rPr>
        <w:t xml:space="preserve">Umowy zostanie dodany </w:t>
      </w:r>
      <w:r w:rsidRPr="00FD1B40">
        <w:rPr>
          <w:rFonts w:asciiTheme="minorBidi" w:hAnsiTheme="minorBidi" w:cstheme="minorBidi"/>
          <w:i/>
          <w:iCs/>
          <w:color w:val="000000" w:themeColor="text1"/>
          <w:sz w:val="20"/>
        </w:rPr>
        <w:t>zapis, iż 1) Wykonawca oświadcza, że każdy  członek Konsorcjum jest uprawniony do wystawiania bezpośrednio na Zamawiającego faktury na kwotę wynagrodzenia netto wraz z należnym podatkiem od towarów i usług za przypisany danemu członkowi Konsorcjum w Umowie Konsorcjum zakres prac lub 2) Wykonawca oświadcza, że wyłącznie Lider Konsorcjum jest uprawniony do wystawiania bezpośrednio na Zamawiającego faktury na kwotę wynagrodzenia netto wraz z należnym podatkiem od towarów i usług.</w:t>
      </w:r>
    </w:p>
    <w:p w14:paraId="1ED4AFD2" w14:textId="6069D0AC" w:rsidR="00DE3945" w:rsidRPr="002A6656" w:rsidRDefault="00DE3945" w:rsidP="00DE3945">
      <w:pPr>
        <w:rPr>
          <w:rFonts w:asciiTheme="minorBidi" w:hAnsiTheme="minorBidi" w:cstheme="minorBidi"/>
          <w:iCs/>
          <w:color w:val="000000" w:themeColor="text1"/>
          <w:sz w:val="20"/>
        </w:rPr>
      </w:pPr>
    </w:p>
    <w:p w14:paraId="0CC22682" w14:textId="77777777" w:rsidR="006062B4"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§7. [Kontrola jakości i postępów prac]</w:t>
      </w:r>
    </w:p>
    <w:p w14:paraId="0F4BFAC2" w14:textId="77777777" w:rsidR="007F3367" w:rsidRPr="00FD1B40" w:rsidRDefault="007F3367" w:rsidP="005C062E">
      <w:pPr>
        <w:jc w:val="center"/>
        <w:rPr>
          <w:rFonts w:asciiTheme="minorBidi" w:hAnsiTheme="minorBidi" w:cstheme="minorBidi"/>
          <w:b/>
          <w:i/>
          <w:color w:val="000000" w:themeColor="text1"/>
          <w:sz w:val="20"/>
        </w:rPr>
      </w:pPr>
    </w:p>
    <w:p w14:paraId="70DF9A6C" w14:textId="39D7283E" w:rsidR="007F3367" w:rsidRPr="00FD1B40" w:rsidRDefault="4642758A" w:rsidP="00AF1EB5">
      <w:pPr>
        <w:numPr>
          <w:ilvl w:val="0"/>
          <w:numId w:val="2"/>
        </w:numPr>
        <w:tabs>
          <w:tab w:val="num" w:pos="426"/>
          <w:tab w:val="num" w:pos="900"/>
        </w:tabs>
        <w:ind w:left="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Nadzór nad realizacją Prac w imieniu Zamawiającego będzie sprawować wskazany przez Zamawiającego </w:t>
      </w:r>
      <w:r w:rsidRPr="00FD1B40">
        <w:rPr>
          <w:rFonts w:asciiTheme="minorBidi" w:hAnsiTheme="minorBidi" w:cstheme="minorBidi"/>
          <w:color w:val="000000" w:themeColor="text1"/>
          <w:sz w:val="20"/>
        </w:rPr>
        <w:t xml:space="preserve">Inspektor nadzoru robót sanitarnych. Koordynatorem  Inwestycji z ramienia Zamawiającego jest </w:t>
      </w:r>
      <w:r w:rsidR="00392EA7">
        <w:rPr>
          <w:rFonts w:asciiTheme="minorBidi" w:hAnsiTheme="minorBidi" w:cstheme="minorBidi"/>
          <w:color w:val="000000" w:themeColor="text1"/>
          <w:sz w:val="20"/>
        </w:rPr>
        <w:t>………………………….</w:t>
      </w:r>
      <w:r w:rsidR="003578AC"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mail:</w:t>
      </w:r>
      <w:r w:rsidR="003578AC">
        <w:rPr>
          <w:rFonts w:asciiTheme="minorBidi" w:hAnsiTheme="minorBidi" w:cstheme="minorBidi"/>
          <w:color w:val="000000" w:themeColor="text1"/>
          <w:sz w:val="20"/>
        </w:rPr>
        <w:t xml:space="preserve"> </w:t>
      </w:r>
      <w:r w:rsidR="00392EA7">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@gpec.pl. Zmiana </w:t>
      </w:r>
      <w:r w:rsidRPr="00FD1B40">
        <w:rPr>
          <w:rFonts w:asciiTheme="minorBidi" w:hAnsiTheme="minorBidi" w:cstheme="minorBidi"/>
          <w:color w:val="000000" w:themeColor="text1"/>
          <w:sz w:val="20"/>
        </w:rPr>
        <w:t xml:space="preserve">osób wskazanych w ust. 1 nie wymaga aneksu do Umowy, a jedynie pisemnego powiadomienia drugiej Strony. </w:t>
      </w:r>
    </w:p>
    <w:p w14:paraId="4D34190B" w14:textId="77777777" w:rsidR="007F3367" w:rsidRPr="00FD1B40" w:rsidRDefault="4642758A" w:rsidP="00AF1EB5">
      <w:pPr>
        <w:numPr>
          <w:ilvl w:val="0"/>
          <w:numId w:val="2"/>
        </w:numPr>
        <w:tabs>
          <w:tab w:val="num" w:pos="426"/>
          <w:tab w:val="num" w:pos="900"/>
        </w:tabs>
        <w:ind w:left="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ponosi odpowiedzialność za jakość Prac, będzie prowadził stałą kontrolę ich jakości oraz będzie przeprowadzał inspekcję wszystkich materiałów i urządzeń przeznaczonych do włączenia w Prace. </w:t>
      </w:r>
    </w:p>
    <w:p w14:paraId="62B1A5EB" w14:textId="77777777" w:rsidR="007F3367" w:rsidRPr="00FD1B40" w:rsidRDefault="4642758A" w:rsidP="00AF1EB5">
      <w:pPr>
        <w:numPr>
          <w:ilvl w:val="0"/>
          <w:numId w:val="2"/>
        </w:numPr>
        <w:tabs>
          <w:tab w:val="num" w:pos="426"/>
          <w:tab w:val="num" w:pos="900"/>
        </w:tabs>
        <w:ind w:left="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przypadkach, gdy właściwe przeprowadzenie którychkolwiek z Prac Wykonawcy zależy od prac wykonanych przez osoby inne niż Wykonawca, w tym przez Zamawiającego, przed podjęciem własnych Prac zależnych od tych prac Wykonawca przeprowadzi inspekcję i złoży Zamawiającemu pisemny raport o wszelkich niezgodnościach stwierdzonych w pracach wykonanych przez strony trzecie. Koszt wszelkich prac naprawczych, </w:t>
      </w:r>
      <w:r w:rsidR="00355C3A" w:rsidRPr="00FD1B40">
        <w:rPr>
          <w:rFonts w:asciiTheme="minorBidi" w:hAnsiTheme="minorBidi" w:cstheme="minorBidi"/>
          <w:color w:val="000000" w:themeColor="text1"/>
          <w:sz w:val="20"/>
        </w:rPr>
        <w:t xml:space="preserve">dodatkowych lub zamiennych </w:t>
      </w:r>
      <w:r w:rsidRPr="00FD1B40">
        <w:rPr>
          <w:rFonts w:asciiTheme="minorBidi" w:hAnsiTheme="minorBidi" w:cstheme="minorBidi"/>
          <w:color w:val="000000" w:themeColor="text1"/>
          <w:sz w:val="20"/>
        </w:rPr>
        <w:t>jakich wymagać będą prace Wykonawcy wskutek nieprzeprowadzenia przezeń wymaganych inspekcji przed rozpoczęciem Prac i niezłożenia raportu o stwierdzonych niezgodnościach, obciążą Wykonawcę.</w:t>
      </w:r>
    </w:p>
    <w:p w14:paraId="543709ED" w14:textId="77777777" w:rsidR="00C341DD" w:rsidRPr="00FD1B40" w:rsidRDefault="4642758A" w:rsidP="00AF1EB5">
      <w:pPr>
        <w:numPr>
          <w:ilvl w:val="0"/>
          <w:numId w:val="2"/>
        </w:numPr>
        <w:tabs>
          <w:tab w:val="num" w:pos="426"/>
          <w:tab w:val="num" w:pos="900"/>
        </w:tabs>
        <w:ind w:left="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zaistnienia konieczności zakrycia lub usunięcia z widoku prac (roboty zanikające i ulegające zakryciu), Wykonawca zobowiązany jest zawiadomić</w:t>
      </w:r>
      <w:r w:rsidR="00355C3A" w:rsidRPr="00FD1B40">
        <w:rPr>
          <w:rFonts w:asciiTheme="minorBidi" w:hAnsiTheme="minorBidi" w:cstheme="minorBidi"/>
          <w:color w:val="000000" w:themeColor="text1"/>
          <w:sz w:val="20"/>
        </w:rPr>
        <w:t xml:space="preserve"> z co najmniej 3 dniowym  wyprzedzeniem</w:t>
      </w:r>
      <w:r w:rsidRPr="00FD1B40">
        <w:rPr>
          <w:rFonts w:asciiTheme="minorBidi" w:hAnsiTheme="minorBidi" w:cstheme="minorBidi"/>
          <w:color w:val="000000" w:themeColor="text1"/>
          <w:sz w:val="20"/>
        </w:rPr>
        <w:t xml:space="preserve"> Inspektora Nadzoru Zamawiającego oraz zapewnić Zamawiającemu dostęp i możliwość przeprowadzenia sprawdzenia tego rodzaju prac przed ich zakryciem lub usunięciem z widoku pod rygorem prawa żądania przez Zamawiającego odkrycia lub powtórzenia tych robót na koszt i ryzyko Wykonawcy. </w:t>
      </w:r>
    </w:p>
    <w:p w14:paraId="41959277" w14:textId="0FE5CFC4" w:rsidR="00045D62" w:rsidRPr="00FD1B40" w:rsidRDefault="4642758A" w:rsidP="00045D62">
      <w:pPr>
        <w:pStyle w:val="Akapitzlist"/>
        <w:numPr>
          <w:ilvl w:val="0"/>
          <w:numId w:val="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do bieżącego dokumentowania postępu swoich prac poprzez m.in. fotografowanie frontów robót i opisywanie zdjęć z kolejnych etapów budowy. Wykonawca przekaże Zamawiającemu nośnik cyfrowy z nagranymi przedmiotowymi </w:t>
      </w:r>
      <w:r w:rsidR="00745997" w:rsidRPr="00FD1B40">
        <w:rPr>
          <w:rFonts w:asciiTheme="minorBidi" w:hAnsiTheme="minorBidi" w:cstheme="minorBidi"/>
          <w:color w:val="000000" w:themeColor="text1"/>
          <w:sz w:val="20"/>
        </w:rPr>
        <w:t>plikami</w:t>
      </w:r>
      <w:r w:rsidRPr="00FD1B40">
        <w:rPr>
          <w:rFonts w:asciiTheme="minorBidi" w:hAnsiTheme="minorBidi" w:cstheme="minorBidi"/>
          <w:color w:val="000000" w:themeColor="text1"/>
          <w:sz w:val="20"/>
        </w:rPr>
        <w:t xml:space="preserve"> jako element dokumentacji powykonawczej.</w:t>
      </w:r>
      <w:r w:rsidR="00045D62" w:rsidRPr="00FD1B40">
        <w:rPr>
          <w:rFonts w:asciiTheme="minorBidi" w:hAnsiTheme="minorBidi" w:cstheme="minorBidi"/>
          <w:color w:val="000000" w:themeColor="text1"/>
          <w:sz w:val="20"/>
        </w:rPr>
        <w:t xml:space="preserve"> W przypadku, gdy na zdjęciach zostaną uwidocznione jakiekolwiek osoby Wykonawca wraz ze zdjęciami przekaże pisemne zgody tych osób na wykorzystanie ich wizerunku w celach związanych z realizacją obowiązków wynikających z umowy o dofinansowanie, o której mowa w § 13 ust. 9, o treści uzgodnionej z Zamawiającym.</w:t>
      </w:r>
    </w:p>
    <w:p w14:paraId="2445C203" w14:textId="77777777" w:rsidR="00004B72" w:rsidRPr="00FD1B40" w:rsidRDefault="4642758A" w:rsidP="00AF1EB5">
      <w:pPr>
        <w:numPr>
          <w:ilvl w:val="0"/>
          <w:numId w:val="2"/>
        </w:numPr>
        <w:tabs>
          <w:tab w:val="num" w:pos="426"/>
          <w:tab w:val="num" w:pos="900"/>
        </w:tabs>
        <w:ind w:left="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Inspektor Nadzoru lub Koordynator Inwestycji Zamawiającego są uprawnieni do sprawdzenia przebiegu Prac w każdym czasie i powiadomienia Wykonawcy o wykrytych w nich wadach. Sprawdzenie jakości prac nie ma wpływu na odpowiedzialność Wykonawcy z tytułu ujawnionych w późniejszym terminie wad. </w:t>
      </w:r>
    </w:p>
    <w:p w14:paraId="2330BB8B" w14:textId="555B09A7" w:rsidR="006062B4" w:rsidRPr="00FD1B40" w:rsidRDefault="4642758A" w:rsidP="00AF1EB5">
      <w:pPr>
        <w:pStyle w:val="Akapitzlist"/>
        <w:numPr>
          <w:ilvl w:val="0"/>
          <w:numId w:val="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ma prawo w każdym czasie do kontroli i/lub audytu spełniania przez Wykonawcę wymagań określonych Umową, w szczególności kontroli jakości, przestrzegania przepisów i zasad ochrony środowiska, gospodarki odpadami, BHP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poż. przez pracowników i Podwykonawców </w:t>
      </w:r>
      <w:r w:rsidRPr="00FD1B40">
        <w:rPr>
          <w:rFonts w:asciiTheme="minorBidi" w:hAnsiTheme="minorBidi" w:cstheme="minorBidi"/>
          <w:color w:val="000000" w:themeColor="text1"/>
          <w:sz w:val="20"/>
        </w:rPr>
        <w:lastRenderedPageBreak/>
        <w:t>Wykonawcy, inspekcji Prac i materiałów przeznaczonych do wykonania Prac. Kontrole przeprowadzane są na budowie przez wyznaczonego przedstawiciela Zamawiającego, a także na wezwanie Inspektora Nadzoru Zamawiającego. Kontrole mogą być realizowane również przez instytucję certyfikującą Zamawiającego w ramach certyfikacji ISO. Przedstawiciel Zamawiającego, po stwierdzeniu niezgodności, spisuje protokół z kontroli przy udziale Kierownika Budowy Wykonawcy oraz Inspektora Nadzoru Zamawiającego, który stanowi podstawę do naliczenia kar przewidzianych niniejszą Umową. Wykonawca zapewni lub dopilnuje zapewnienia dostępu oraz wystarczającego, bezpiecznego i właściwego zaplecza dla prowadzenia takich inspekcji. Żadne zaniechanie w/w inspekcji, fakt niestwierdzenia usterek w wykonawstwie, materiałach czy urządzeniach, żadne wydane zatwierdzenie ani płatność zrealizowana na rzecz Wykonawcy za Prace, w żaden sposób nie umniejszy praw Zamawiającego, ani też nie zwolni Wykonawcy z któregokolwiek z jego zobowiązań, zakresu obowiązków i/lub odpowiedzialności finansowo-prawnej zawarowanej Umową.</w:t>
      </w:r>
    </w:p>
    <w:p w14:paraId="1F977DCB" w14:textId="77777777" w:rsidR="00004B72" w:rsidRPr="00FD1B40" w:rsidRDefault="4642758A" w:rsidP="00AF1EB5">
      <w:pPr>
        <w:pStyle w:val="Akapitzlist"/>
        <w:numPr>
          <w:ilvl w:val="0"/>
          <w:numId w:val="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Wykonawca wykonuje przedmiot Umowy wadliwie lub w sposób sprzeczny z Umową Zamawiający może wezwać go do zmiany sposobu wykonania Przedmiotu Umowy (w tym do naprawy usterek i uszkodzeń lub wymiany wadliwych, uszkodzonych czy też zniszczonych elementów) wyznaczając mu odpowiedni termin. Jeżeli Wykonawca nie wypełni dyspozycji Zamawiającego w tym zakresie w wyznaczonym terminie, Zamawiający może dokonać właściwych Prac, w tym w/w napraw lub wymiany wadliwych materiałów we własnym zakresie lub bez konieczności występowania o zgodę sądu powierzyć poprawienie lub dalsze wykonanie Prac osobie trzeciej na koszt i ryzyko Wykonawcy. </w:t>
      </w:r>
    </w:p>
    <w:p w14:paraId="11C1945D" w14:textId="77777777" w:rsidR="00004B72" w:rsidRPr="00FD1B40" w:rsidRDefault="4642758A" w:rsidP="00AF1EB5">
      <w:pPr>
        <w:numPr>
          <w:ilvl w:val="0"/>
          <w:numId w:val="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Jeżeli którykolwiek z pracowników Wykonawcy lub osób, którymi posługuje się przy wykonywaniu Prac, pracujący na placu budowy, zostanie uznany przez Zamawiającego za osobę budzącą zastrzeżenia co do jej kompetencji lub z innych względów, w szczególności z powodu naruszania swym zachowaniem dobrych obyczajów, godności osobistej osób z nim współpracujących lub zasad bezpieczeństwa, osoba taka na wniosek Zamawiającego, zostanie odsunięta od wykonywania Prac w najkrótszym możliwym terminie, a Wykonawca zapewni nową osobę, bez obciążenia Zamawiającego dodatkowymi kosztami z tego tytułu.</w:t>
      </w:r>
    </w:p>
    <w:p w14:paraId="4A656F6E" w14:textId="77777777" w:rsidR="006062B4" w:rsidRPr="00FD1B40" w:rsidRDefault="006062B4" w:rsidP="005C062E">
      <w:pPr>
        <w:ind w:left="2520"/>
        <w:jc w:val="both"/>
        <w:rPr>
          <w:rFonts w:asciiTheme="minorBidi" w:hAnsiTheme="minorBidi" w:cstheme="minorBidi"/>
          <w:color w:val="000000" w:themeColor="text1"/>
          <w:sz w:val="20"/>
        </w:rPr>
      </w:pPr>
    </w:p>
    <w:p w14:paraId="307098EB" w14:textId="77777777" w:rsidR="006062B4"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§7.1. [Rady budowy]</w:t>
      </w:r>
    </w:p>
    <w:p w14:paraId="6AA72D8F" w14:textId="77777777" w:rsidR="006062B4" w:rsidRPr="00FD1B40" w:rsidRDefault="006062B4" w:rsidP="005C062E">
      <w:pPr>
        <w:jc w:val="center"/>
        <w:rPr>
          <w:rFonts w:asciiTheme="minorBidi" w:hAnsiTheme="minorBidi" w:cstheme="minorBidi"/>
          <w:b/>
          <w:color w:val="000000" w:themeColor="text1"/>
          <w:sz w:val="20"/>
        </w:rPr>
      </w:pPr>
    </w:p>
    <w:p w14:paraId="2A8BBE03" w14:textId="77777777" w:rsidR="006062B4" w:rsidRPr="00FD1B40" w:rsidRDefault="4642758A" w:rsidP="00AF1EB5">
      <w:pPr>
        <w:pStyle w:val="Akapitzlist"/>
        <w:numPr>
          <w:ilvl w:val="0"/>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ma obowiązek na swój koszt organizować raz w tygodniu radę budowy w terminie uprzednio uzgodnionym z Zamawiającym. W razie potrzeby Zamawiający może zażądać zwołania dodatkowej rady budowy we wskazanym przez siebie terminie. </w:t>
      </w:r>
    </w:p>
    <w:p w14:paraId="4E05449E" w14:textId="77777777" w:rsidR="006062B4" w:rsidRPr="00FD1B40" w:rsidRDefault="4642758A" w:rsidP="00AF1EB5">
      <w:pPr>
        <w:pStyle w:val="Akapitzlist"/>
        <w:numPr>
          <w:ilvl w:val="0"/>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ma obowiązek zapewnić pomieszczenie na terenie </w:t>
      </w:r>
      <w:r w:rsidR="00355C3A" w:rsidRPr="00FD1B40">
        <w:rPr>
          <w:rFonts w:asciiTheme="minorBidi" w:hAnsiTheme="minorBidi" w:cstheme="minorBidi"/>
          <w:color w:val="000000" w:themeColor="text1"/>
          <w:sz w:val="20"/>
        </w:rPr>
        <w:t>budowy lub na trenie nieruchomości przyległych do terenu budowy</w:t>
      </w:r>
      <w:r w:rsidRPr="00FD1B40">
        <w:rPr>
          <w:rFonts w:asciiTheme="minorBidi" w:hAnsiTheme="minorBidi" w:cstheme="minorBidi"/>
          <w:color w:val="000000" w:themeColor="text1"/>
          <w:sz w:val="20"/>
        </w:rPr>
        <w:t xml:space="preserve"> dla co najmniej 8 osób, w którym będą odbywały się rady budowy.</w:t>
      </w:r>
    </w:p>
    <w:p w14:paraId="3B263ED6" w14:textId="77777777" w:rsidR="006062B4" w:rsidRPr="00FD1B40" w:rsidRDefault="4642758A" w:rsidP="00AF1EB5">
      <w:pPr>
        <w:pStyle w:val="Akapitzlist"/>
        <w:numPr>
          <w:ilvl w:val="0"/>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radzie budowy każdorazowo weźmie udział: </w:t>
      </w:r>
    </w:p>
    <w:p w14:paraId="45455EA0" w14:textId="77777777" w:rsidR="004A70CA" w:rsidRPr="00FD1B40" w:rsidRDefault="4642758A" w:rsidP="00AF1EB5">
      <w:pPr>
        <w:pStyle w:val="Akapitzlist"/>
        <w:numPr>
          <w:ilvl w:val="1"/>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ze Strony Wykonawcy: kierownik budowy. W przypadku nieobecności kierownika budowy, w spotkaniu ma obowiązek uczestniczyć zastępca kierownika budowy, dysponujący pełną wiedzą na temat prowadzonych prac. </w:t>
      </w:r>
    </w:p>
    <w:p w14:paraId="114BF386" w14:textId="77777777" w:rsidR="00C513BD" w:rsidRPr="00FD1B40" w:rsidRDefault="4642758A" w:rsidP="00AF1EB5">
      <w:pPr>
        <w:pStyle w:val="Akapitzlist"/>
        <w:numPr>
          <w:ilvl w:val="1"/>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ze Strony Zamawiającego: Inspektor Nadzoru GPEC, Koordynator Inwestycji GPEC i inne osoby wskazane przez Zamawiającego.</w:t>
      </w:r>
    </w:p>
    <w:p w14:paraId="29CA1587" w14:textId="77777777" w:rsidR="00EA6F57" w:rsidRPr="00FD1B40" w:rsidRDefault="4642758A" w:rsidP="00AF1EB5">
      <w:pPr>
        <w:pStyle w:val="Akapitzlist"/>
        <w:numPr>
          <w:ilvl w:val="0"/>
          <w:numId w:val="18"/>
        </w:numPr>
        <w:contextualSpacing/>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Niezależnie od rad budowy, Wykonawca będzie uczestniczył w spotkaniach koordynacyjnych zwoływanych przez Zamawiającego, wraz z innymi wykonawcami oraz pozostałymi podmiotami działającymi na placu budowy.</w:t>
      </w:r>
    </w:p>
    <w:p w14:paraId="48A89836" w14:textId="77777777" w:rsidR="00EA6F57" w:rsidRPr="00FD1B40" w:rsidRDefault="4642758A" w:rsidP="00AF1EB5">
      <w:pPr>
        <w:pStyle w:val="Akapitzlist"/>
        <w:numPr>
          <w:ilvl w:val="0"/>
          <w:numId w:val="1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Osoba lub osoby wyznaczone przez Wykonawcę do uczestnictwa w spotkaniach koordynacyjnych lub  radach budowy będą dysponowały wszystkimi koniecznymi upoważnieniami do podejmowania decyzji w zakresie spraw będących przedmiotem ustaleń spotkań koordynacyjnych lub rad budowy.</w:t>
      </w:r>
    </w:p>
    <w:p w14:paraId="06E423FE" w14:textId="77777777" w:rsidR="00143C17" w:rsidRPr="00FD1B40" w:rsidRDefault="00143C17" w:rsidP="005C062E">
      <w:pPr>
        <w:jc w:val="center"/>
        <w:rPr>
          <w:rFonts w:asciiTheme="minorBidi" w:hAnsiTheme="minorBidi" w:cstheme="minorBidi"/>
          <w:b/>
          <w:color w:val="000000" w:themeColor="text1"/>
          <w:sz w:val="20"/>
        </w:rPr>
      </w:pPr>
    </w:p>
    <w:p w14:paraId="7945689D" w14:textId="77777777" w:rsidR="00143C17"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§8. [Odbiory]</w:t>
      </w:r>
    </w:p>
    <w:p w14:paraId="76CB48B7" w14:textId="77777777" w:rsidR="00143C17" w:rsidRPr="00FD1B40" w:rsidRDefault="00143C17" w:rsidP="005C062E">
      <w:pPr>
        <w:jc w:val="center"/>
        <w:rPr>
          <w:rFonts w:asciiTheme="minorBidi" w:hAnsiTheme="minorBidi" w:cstheme="minorBidi"/>
          <w:b/>
          <w:i/>
          <w:color w:val="000000" w:themeColor="text1"/>
          <w:sz w:val="20"/>
        </w:rPr>
      </w:pPr>
    </w:p>
    <w:p w14:paraId="6FB19415" w14:textId="796A875F" w:rsidR="00143C17" w:rsidRPr="00FD1B40" w:rsidRDefault="00355C3A"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Zamawiający przewiduje odbiory: </w:t>
      </w:r>
      <w:r w:rsidRPr="002A6656">
        <w:rPr>
          <w:rFonts w:asciiTheme="minorBidi" w:hAnsiTheme="minorBidi" w:cstheme="minorBidi"/>
          <w:color w:val="000000" w:themeColor="text1"/>
          <w:sz w:val="20"/>
          <w:u w:val="single"/>
        </w:rPr>
        <w:t>zaawansowania robót</w:t>
      </w:r>
      <w:r w:rsidRPr="00FD1B40">
        <w:rPr>
          <w:rFonts w:asciiTheme="minorBidi" w:hAnsiTheme="minorBidi" w:cstheme="minorBidi"/>
          <w:color w:val="000000" w:themeColor="text1"/>
          <w:sz w:val="20"/>
        </w:rPr>
        <w:t xml:space="preserve"> (miesięczne)</w:t>
      </w:r>
      <w:r w:rsidR="00D02591" w:rsidRPr="00FD1B40">
        <w:rPr>
          <w:rFonts w:asciiTheme="minorBidi" w:hAnsiTheme="minorBidi" w:cstheme="minorBidi"/>
          <w:color w:val="000000" w:themeColor="text1"/>
          <w:sz w:val="20"/>
        </w:rPr>
        <w:t xml:space="preserve"> w tym dokumentacji projektowej dla zadania 2</w:t>
      </w:r>
      <w:r w:rsidRPr="00FD1B40">
        <w:rPr>
          <w:rFonts w:asciiTheme="minorBidi" w:hAnsiTheme="minorBidi" w:cstheme="minorBidi"/>
          <w:color w:val="000000" w:themeColor="text1"/>
          <w:sz w:val="20"/>
        </w:rPr>
        <w:t xml:space="preserve"> i </w:t>
      </w:r>
      <w:r w:rsidRPr="002A6656">
        <w:rPr>
          <w:rFonts w:asciiTheme="minorBidi" w:hAnsiTheme="minorBidi" w:cstheme="minorBidi"/>
          <w:color w:val="000000" w:themeColor="text1"/>
          <w:sz w:val="20"/>
          <w:u w:val="single"/>
        </w:rPr>
        <w:t>końcowy</w:t>
      </w:r>
      <w:r w:rsidRPr="00FD1B40">
        <w:rPr>
          <w:rFonts w:asciiTheme="minorBidi" w:hAnsiTheme="minorBidi" w:cstheme="minorBidi"/>
          <w:color w:val="000000" w:themeColor="text1"/>
          <w:sz w:val="20"/>
        </w:rPr>
        <w:t>. Szczegółowe zasady odbiorów Przedmiotu Umowy, w tym dokumenty, które Wykonawca zobowiązany jest przedłożyć Zamawiającemu przy odbiorze opisane zostały w Załączniku nr 3 do Umowy.</w:t>
      </w:r>
      <w:r w:rsidR="00BD4EF6"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Dla uniknięcia wątpliwości wskazuje się, że odbiory zaawansowania robót (miesięczne)</w:t>
      </w:r>
      <w:r w:rsidR="00D02591" w:rsidRPr="00FD1B40">
        <w:rPr>
          <w:rFonts w:asciiTheme="minorBidi" w:hAnsiTheme="minorBidi" w:cstheme="minorBidi"/>
          <w:color w:val="000000" w:themeColor="text1"/>
          <w:sz w:val="20"/>
        </w:rPr>
        <w:t xml:space="preserve"> w tym dokumentacji projektowej dla zadania 2</w:t>
      </w:r>
      <w:r w:rsidRPr="00FD1B40">
        <w:rPr>
          <w:rFonts w:asciiTheme="minorBidi" w:hAnsiTheme="minorBidi" w:cstheme="minorBidi"/>
          <w:color w:val="000000" w:themeColor="text1"/>
          <w:sz w:val="20"/>
        </w:rPr>
        <w:t>, dokonywane będą przez Strony na potrzeby dokonania oceny terminowości realizacji Prac i nie stanowią odbioru końcowego Przedmiotu Umowy.</w:t>
      </w:r>
      <w:r w:rsidR="4642758A" w:rsidRPr="00FD1B40">
        <w:rPr>
          <w:rFonts w:asciiTheme="minorBidi" w:hAnsiTheme="minorBidi" w:cstheme="minorBidi"/>
          <w:color w:val="000000" w:themeColor="text1"/>
          <w:sz w:val="20"/>
        </w:rPr>
        <w:t xml:space="preserve"> </w:t>
      </w:r>
    </w:p>
    <w:p w14:paraId="0A8AD05C" w14:textId="1A5AF06C" w:rsidR="00355C3A" w:rsidRPr="00FD1B40" w:rsidRDefault="00355C3A"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Zamawiający przystąpi do odbiorów zgodnie z Instrukcją odbiorów infrastruktury ciepłowniczej stanowiącą </w:t>
      </w:r>
      <w:r w:rsidR="004C60FA" w:rsidRPr="00FD1B40">
        <w:rPr>
          <w:rFonts w:asciiTheme="minorBidi" w:hAnsiTheme="minorBidi" w:cstheme="minorBidi"/>
          <w:color w:val="000000" w:themeColor="text1"/>
          <w:sz w:val="20"/>
        </w:rPr>
        <w:t>Z</w:t>
      </w:r>
      <w:r w:rsidRPr="00FD1B40">
        <w:rPr>
          <w:rFonts w:asciiTheme="minorBidi" w:hAnsiTheme="minorBidi" w:cstheme="minorBidi"/>
          <w:color w:val="000000" w:themeColor="text1"/>
          <w:sz w:val="20"/>
        </w:rPr>
        <w:t xml:space="preserve">ałącznik nr 3 do Umowy. </w:t>
      </w:r>
    </w:p>
    <w:p w14:paraId="0A680E1A" w14:textId="77777777" w:rsidR="00143C17" w:rsidRPr="00FD1B40" w:rsidRDefault="4642758A"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Protokół odbioru powinien zostać sporządzony w formie pisemnej, w dwóch egzemplarzach i zostać podpisany przez obie Strony. </w:t>
      </w:r>
    </w:p>
    <w:p w14:paraId="54F1A328" w14:textId="77777777" w:rsidR="00143C17" w:rsidRPr="00FD1B40" w:rsidRDefault="4642758A"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Odbiór dokonany jest w momencie podpisania przez Strony</w:t>
      </w:r>
      <w:r w:rsidR="00355C3A" w:rsidRPr="00FD1B40">
        <w:rPr>
          <w:rFonts w:asciiTheme="minorBidi" w:hAnsiTheme="minorBidi" w:cstheme="minorBidi"/>
          <w:color w:val="000000" w:themeColor="text1"/>
          <w:sz w:val="20"/>
        </w:rPr>
        <w:t xml:space="preserve"> danego</w:t>
      </w:r>
      <w:r w:rsidRPr="00FD1B40">
        <w:rPr>
          <w:rFonts w:asciiTheme="minorBidi" w:hAnsiTheme="minorBidi" w:cstheme="minorBidi"/>
          <w:color w:val="000000" w:themeColor="text1"/>
          <w:sz w:val="20"/>
        </w:rPr>
        <w:t xml:space="preserve"> protokołu odbioru bez zastrzeżeń ze strony Zamawiającego</w:t>
      </w:r>
      <w:r w:rsidR="004D0B5F" w:rsidRPr="00FD1B40">
        <w:rPr>
          <w:rFonts w:asciiTheme="minorBidi" w:hAnsiTheme="minorBidi" w:cstheme="minorBidi"/>
          <w:color w:val="000000" w:themeColor="text1"/>
          <w:sz w:val="20"/>
        </w:rPr>
        <w:t xml:space="preserve"> co do istnienia usterek limitujących</w:t>
      </w:r>
      <w:r w:rsidRPr="00FD1B40">
        <w:rPr>
          <w:rFonts w:asciiTheme="minorBidi" w:hAnsiTheme="minorBidi" w:cstheme="minorBidi"/>
          <w:color w:val="000000" w:themeColor="text1"/>
          <w:sz w:val="20"/>
        </w:rPr>
        <w:t>. W odbiorach uczestniczyć będą przedstawiciele Zamawiającego oraz Wykonawcy.</w:t>
      </w:r>
      <w:r w:rsidR="004D0B5F" w:rsidRPr="00FD1B40">
        <w:rPr>
          <w:rFonts w:asciiTheme="minorBidi" w:hAnsiTheme="minorBidi" w:cstheme="minorBidi"/>
          <w:color w:val="000000" w:themeColor="text1"/>
          <w:sz w:val="20"/>
        </w:rPr>
        <w:t xml:space="preserve"> </w:t>
      </w:r>
    </w:p>
    <w:p w14:paraId="550D19B6" w14:textId="77777777" w:rsidR="004D0B5F" w:rsidRPr="00FD1B40" w:rsidRDefault="004D0B5F"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Pod pojęciem usterek limitujących odbiór Prac Strony rozumieją usterki, które w ocenie Zamawiającego uniemożliwiają rozpoczęcie prawidłowej eksploatacji Przedmiotu Umowy.</w:t>
      </w:r>
    </w:p>
    <w:p w14:paraId="72A02F55" w14:textId="77777777" w:rsidR="004D0B5F" w:rsidRPr="00FD1B40" w:rsidRDefault="004D0B5F"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stwierdzenia przez Zamawiającego w toku czynności odbiorowych istnienia usterek limitujących odbiór Prac, Zamawiający może odmówić podpisania protokołu odbioru. Wykonawca zostanie zobowiązany do ich usunięcia i ponownego zawiadomienia Zamawiającego o gotowości do odbioru zgodnie z Umową. W przypadku, gdy usterki nie zostaną usunięte w wyznaczonym przez Zamawiającego terminie, niezależnie od innych uprawnień zawarowanych Umową, Zamawiający będzie miał prawo bez zgody sądu powierzyć ich usunięcie innej osobie na koszt i ryzyko Wykonawcy.</w:t>
      </w:r>
    </w:p>
    <w:p w14:paraId="0644D661" w14:textId="44E1E247" w:rsidR="00143C17" w:rsidRPr="00FD1B40" w:rsidRDefault="004D0B5F" w:rsidP="00AF1EB5">
      <w:pPr>
        <w:numPr>
          <w:ilvl w:val="0"/>
          <w:numId w:val="13"/>
        </w:numPr>
        <w:tabs>
          <w:tab w:val="num" w:pos="502"/>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stwierdzenia przez Zamawiającego w toku czynności odbiorowych istnienia usterek nielimitujących odbioru Prac, Zamawiający zaakceptuje wykonane Prace i wskaże usterki nielimitujące wraz z określeniem terminu ich usunięcia lub naprawy przez Wykonawcę. Strony potwierdzą należyte usunięcie lub naprawę tych usterek odrębnym protokołem. W przypadku, gdy usterki nie zostaną usunięte w wyznaczonym przez Zamawiającego terminie, niezależnie od innych uprawnień zawarowanych Umową, Zamawiający będzie miał prawo bez zgody sądu powierzyć ich usunięcie innej osobie na koszt i ryzyko Wykonawcy.</w:t>
      </w:r>
      <w:r w:rsidR="4642758A" w:rsidRPr="00FD1B40">
        <w:rPr>
          <w:rFonts w:asciiTheme="minorBidi" w:hAnsiTheme="minorBidi" w:cstheme="minorBidi"/>
          <w:color w:val="000000" w:themeColor="text1"/>
          <w:sz w:val="20"/>
        </w:rPr>
        <w:t xml:space="preserve"> </w:t>
      </w:r>
    </w:p>
    <w:p w14:paraId="21F2BB4E" w14:textId="06D83848" w:rsidR="001368A5" w:rsidRDefault="00D02591" w:rsidP="001368A5">
      <w:pPr>
        <w:numPr>
          <w:ilvl w:val="0"/>
          <w:numId w:val="13"/>
        </w:numPr>
        <w:tabs>
          <w:tab w:val="num" w:pos="502"/>
        </w:tabs>
        <w:jc w:val="both"/>
        <w:rPr>
          <w:rFonts w:asciiTheme="minorBidi" w:hAnsiTheme="minorBidi" w:cstheme="minorBidi"/>
          <w:color w:val="000000" w:themeColor="text1"/>
          <w:sz w:val="20"/>
        </w:rPr>
      </w:pPr>
      <w:r w:rsidRPr="001368A5">
        <w:rPr>
          <w:rFonts w:asciiTheme="minorBidi" w:hAnsiTheme="minorBidi" w:cstheme="minorBidi"/>
          <w:color w:val="000000" w:themeColor="text1"/>
          <w:sz w:val="20"/>
        </w:rPr>
        <w:t xml:space="preserve">Do odbioru końcowego, Wykonawca </w:t>
      </w:r>
      <w:r w:rsidR="001368A5" w:rsidRPr="001368A5">
        <w:rPr>
          <w:rFonts w:asciiTheme="minorBidi" w:hAnsiTheme="minorBidi" w:cstheme="minorBidi"/>
          <w:color w:val="000000" w:themeColor="text1"/>
          <w:sz w:val="20"/>
        </w:rPr>
        <w:t>ponad dokumenty wynikające z treści Umowy, w tym Załącznika</w:t>
      </w:r>
      <w:r w:rsidR="001368A5" w:rsidRPr="0063031C">
        <w:rPr>
          <w:rFonts w:asciiTheme="minorBidi" w:hAnsiTheme="minorBidi" w:cstheme="minorBidi"/>
          <w:color w:val="000000" w:themeColor="text1"/>
          <w:sz w:val="20"/>
        </w:rPr>
        <w:t xml:space="preserve"> nr 3 </w:t>
      </w:r>
      <w:r w:rsidRPr="0063031C">
        <w:rPr>
          <w:rFonts w:asciiTheme="minorBidi" w:hAnsiTheme="minorBidi" w:cstheme="minorBidi"/>
          <w:color w:val="000000" w:themeColor="text1"/>
          <w:sz w:val="20"/>
        </w:rPr>
        <w:t>zobowiąz</w:t>
      </w:r>
      <w:r w:rsidR="001368A5" w:rsidRPr="001368A5">
        <w:rPr>
          <w:rFonts w:asciiTheme="minorBidi" w:hAnsiTheme="minorBidi" w:cstheme="minorBidi"/>
          <w:color w:val="000000" w:themeColor="text1"/>
          <w:sz w:val="20"/>
        </w:rPr>
        <w:t xml:space="preserve">uje się </w:t>
      </w:r>
      <w:r w:rsidRPr="001368A5">
        <w:rPr>
          <w:rFonts w:asciiTheme="minorBidi" w:hAnsiTheme="minorBidi" w:cstheme="minorBidi"/>
          <w:color w:val="000000" w:themeColor="text1"/>
          <w:sz w:val="20"/>
        </w:rPr>
        <w:t>przekazać Zamawiającemu</w:t>
      </w:r>
      <w:r w:rsidR="001368A5">
        <w:rPr>
          <w:rFonts w:asciiTheme="minorBidi" w:hAnsiTheme="minorBidi" w:cstheme="minorBidi"/>
          <w:color w:val="000000" w:themeColor="text1"/>
          <w:sz w:val="20"/>
        </w:rPr>
        <w:t>:</w:t>
      </w:r>
    </w:p>
    <w:p w14:paraId="5EF534F6" w14:textId="77777777" w:rsidR="001368A5" w:rsidRPr="007F211D" w:rsidRDefault="001368A5" w:rsidP="001368A5">
      <w:pPr>
        <w:numPr>
          <w:ilvl w:val="1"/>
          <w:numId w:val="54"/>
        </w:numPr>
        <w:jc w:val="both"/>
        <w:rPr>
          <w:rFonts w:cs="Arial"/>
          <w:color w:val="000000" w:themeColor="text1"/>
          <w:sz w:val="20"/>
        </w:rPr>
      </w:pPr>
      <w:r>
        <w:rPr>
          <w:rFonts w:asciiTheme="minorBidi" w:hAnsiTheme="minorBidi" w:cstheme="minorBidi"/>
          <w:color w:val="000000" w:themeColor="text1"/>
          <w:sz w:val="20"/>
        </w:rPr>
        <w:t xml:space="preserve"> </w:t>
      </w:r>
      <w:r w:rsidRPr="007F211D">
        <w:rPr>
          <w:rFonts w:cs="Arial"/>
          <w:color w:val="000000" w:themeColor="text1"/>
          <w:sz w:val="20"/>
        </w:rPr>
        <w:t>utylizacji uprawnionym odbiorcom (skanów kart przekazania odpadów) – o ile dochodzi do przekazania odpadów,</w:t>
      </w:r>
    </w:p>
    <w:p w14:paraId="6AD2CC83" w14:textId="77777777" w:rsidR="001368A5" w:rsidRDefault="001368A5" w:rsidP="001368A5">
      <w:pPr>
        <w:numPr>
          <w:ilvl w:val="1"/>
          <w:numId w:val="54"/>
        </w:numPr>
        <w:jc w:val="both"/>
        <w:rPr>
          <w:rFonts w:cs="Arial"/>
          <w:color w:val="000000" w:themeColor="text1"/>
          <w:sz w:val="20"/>
        </w:rPr>
      </w:pPr>
      <w:r w:rsidRPr="007F211D">
        <w:rPr>
          <w:rFonts w:cs="Arial"/>
          <w:color w:val="000000" w:themeColor="text1"/>
          <w:sz w:val="20"/>
        </w:rPr>
        <w:t>kopii protokołu z rozliczenia złomu – o ile dochodzi do rozliczenia złomu,</w:t>
      </w:r>
    </w:p>
    <w:p w14:paraId="6AED0299" w14:textId="61033059" w:rsidR="00D02591" w:rsidRPr="001F5A24" w:rsidRDefault="001368A5" w:rsidP="00B048F7">
      <w:pPr>
        <w:numPr>
          <w:ilvl w:val="1"/>
          <w:numId w:val="54"/>
        </w:numPr>
        <w:jc w:val="both"/>
        <w:rPr>
          <w:rFonts w:asciiTheme="minorBidi" w:hAnsiTheme="minorBidi" w:cstheme="minorBidi"/>
          <w:color w:val="000000" w:themeColor="text1"/>
          <w:sz w:val="20"/>
        </w:rPr>
      </w:pPr>
      <w:r w:rsidRPr="097552B7">
        <w:rPr>
          <w:rFonts w:cs="Arial"/>
          <w:color w:val="000000" w:themeColor="text1"/>
          <w:sz w:val="20"/>
        </w:rPr>
        <w:t>pisemnego oświadczenia o oczyszczeniu terenu z pyłu azbestowego, z zachowaniem właściwych przepisów technicznych i sanitarnych – o ile dochodzi do usunięcia i utylizacji azbestu.</w:t>
      </w:r>
    </w:p>
    <w:p w14:paraId="19E0FC84" w14:textId="3D7C76F9" w:rsidR="00143C17" w:rsidRPr="00FD1B40" w:rsidRDefault="4642758A" w:rsidP="30F33BCB">
      <w:pPr>
        <w:numPr>
          <w:ilvl w:val="0"/>
          <w:numId w:val="13"/>
        </w:numPr>
        <w:tabs>
          <w:tab w:val="num" w:pos="502"/>
        </w:tabs>
        <w:jc w:val="both"/>
        <w:rPr>
          <w:rFonts w:asciiTheme="minorBidi" w:hAnsiTheme="minorBidi" w:cstheme="minorBidi"/>
          <w:color w:val="000000" w:themeColor="text1"/>
          <w:sz w:val="20"/>
        </w:rPr>
      </w:pPr>
      <w:r w:rsidRPr="30F33BCB">
        <w:rPr>
          <w:rFonts w:asciiTheme="minorBidi" w:hAnsiTheme="minorBidi" w:cstheme="minorBidi"/>
          <w:color w:val="000000" w:themeColor="text1"/>
          <w:sz w:val="20"/>
        </w:rPr>
        <w:t xml:space="preserve">Jeśli Wykonawca nie wyda Zamawiającemu w terminie, najpóźniej z momentem dokonania odbioru, </w:t>
      </w:r>
      <w:r w:rsidR="00473A0F" w:rsidRPr="30F33BCB">
        <w:rPr>
          <w:rFonts w:asciiTheme="minorBidi" w:hAnsiTheme="minorBidi" w:cstheme="minorBidi"/>
          <w:color w:val="000000" w:themeColor="text1"/>
          <w:sz w:val="20"/>
        </w:rPr>
        <w:t xml:space="preserve">o którym mowa w ust. 3, </w:t>
      </w:r>
      <w:r w:rsidRPr="30F33BCB">
        <w:rPr>
          <w:rFonts w:asciiTheme="minorBidi" w:hAnsiTheme="minorBidi" w:cstheme="minorBidi"/>
          <w:color w:val="000000" w:themeColor="text1"/>
          <w:sz w:val="20"/>
        </w:rPr>
        <w:t xml:space="preserve">wszystkich dokumentów wymaganych zgodnie z Umową, w tym Załącznikiem nr </w:t>
      </w:r>
      <w:r w:rsidR="00473A0F" w:rsidRPr="30F33BCB">
        <w:rPr>
          <w:rFonts w:asciiTheme="minorBidi" w:hAnsiTheme="minorBidi" w:cstheme="minorBidi"/>
          <w:color w:val="000000" w:themeColor="text1"/>
          <w:sz w:val="20"/>
        </w:rPr>
        <w:t>3</w:t>
      </w:r>
      <w:r w:rsidRPr="30F33BCB">
        <w:rPr>
          <w:rFonts w:asciiTheme="minorBidi" w:hAnsiTheme="minorBidi" w:cstheme="minorBidi"/>
          <w:color w:val="000000" w:themeColor="text1"/>
          <w:sz w:val="20"/>
        </w:rPr>
        <w:t xml:space="preserve"> do Umowy, Zamawiający ma prawo do wstrzymania się z dokonaniem płatności do czasu uzyskania tych dokumentów. Wstrzymanie zapłaty zgodnie z niniejszym ustępem nie stanowi uchybienia w zachowaniu terminu płatności, z zastrzeżeniem, iż w uzasadnionych przypadkach dopuszcza się dokonanie pełnej płatności, po wpisaniu przez Inspektora Nadzoru Zamawiającego na protokole odbioru informacji, iż dopuszcza się dostarczenie brakujących dokumentów w określonym terminie po odbiorze końcowym Umowy.</w:t>
      </w:r>
    </w:p>
    <w:p w14:paraId="67440D0C" w14:textId="57118BDF" w:rsidR="00E70ED9" w:rsidRPr="00FD1B40" w:rsidRDefault="4642758A" w:rsidP="30F33BCB">
      <w:pPr>
        <w:numPr>
          <w:ilvl w:val="0"/>
          <w:numId w:val="13"/>
        </w:numPr>
        <w:tabs>
          <w:tab w:val="num" w:pos="502"/>
        </w:tabs>
        <w:jc w:val="both"/>
        <w:rPr>
          <w:rFonts w:asciiTheme="minorBidi" w:hAnsiTheme="minorBidi" w:cstheme="minorBidi"/>
          <w:color w:val="000000" w:themeColor="text1"/>
          <w:sz w:val="20"/>
        </w:rPr>
      </w:pPr>
      <w:r w:rsidRPr="30F33BCB">
        <w:rPr>
          <w:rFonts w:asciiTheme="minorBidi" w:hAnsiTheme="minorBidi" w:cstheme="minorBidi"/>
          <w:color w:val="000000" w:themeColor="text1"/>
          <w:sz w:val="20"/>
        </w:rPr>
        <w:t xml:space="preserve">Wszystkie dokumenty, do których przekazania zobowiązany jest Wykonawca zgodnie z Umową, zostaną dostarczone przez Wykonawcę z pisemnym oświadczeniem, że </w:t>
      </w:r>
      <w:r w:rsidR="00624EEF" w:rsidRPr="30F33BCB">
        <w:rPr>
          <w:rFonts w:asciiTheme="minorBidi" w:hAnsiTheme="minorBidi" w:cstheme="minorBidi"/>
          <w:color w:val="000000" w:themeColor="text1"/>
          <w:sz w:val="20"/>
        </w:rPr>
        <w:t xml:space="preserve">roboty budowlane </w:t>
      </w:r>
      <w:r w:rsidRPr="30F33BCB">
        <w:rPr>
          <w:rFonts w:asciiTheme="minorBidi" w:hAnsiTheme="minorBidi" w:cstheme="minorBidi"/>
          <w:color w:val="000000" w:themeColor="text1"/>
          <w:sz w:val="20"/>
        </w:rPr>
        <w:t>zostały wykonane zgodnie ze sztuką budowlaną, projektem budowlanym, obowiązującymi przepisami prawa i obowiązującymi przepisami techniczno-budowlanymi, w stanie kompletnym z punktu widzenia celu, któremu ma służyć.</w:t>
      </w:r>
    </w:p>
    <w:p w14:paraId="38B56EEF" w14:textId="4793046C" w:rsidR="00E70ED9" w:rsidRPr="00FD1B40" w:rsidRDefault="4642758A" w:rsidP="30F33BCB">
      <w:pPr>
        <w:numPr>
          <w:ilvl w:val="0"/>
          <w:numId w:val="13"/>
        </w:numPr>
        <w:tabs>
          <w:tab w:val="num" w:pos="502"/>
        </w:tabs>
        <w:jc w:val="both"/>
        <w:rPr>
          <w:rFonts w:asciiTheme="minorBidi" w:hAnsiTheme="minorBidi" w:cstheme="minorBidi"/>
          <w:color w:val="000000" w:themeColor="text1"/>
          <w:sz w:val="20"/>
        </w:rPr>
      </w:pPr>
      <w:r w:rsidRPr="30F33BCB">
        <w:rPr>
          <w:rFonts w:asciiTheme="minorBidi" w:hAnsiTheme="minorBidi" w:cstheme="minorBidi"/>
          <w:color w:val="000000" w:themeColor="text1"/>
          <w:sz w:val="20"/>
        </w:rPr>
        <w:t xml:space="preserve">W przypadku odbioru przez Wykonawcę od Zamawiającego dokumentacji podlegającej ochronie </w:t>
      </w:r>
      <w:r w:rsidR="00F571E4" w:rsidRPr="30F33BCB">
        <w:rPr>
          <w:rFonts w:asciiTheme="minorBidi" w:hAnsiTheme="minorBidi" w:cstheme="minorBidi"/>
          <w:color w:val="000000" w:themeColor="text1"/>
          <w:sz w:val="20"/>
        </w:rPr>
        <w:t>prawno</w:t>
      </w:r>
      <w:r w:rsidR="00B60625">
        <w:rPr>
          <w:rFonts w:asciiTheme="minorBidi" w:hAnsiTheme="minorBidi" w:cstheme="minorBidi"/>
          <w:color w:val="000000" w:themeColor="text1"/>
          <w:sz w:val="20"/>
        </w:rPr>
        <w:t>-</w:t>
      </w:r>
      <w:r w:rsidR="00F571E4" w:rsidRPr="30F33BCB">
        <w:rPr>
          <w:rFonts w:asciiTheme="minorBidi" w:hAnsiTheme="minorBidi" w:cstheme="minorBidi"/>
          <w:color w:val="000000" w:themeColor="text1"/>
          <w:sz w:val="20"/>
        </w:rPr>
        <w:t>autorskiej</w:t>
      </w:r>
      <w:r w:rsidRPr="30F33BCB">
        <w:rPr>
          <w:rFonts w:asciiTheme="minorBidi" w:hAnsiTheme="minorBidi" w:cstheme="minorBidi"/>
          <w:color w:val="000000" w:themeColor="text1"/>
          <w:sz w:val="20"/>
        </w:rPr>
        <w:t xml:space="preserve"> Strony wyłączają zastosowanie art. 55 ustawy o prawie autorskim i prawach pokrewnych.</w:t>
      </w:r>
    </w:p>
    <w:p w14:paraId="236D9E0B" w14:textId="77777777" w:rsidR="009841C8" w:rsidRPr="00FD1B40" w:rsidRDefault="4642758A" w:rsidP="30F33BCB">
      <w:pPr>
        <w:numPr>
          <w:ilvl w:val="0"/>
          <w:numId w:val="13"/>
        </w:numPr>
        <w:tabs>
          <w:tab w:val="num" w:pos="502"/>
        </w:tabs>
        <w:jc w:val="both"/>
        <w:rPr>
          <w:rFonts w:asciiTheme="minorBidi" w:hAnsiTheme="minorBidi" w:cstheme="minorBidi"/>
          <w:color w:val="000000" w:themeColor="text1"/>
          <w:sz w:val="20"/>
        </w:rPr>
      </w:pPr>
      <w:r w:rsidRPr="30F33BCB">
        <w:rPr>
          <w:rFonts w:asciiTheme="minorBidi" w:hAnsiTheme="minorBidi" w:cstheme="minorBidi"/>
          <w:color w:val="000000" w:themeColor="text1"/>
          <w:sz w:val="20"/>
        </w:rPr>
        <w:t xml:space="preserve">Niezależnie od innych dokumentów wskazanych w Umowie, dla wykonanego Przedmiotu Umowy  Wykonawca zobowiązany jest do przekazania Zamawiającemu </w:t>
      </w:r>
      <w:r w:rsidR="00473A0F" w:rsidRPr="30F33BCB">
        <w:rPr>
          <w:rFonts w:asciiTheme="minorBidi" w:hAnsiTheme="minorBidi" w:cstheme="minorBidi"/>
          <w:color w:val="000000" w:themeColor="text1"/>
          <w:sz w:val="20"/>
        </w:rPr>
        <w:t>przy</w:t>
      </w:r>
      <w:r w:rsidRPr="30F33BCB">
        <w:rPr>
          <w:rFonts w:asciiTheme="minorBidi" w:hAnsiTheme="minorBidi" w:cstheme="minorBidi"/>
          <w:color w:val="000000" w:themeColor="text1"/>
          <w:sz w:val="20"/>
        </w:rPr>
        <w:t xml:space="preserve"> odbiorze końcowym Przedmiotu Umowy mapy sytuacyjno-wysokościowej z naniesionym pomiarem geodezyjnym powykonawczym, zarejestrowanym przez geodetę w Ośrodku Dokumentacji Geodezyjnej i Kartograficznej w Gdańsku wraz z adnotacją o zgodności z Referatem Koordynacji Sytuowania Podziemnego Uzbrojenia Terenu. </w:t>
      </w:r>
    </w:p>
    <w:p w14:paraId="3F54CFF5" w14:textId="77777777" w:rsidR="00143C17" w:rsidRPr="00FD1B40" w:rsidRDefault="00143C17" w:rsidP="005C062E">
      <w:pPr>
        <w:jc w:val="both"/>
        <w:rPr>
          <w:rFonts w:asciiTheme="minorBidi" w:hAnsiTheme="minorBidi" w:cstheme="minorBidi"/>
          <w:color w:val="000000" w:themeColor="text1"/>
          <w:sz w:val="20"/>
        </w:rPr>
      </w:pPr>
    </w:p>
    <w:p w14:paraId="33BABA2E" w14:textId="4367E19B" w:rsidR="00097C09"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§9</w:t>
      </w:r>
      <w:r w:rsidR="00C34D5F" w:rsidRPr="00FD1B40">
        <w:rPr>
          <w:rFonts w:asciiTheme="minorBidi" w:hAnsiTheme="minorBidi" w:cstheme="minorBidi"/>
          <w:b/>
          <w:bCs/>
          <w:color w:val="000000" w:themeColor="text1"/>
          <w:sz w:val="20"/>
        </w:rPr>
        <w:t>.</w:t>
      </w:r>
      <w:r w:rsidRPr="00FD1B40">
        <w:rPr>
          <w:rFonts w:asciiTheme="minorBidi" w:hAnsiTheme="minorBidi" w:cstheme="minorBidi"/>
          <w:b/>
          <w:bCs/>
          <w:color w:val="000000" w:themeColor="text1"/>
          <w:sz w:val="20"/>
        </w:rPr>
        <w:t xml:space="preserve"> [Prawa osób trzecich i prawa autorskie]</w:t>
      </w:r>
    </w:p>
    <w:p w14:paraId="1D8537D3" w14:textId="77777777" w:rsidR="00097C09" w:rsidRPr="00FD1B40" w:rsidRDefault="00097C09" w:rsidP="005C062E">
      <w:pPr>
        <w:jc w:val="both"/>
        <w:rPr>
          <w:rFonts w:asciiTheme="minorBidi" w:hAnsiTheme="minorBidi" w:cstheme="minorBidi"/>
          <w:color w:val="000000" w:themeColor="text1"/>
          <w:sz w:val="20"/>
        </w:rPr>
      </w:pPr>
    </w:p>
    <w:p w14:paraId="4E56C973" w14:textId="77777777" w:rsidR="00E027C3" w:rsidRPr="00FD1B40" w:rsidRDefault="00E027C3" w:rsidP="00E027C3">
      <w:pPr>
        <w:pStyle w:val="Bezodstpw"/>
        <w:widowControl/>
        <w:numPr>
          <w:ilvl w:val="0"/>
          <w:numId w:val="43"/>
        </w:numPr>
        <w:tabs>
          <w:tab w:val="left" w:pos="426"/>
          <w:tab w:val="left" w:pos="900"/>
        </w:tabs>
        <w:suppressAutoHyphens w:val="0"/>
        <w:jc w:val="both"/>
        <w:rPr>
          <w:rFonts w:asciiTheme="minorBidi" w:hAnsiTheme="minorBidi" w:cstheme="minorBidi"/>
          <w:color w:val="000000" w:themeColor="text1"/>
          <w:sz w:val="20"/>
          <w:lang w:eastAsia="pl-PL"/>
        </w:rPr>
      </w:pPr>
      <w:r w:rsidRPr="00FD1B40">
        <w:rPr>
          <w:rFonts w:asciiTheme="minorBidi" w:hAnsiTheme="minorBidi" w:cstheme="minorBidi"/>
          <w:color w:val="000000" w:themeColor="text1"/>
          <w:sz w:val="20"/>
          <w:lang w:eastAsia="pl-PL"/>
        </w:rPr>
        <w:t>Wykonawca oświadcza, że:</w:t>
      </w:r>
    </w:p>
    <w:p w14:paraId="727B2CBF" w14:textId="77777777" w:rsidR="00E027C3" w:rsidRPr="00FD1B40" w:rsidRDefault="00E027C3" w:rsidP="00E027C3">
      <w:pPr>
        <w:numPr>
          <w:ilvl w:val="1"/>
          <w:numId w:val="43"/>
        </w:numPr>
        <w:tabs>
          <w:tab w:val="left" w:pos="426"/>
          <w:tab w:val="left" w:pos="720"/>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momencie przeniesienia autorskich praw majątkowych do Dokumentacji na Zamawiającego będzie posiadał całość autorskich praw majątkowych;</w:t>
      </w:r>
    </w:p>
    <w:p w14:paraId="7A7091C5" w14:textId="77777777" w:rsidR="00E027C3" w:rsidRPr="00FD1B40" w:rsidRDefault="00E027C3" w:rsidP="00E027C3">
      <w:pPr>
        <w:numPr>
          <w:ilvl w:val="1"/>
          <w:numId w:val="43"/>
        </w:numPr>
        <w:tabs>
          <w:tab w:val="left" w:pos="426"/>
          <w:tab w:val="left" w:pos="720"/>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korzystanie przez Zamawiającego z Dokumentacji nie będzie naruszać praw osób trzecich, w szczególności </w:t>
      </w:r>
      <w:r w:rsidRPr="00FD1B40">
        <w:rPr>
          <w:rFonts w:asciiTheme="minorBidi" w:hAnsiTheme="minorBidi" w:cstheme="minorBidi"/>
          <w:color w:val="000000" w:themeColor="text1"/>
          <w:sz w:val="20"/>
        </w:rPr>
        <w:t>praw autorskich, praw własności przemysłowej oraz tajemnicy przedsiębiorstwa;</w:t>
      </w:r>
    </w:p>
    <w:p w14:paraId="4B953278" w14:textId="5262AFE8" w:rsidR="00E027C3" w:rsidRPr="00FD1B40" w:rsidRDefault="00E027C3" w:rsidP="00E027C3">
      <w:pPr>
        <w:numPr>
          <w:ilvl w:val="1"/>
          <w:numId w:val="43"/>
        </w:numPr>
        <w:tabs>
          <w:tab w:val="left" w:pos="426"/>
          <w:tab w:val="left" w:pos="720"/>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osoby posiadające osobiste prawa autorskie do Dokumentacji nie będą ich wykonywały w stosunku do Zamawiającego, ani do żadnych innych osób trzecich, które uzyskają autorskie prawa majątkowe do </w:t>
      </w:r>
      <w:r w:rsidR="00866B78" w:rsidRPr="00FD1B40">
        <w:rPr>
          <w:rFonts w:asciiTheme="minorBidi" w:hAnsiTheme="minorBidi" w:cstheme="minorBidi"/>
          <w:color w:val="000000" w:themeColor="text1"/>
          <w:sz w:val="20"/>
        </w:rPr>
        <w:t>Dokumentacji</w:t>
      </w:r>
      <w:r w:rsidR="00F25DE3">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od Zamawiającego.</w:t>
      </w:r>
    </w:p>
    <w:p w14:paraId="35BE01D5" w14:textId="2F032E80"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Wykonawca w ramach Wynagrodzenia przenosi na Zamawiającego bez konieczności składania odrębnych oświadczeń całość </w:t>
      </w:r>
      <w:r w:rsidRPr="00FD1B40">
        <w:rPr>
          <w:rFonts w:asciiTheme="minorBidi" w:hAnsiTheme="minorBidi" w:cstheme="minorBidi"/>
          <w:color w:val="000000" w:themeColor="text1"/>
          <w:sz w:val="20"/>
        </w:rPr>
        <w:t xml:space="preserve">autorskich praw majątkowych do Dokumentacji, wyłączne prawo zezwalania na wykonywanie zależnych praw autorskich do wszelkich opracowań Dokumentacji poprzez dowolne modyfikowanie oraz rozporządzanie i korzystanie z opracowań Dokumentacji, a także uprawnienie do przenoszenia tych praw na inne osoby wraz z prawem do dokonywania w nich zmian, wykonywania praw zależnych. </w:t>
      </w:r>
    </w:p>
    <w:p w14:paraId="555912DB"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Przeniesienie autorskich praw majątkowych i wykonywanie zależnych praw autorskich, o których mowa w niniejszym paragrafie uprawnia do nieograniczonego w czasie rozporządzania i korzystania z Dokumentacji na terytorium Rzeczpospolitej Polskiej na następujących polach eksploatacji:</w:t>
      </w:r>
    </w:p>
    <w:p w14:paraId="55354A87"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wykorzystywania w ramach prowadzonej działalności gospodarczej, zwłaszcza do prowadzenia robót budowlanych; </w:t>
      </w:r>
    </w:p>
    <w:p w14:paraId="7878F741"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zakresie utrwalania i zwielokrotniania Dokumentacji - wytwarzanie jakąkolwiek techniką egzemplarzy Dokumentacji, w tym techniką drukarską, reprograficzną, zapisu magnetycznego oraz techniką cyfrową;</w:t>
      </w:r>
    </w:p>
    <w:p w14:paraId="53B26D20"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zakresie obrotu oryginałem albo egzemplarzami, na których Dokumentację utrwalono wprowadzanie do obrotu, użyczenie lub najem oryginału albo egzemplarzy;</w:t>
      </w:r>
    </w:p>
    <w:p w14:paraId="7F114FD8"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publiczne wykonanie, wystawienie, wyświetlenie, odtworzenie oraz nadawanie i reemitowanie, a także publiczne udostępnianie Dokumentacji w taki sposób, aby każdy mógł mieć do niej dostęp w miejscu i w czasie przez siebie wybranym;</w:t>
      </w:r>
    </w:p>
    <w:p w14:paraId="56310EE6"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wykorzystywania Dokumentacji lub jej dowolnych części do prezentacji, łączenie fragmentów z innymi utworami;</w:t>
      </w:r>
    </w:p>
    <w:p w14:paraId="33156A18" w14:textId="77777777"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wprowadzanie do pamięci komputera lub do sieci multimedialnej, w tym do Internetu;</w:t>
      </w:r>
    </w:p>
    <w:p w14:paraId="5793DAB5" w14:textId="3CBB721C" w:rsidR="00E027C3" w:rsidRPr="00FD1B40" w:rsidRDefault="00E027C3" w:rsidP="00E027C3">
      <w:pPr>
        <w:pStyle w:val="Bezodstpw"/>
        <w:widowControl/>
        <w:numPr>
          <w:ilvl w:val="1"/>
          <w:numId w:val="44"/>
        </w:numPr>
        <w:suppressAutoHyphens w:val="0"/>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dowolne przetwarzani</w:t>
      </w:r>
      <w:r w:rsidR="00866B78">
        <w:rPr>
          <w:rFonts w:asciiTheme="minorBidi" w:hAnsiTheme="minorBidi" w:cstheme="minorBidi"/>
          <w:color w:val="000000" w:themeColor="text1"/>
          <w:sz w:val="20"/>
        </w:rPr>
        <w:t>e</w:t>
      </w:r>
      <w:r w:rsidRPr="00FD1B40">
        <w:rPr>
          <w:rFonts w:asciiTheme="minorBidi" w:hAnsiTheme="minorBidi" w:cstheme="minorBidi"/>
          <w:color w:val="000000" w:themeColor="text1"/>
          <w:sz w:val="20"/>
        </w:rPr>
        <w:t xml:space="preserve"> Dokumentacji, w tym adaptacje, modyfikacje </w:t>
      </w:r>
      <w:r w:rsidRPr="00FD1B40">
        <w:rPr>
          <w:rFonts w:asciiTheme="minorBidi" w:hAnsiTheme="minorBidi" w:cstheme="minorBidi"/>
          <w:color w:val="000000" w:themeColor="text1"/>
          <w:sz w:val="20"/>
        </w:rPr>
        <w:t>Dokumentacji, wykorzystywanie Dokumentacji jako podstawy lub materiału wyjściowego do tworzenia innych utworów w rozumieniu przepisów ustawy o prawie autorskim i prawach pokrewnych.</w:t>
      </w:r>
    </w:p>
    <w:p w14:paraId="5E3A303D" w14:textId="7E15701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Przeniesienie autorskich praw majątkowych do Dokumentacji obejmuje również prawo do korzystania, pobierania pożytków i rozporządzenia wszelkimi opracowaniami Dokumentacji wykonanymi przez Zamawiającego, na zlecenie Zamawiającego lub za zgodą Zamawiającego bez konieczności uzyskiwania zgody Wykonawcy, wielokrotnego wykorzystania Dokumentacji w postępowaniach o udzielenie zamówienia, w tym udostępnienia Dokumentacji lub jej części wszystkim zainteresowanym ubiegającym się o uzyskanie zamówienia w zakresie robót budowlanych i innych objętych Dokumentacją, tworzenie</w:t>
      </w:r>
      <w:r w:rsidR="00866B78">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rozporządzanie i korzystanie z wszelkich utworów zależnych w stosunku do Dokumentacji w tym w szczególności adaptacji, zmian, aktualizacji i jej przeróbek w dowolnej ilości inwestycji. </w:t>
      </w:r>
    </w:p>
    <w:p w14:paraId="79596FDF" w14:textId="4050BEF1"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w:t>
      </w:r>
      <w:r w:rsidRPr="00FD1B40">
        <w:rPr>
          <w:rFonts w:asciiTheme="minorBidi" w:hAnsiTheme="minorBidi" w:cstheme="minorBidi"/>
          <w:color w:val="000000" w:themeColor="text1"/>
          <w:sz w:val="20"/>
        </w:rPr>
        <w:t>wyraża zgodę na korzystani</w:t>
      </w:r>
      <w:r w:rsidR="00866B78">
        <w:rPr>
          <w:rFonts w:asciiTheme="minorBidi" w:hAnsiTheme="minorBidi" w:cstheme="minorBidi"/>
          <w:color w:val="000000" w:themeColor="text1"/>
          <w:sz w:val="20"/>
        </w:rPr>
        <w:t>e</w:t>
      </w:r>
      <w:r w:rsidRPr="00FD1B40">
        <w:rPr>
          <w:rFonts w:asciiTheme="minorBidi" w:hAnsiTheme="minorBidi" w:cstheme="minorBidi"/>
          <w:color w:val="000000" w:themeColor="text1"/>
          <w:sz w:val="20"/>
        </w:rPr>
        <w:t xml:space="preserve"> z zastosowania, adaptacji, zmian, aktualizacji i przeróbek Dokumentacji, w szczególności w sytuacji, gdy zmiany Dokumentacji następują na skutek sprawowania nadzoru autorskiego w rozumieniu przepisów ustawy Prawo budowlane oraz gdy są konieczne i uzasadnione ze względu na realizację przedmiotu Umowy lub poszczególnych </w:t>
      </w:r>
      <w:r w:rsidR="00866B78">
        <w:rPr>
          <w:rFonts w:asciiTheme="minorBidi" w:hAnsiTheme="minorBidi" w:cstheme="minorBidi"/>
          <w:color w:val="000000" w:themeColor="text1"/>
          <w:sz w:val="20"/>
        </w:rPr>
        <w:t>z</w:t>
      </w:r>
      <w:r w:rsidRPr="00FD1B40">
        <w:rPr>
          <w:rFonts w:asciiTheme="minorBidi" w:hAnsiTheme="minorBidi" w:cstheme="minorBidi"/>
          <w:color w:val="000000" w:themeColor="text1"/>
          <w:sz w:val="20"/>
        </w:rPr>
        <w:t>amówień bądź ze względu na charakter prac objętych Dokumentacją.</w:t>
      </w:r>
    </w:p>
    <w:p w14:paraId="7725A470"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wraz z powyższym przeniesieniem autorskich praw majątkowych, zezwala Zamawiającemu na wykonywanie zależnych praw autorskich na polach eksploatacji określonych w ust. 3, oraz upoważnia Zamawiającego do zlecania osobom trzecim wykonywania tych zależnych, praw autorskich oraz rozporządzanie i korzystanie z utworów zależnych, o których mowa powyżej, przez osoby trzecie bez konieczności uzyskiwania zgody Wykonawcy.</w:t>
      </w:r>
    </w:p>
    <w:p w14:paraId="7A224236"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Przeniesienie autorskich praw majątkowych i prawa do wykonywania praw zależnych do Dokumentacji nastąpi bezwarunkowo z chwilą podpisania przez Strony poszczególnych protokołów odbioru.</w:t>
      </w:r>
    </w:p>
    <w:p w14:paraId="0F53169E"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okresie od dnia dostarczenia Dokumentacji do momentu podpisania przez Strony odpowiednich protokołów odbioru, Wykonawca zezwala Zamawiającemu na korzystanie z Dokumentacji na polach eksploatacji wskazanych w ust. 3, w ramach Wynagrodzenia.</w:t>
      </w:r>
    </w:p>
    <w:p w14:paraId="01976EC3"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 chwilą przeniesienia autorskich praw majątkowych przechodzi na Zamawiającego własność nośników, na których utrwalono Dokumentację.</w:t>
      </w:r>
    </w:p>
    <w:p w14:paraId="2980EDA2"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ramach Wynagrodzenia Wykonawca upoważnia Zamawiającego do wykonania w imieniu autora każdego z dokumentów wchodzących w skład Dokumentacji jego autorskich praw osobistych, a w szczególności do:</w:t>
      </w:r>
    </w:p>
    <w:p w14:paraId="52291B92" w14:textId="77777777" w:rsidR="00E027C3" w:rsidRPr="00FD1B40" w:rsidRDefault="00E027C3" w:rsidP="00E027C3">
      <w:pPr>
        <w:numPr>
          <w:ilvl w:val="1"/>
          <w:numId w:val="43"/>
        </w:numPr>
        <w:tabs>
          <w:tab w:val="left" w:pos="709"/>
        </w:tabs>
        <w:ind w:left="709" w:hanging="425"/>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decydowania o nienaruszalności integralności Dokumentacji, w tym jej formy i treści oraz wyrażania zgody na jej naruszenie poprzez wprowadzenie dowolnych zmian do Dokumentacji,</w:t>
      </w:r>
    </w:p>
    <w:p w14:paraId="0E138C77" w14:textId="77777777" w:rsidR="00E027C3" w:rsidRPr="00FD1B40" w:rsidRDefault="00E027C3" w:rsidP="00E027C3">
      <w:pPr>
        <w:numPr>
          <w:ilvl w:val="1"/>
          <w:numId w:val="43"/>
        </w:numPr>
        <w:tabs>
          <w:tab w:val="left" w:pos="709"/>
        </w:tabs>
        <w:ind w:left="709" w:hanging="425"/>
        <w:jc w:val="both"/>
        <w:rPr>
          <w:rFonts w:asciiTheme="minorBidi" w:hAnsiTheme="minorBidi" w:cstheme="minorBidi"/>
          <w:color w:val="000000" w:themeColor="text1"/>
          <w:sz w:val="20"/>
        </w:rPr>
      </w:pPr>
      <w:r w:rsidRPr="00FD1B40">
        <w:rPr>
          <w:rFonts w:asciiTheme="minorBidi" w:eastAsia="Arial" w:hAnsiTheme="minorBidi" w:cstheme="minorBidi"/>
          <w:color w:val="000000" w:themeColor="text1"/>
          <w:sz w:val="20"/>
        </w:rPr>
        <w:t>decydowania o pierwszym udostępnieniu Dokumentacji publiczności,</w:t>
      </w:r>
    </w:p>
    <w:p w14:paraId="1F0079EA" w14:textId="77777777" w:rsidR="00E027C3" w:rsidRPr="00FD1B40" w:rsidRDefault="00E027C3" w:rsidP="00E027C3">
      <w:pPr>
        <w:numPr>
          <w:ilvl w:val="1"/>
          <w:numId w:val="43"/>
        </w:numPr>
        <w:tabs>
          <w:tab w:val="left" w:pos="709"/>
        </w:tabs>
        <w:ind w:left="709" w:hanging="425"/>
        <w:jc w:val="both"/>
        <w:rPr>
          <w:rFonts w:asciiTheme="minorBidi" w:hAnsiTheme="minorBidi" w:cstheme="minorBidi"/>
          <w:color w:val="000000" w:themeColor="text1"/>
          <w:sz w:val="20"/>
        </w:rPr>
      </w:pPr>
      <w:r w:rsidRPr="00FD1B40">
        <w:rPr>
          <w:rFonts w:asciiTheme="minorBidi" w:eastAsia="Arial" w:hAnsiTheme="minorBidi" w:cstheme="minorBidi"/>
          <w:color w:val="000000" w:themeColor="text1"/>
          <w:sz w:val="20"/>
        </w:rPr>
        <w:t>decydowania o nadzorze nad sposobem korzystania z Dokumentacji.</w:t>
      </w:r>
    </w:p>
    <w:p w14:paraId="7051C0D3" w14:textId="77777777" w:rsidR="00E027C3" w:rsidRPr="00FD1B40" w:rsidRDefault="00E027C3" w:rsidP="00E027C3">
      <w:pPr>
        <w:numPr>
          <w:ilvl w:val="0"/>
          <w:numId w:val="43"/>
        </w:numPr>
        <w:tabs>
          <w:tab w:val="left" w:pos="426"/>
          <w:tab w:val="left" w:pos="900"/>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Wykonawca upoważnia Zamawiającego do dalszego upoważniania innych podmiotów w zakresie wynikającym z ust. 10 oraz do działania w imieniu autora każdego z dokumentów wchodzących w skład Dokumentacji w zakresie tego potwierdzenia.  </w:t>
      </w:r>
    </w:p>
    <w:p w14:paraId="0B5F4F0C"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Jeżeli Zamawiający poinformuje Wykonawcę o jakichkolwiek roszczeniach osób trzecich zgłaszanych wobec Zamawiającego w związku z Dokumentacją, w tym zarzucających naruszenie praw własności intelektualnej, Wykonawca podejmie wszelkie działania mające na celu zażegnanie sporu i poniesie w związku z tym wszelkie koszty, w tym doradztwa prawnego i koszty zastępstwa procesowego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w:t>
      </w:r>
    </w:p>
    <w:p w14:paraId="62684484" w14:textId="77777777" w:rsidR="00E027C3" w:rsidRPr="00FD1B40"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Ponadto, jeśli używanie Dokumentacji stanie się przedmiotem jakiegokolwiek powództwa Strony lub osoby trzeciej o naruszenie praw własności intelektualnej, Wykonawca może na swój własny koszt:</w:t>
      </w:r>
    </w:p>
    <w:p w14:paraId="55196EE4" w14:textId="77777777" w:rsidR="00E027C3" w:rsidRPr="00FD1B40" w:rsidRDefault="00E027C3" w:rsidP="00E027C3">
      <w:pPr>
        <w:pStyle w:val="Bezodstpw"/>
        <w:widowControl/>
        <w:numPr>
          <w:ilvl w:val="1"/>
          <w:numId w:val="43"/>
        </w:numPr>
        <w:suppressAutoHyphens w:val="0"/>
        <w:ind w:left="72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uzyskać </w:t>
      </w:r>
      <w:r w:rsidRPr="00FD1B40">
        <w:rPr>
          <w:rFonts w:asciiTheme="minorBidi" w:hAnsiTheme="minorBidi" w:cstheme="minorBidi"/>
          <w:color w:val="000000" w:themeColor="text1"/>
          <w:sz w:val="20"/>
        </w:rPr>
        <w:t xml:space="preserve">dla Zamawiającego prawo dalszego użytkowania Dokumentacji, lub </w:t>
      </w:r>
    </w:p>
    <w:p w14:paraId="4BC01318" w14:textId="77777777" w:rsidR="00E027C3" w:rsidRPr="00FD1B40" w:rsidRDefault="00E027C3" w:rsidP="00E027C3">
      <w:pPr>
        <w:pStyle w:val="Bezodstpw"/>
        <w:widowControl/>
        <w:numPr>
          <w:ilvl w:val="1"/>
          <w:numId w:val="43"/>
        </w:numPr>
        <w:suppressAutoHyphens w:val="0"/>
        <w:ind w:left="72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zmodyfikować (zmienić) Dokumentację tak, żeby była zgodna z Umową, i wolna od jakichkolwiek wad lub roszczeń osób trzecich.</w:t>
      </w:r>
    </w:p>
    <w:p w14:paraId="22A959A3" w14:textId="1456D0C4" w:rsidR="00E027C3" w:rsidRDefault="00E027C3" w:rsidP="00E027C3">
      <w:pPr>
        <w:pStyle w:val="Bezodstpw"/>
        <w:widowControl/>
        <w:numPr>
          <w:ilvl w:val="0"/>
          <w:numId w:val="43"/>
        </w:numPr>
        <w:suppressAutoHyphens w:val="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Żadne z powyższych postanowień nie wyłącza możliwości dochodzenia przez Zamawiającego odszkodowania na zasadach ogólnych Kodeksu cywilnego lub wykonania przez Zamawiającego uprawnień wynikających z Umowy lub innych przepisów prawa.</w:t>
      </w:r>
    </w:p>
    <w:p w14:paraId="7BC8915B" w14:textId="6CEBF0E6" w:rsidR="00E070CB" w:rsidRPr="006C39B4" w:rsidRDefault="00E070CB" w:rsidP="00E070CB">
      <w:pPr>
        <w:pStyle w:val="Bezodstpw"/>
        <w:widowControl/>
        <w:numPr>
          <w:ilvl w:val="0"/>
          <w:numId w:val="43"/>
        </w:numPr>
        <w:suppressAutoHyphens w:val="0"/>
        <w:jc w:val="both"/>
        <w:rPr>
          <w:rFonts w:ascii="Arial" w:hAnsi="Arial" w:cs="Arial"/>
          <w:sz w:val="20"/>
        </w:rPr>
      </w:pPr>
      <w:r w:rsidRPr="00E070CB">
        <w:rPr>
          <w:rFonts w:ascii="Arial" w:hAnsi="Arial" w:cs="Arial"/>
          <w:sz w:val="20"/>
        </w:rPr>
        <w:t>Dokumentacja</w:t>
      </w:r>
      <w:r w:rsidRPr="006C39B4">
        <w:rPr>
          <w:rFonts w:ascii="Arial" w:hAnsi="Arial" w:cs="Arial"/>
          <w:sz w:val="20"/>
        </w:rPr>
        <w:t xml:space="preserve"> </w:t>
      </w:r>
      <w:r>
        <w:rPr>
          <w:rFonts w:ascii="Arial" w:hAnsi="Arial" w:cs="Arial"/>
          <w:sz w:val="20"/>
        </w:rPr>
        <w:t>w rozumieniu niniejsze</w:t>
      </w:r>
      <w:r w:rsidR="00866B78">
        <w:rPr>
          <w:rFonts w:ascii="Arial" w:hAnsi="Arial" w:cs="Arial"/>
          <w:sz w:val="20"/>
        </w:rPr>
        <w:t>j Umowy</w:t>
      </w:r>
      <w:r>
        <w:rPr>
          <w:rFonts w:ascii="Arial" w:hAnsi="Arial" w:cs="Arial"/>
          <w:sz w:val="20"/>
        </w:rPr>
        <w:t xml:space="preserve"> oznacza </w:t>
      </w:r>
      <w:r w:rsidRPr="006C39B4">
        <w:rPr>
          <w:rFonts w:ascii="Arial" w:hAnsi="Arial" w:cs="Arial"/>
          <w:sz w:val="20"/>
        </w:rPr>
        <w:t>wszelkie opracowania projektowe i inne dokumenty tworzone oraz przekazywane Zamawiającemu przez Wykonawcę w związku z realizacją Przedmiotu Umowy</w:t>
      </w:r>
      <w:r>
        <w:rPr>
          <w:rFonts w:ascii="Arial" w:hAnsi="Arial" w:cs="Arial"/>
          <w:sz w:val="20"/>
        </w:rPr>
        <w:t xml:space="preserve">, </w:t>
      </w:r>
      <w:r w:rsidRPr="006C39B4">
        <w:rPr>
          <w:rFonts w:ascii="Arial" w:hAnsi="Arial" w:cs="Arial"/>
          <w:sz w:val="20"/>
        </w:rPr>
        <w:t xml:space="preserve">w szczególności </w:t>
      </w:r>
      <w:r>
        <w:rPr>
          <w:rFonts w:ascii="Arial" w:hAnsi="Arial" w:cs="Arial"/>
          <w:sz w:val="20"/>
        </w:rPr>
        <w:t>d</w:t>
      </w:r>
      <w:r w:rsidRPr="006C39B4">
        <w:rPr>
          <w:rFonts w:ascii="Arial" w:hAnsi="Arial" w:cs="Arial"/>
          <w:sz w:val="20"/>
        </w:rPr>
        <w:t>okumentacj</w:t>
      </w:r>
      <w:r w:rsidR="00866B78">
        <w:rPr>
          <w:rFonts w:ascii="Arial" w:hAnsi="Arial" w:cs="Arial"/>
          <w:sz w:val="20"/>
        </w:rPr>
        <w:t>ę</w:t>
      </w:r>
      <w:r w:rsidRPr="006C39B4">
        <w:rPr>
          <w:rFonts w:ascii="Arial" w:hAnsi="Arial" w:cs="Arial"/>
          <w:sz w:val="20"/>
        </w:rPr>
        <w:t xml:space="preserve"> </w:t>
      </w:r>
      <w:r>
        <w:rPr>
          <w:rFonts w:ascii="Arial" w:hAnsi="Arial" w:cs="Arial"/>
          <w:sz w:val="20"/>
        </w:rPr>
        <w:t>p</w:t>
      </w:r>
      <w:r w:rsidRPr="006C39B4">
        <w:rPr>
          <w:rFonts w:ascii="Arial" w:hAnsi="Arial" w:cs="Arial"/>
          <w:sz w:val="20"/>
        </w:rPr>
        <w:t xml:space="preserve">owykonawczą i </w:t>
      </w:r>
      <w:r>
        <w:rPr>
          <w:rFonts w:ascii="Arial" w:hAnsi="Arial" w:cs="Arial"/>
          <w:sz w:val="20"/>
        </w:rPr>
        <w:t>d</w:t>
      </w:r>
      <w:r w:rsidRPr="006C39B4">
        <w:rPr>
          <w:rFonts w:ascii="Arial" w:hAnsi="Arial" w:cs="Arial"/>
          <w:sz w:val="20"/>
        </w:rPr>
        <w:t xml:space="preserve">okumentację </w:t>
      </w:r>
      <w:r w:rsidR="00866B78">
        <w:rPr>
          <w:rFonts w:ascii="Arial" w:hAnsi="Arial" w:cs="Arial"/>
          <w:sz w:val="20"/>
        </w:rPr>
        <w:t>p</w:t>
      </w:r>
      <w:r w:rsidRPr="006C39B4">
        <w:rPr>
          <w:rFonts w:ascii="Arial" w:hAnsi="Arial" w:cs="Arial"/>
          <w:sz w:val="20"/>
        </w:rPr>
        <w:t xml:space="preserve">rojektową, </w:t>
      </w:r>
    </w:p>
    <w:p w14:paraId="09645419" w14:textId="77777777" w:rsidR="00040C95" w:rsidRPr="00866B78" w:rsidRDefault="00040C95" w:rsidP="00866B78">
      <w:pPr>
        <w:pStyle w:val="Bezodstpw"/>
        <w:widowControl/>
        <w:suppressAutoHyphens w:val="0"/>
        <w:ind w:left="360"/>
        <w:jc w:val="both"/>
        <w:rPr>
          <w:rFonts w:asciiTheme="minorBidi" w:hAnsiTheme="minorBidi" w:cstheme="minorBidi"/>
          <w:color w:val="000000" w:themeColor="text1"/>
          <w:sz w:val="20"/>
        </w:rPr>
      </w:pPr>
    </w:p>
    <w:p w14:paraId="68FAF26F" w14:textId="77777777" w:rsidR="00BE3CAA"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§10. [Gwarancja jakości i rękojmia]</w:t>
      </w:r>
    </w:p>
    <w:p w14:paraId="7E3384BB" w14:textId="77777777" w:rsidR="00BE3CAA" w:rsidRPr="00FD1B40" w:rsidRDefault="00BE3CAA" w:rsidP="005C062E">
      <w:pPr>
        <w:pStyle w:val="Akapitzlist"/>
        <w:ind w:left="360"/>
        <w:jc w:val="both"/>
        <w:rPr>
          <w:rFonts w:asciiTheme="minorBidi" w:hAnsiTheme="minorBidi" w:cstheme="minorBidi"/>
          <w:color w:val="000000" w:themeColor="text1"/>
          <w:sz w:val="20"/>
        </w:rPr>
      </w:pPr>
    </w:p>
    <w:p w14:paraId="1977F62B" w14:textId="04A9CFB2" w:rsidR="00BE3CAA"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gwarantuje Zamawiającemu, że Przedmiot Umowy wykonany będzie zgodnie z postanowieniami Umowy, odnośnymi przepisami prawa oraz normami. Wykonawca gwarantuje, że Przedmiot Umowy będzie wykonany prawidłowo i będzie się nadawać do użycia zgodnie z przeznaczeniem, w jakim był wykonywany, będzie wolny od wad i usterek oraz wykonany zgodnie z dokumentacją projektową. Ponadto, Wykonawca gwarantuje Zamawiającemu, że wszystkie materiały zapewniane przezeń na użytek Prac, jak również zapewniane przez Wykonawcę na użytek Prac urządzenia, będą </w:t>
      </w:r>
      <w:r w:rsidR="00947491" w:rsidRPr="00FD1B40">
        <w:rPr>
          <w:rFonts w:asciiTheme="minorBidi" w:hAnsiTheme="minorBidi" w:cstheme="minorBidi"/>
          <w:color w:val="000000" w:themeColor="text1"/>
          <w:sz w:val="20"/>
        </w:rPr>
        <w:t xml:space="preserve">nowe, nieużywane, </w:t>
      </w:r>
      <w:r w:rsidRPr="00FD1B40">
        <w:rPr>
          <w:rFonts w:asciiTheme="minorBidi" w:hAnsiTheme="minorBidi" w:cstheme="minorBidi"/>
          <w:color w:val="000000" w:themeColor="text1"/>
          <w:sz w:val="20"/>
        </w:rPr>
        <w:t xml:space="preserve">zgodne z postanowieniami Umowy i nadające się do użycia w celu im przeznaczonym. Akceptacja zastosowania danego </w:t>
      </w:r>
      <w:r w:rsidR="00473A0F"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ateriału lub urządzenia przez Zamawiającego nie zwalnia Wykonawcy z odpowiedzialności za zweryfikowanie posiadania przez dany </w:t>
      </w:r>
      <w:r w:rsidR="00473A0F"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 lub urządzenia wszelkich wymaganych prawem certyfikatów, atestów, aprobat lub zezwoleń, jak również z odpowiedzialności za należyte zbadanie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ateriału lub urządzenia przed jego zastosowaniem pod kątem przydatności do przeznaczonego użytku. W związku z powyższym  odpowiedzialność i obowiązki opisane w Umowie obciążają Wykonawcę niezależnie od przyczyny wystąpienia usterki Prac,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ateriałów lub urządzeń i niezależnie od możliwości jej stwierdzenia lub zapobieżenia jej wystąpieniu przez Wykonawcę, pomimo dołożenia należytej wymaganej Umową staranności, włączając w to wady lub usterki wynikłe z działania lub zaniechania osób trzecich, za które Wykonawca nie ponosi odpowiedzialności lub powstałe wskutek wad ukrytych Materiałów lub urządzeń.</w:t>
      </w:r>
    </w:p>
    <w:p w14:paraId="2A2B8964" w14:textId="77777777" w:rsidR="006648EA"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niniejszym udziela Zamawiającemu ……. miesięcznej gwarancji na wykonane Prace, w tym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ateriały i urządzenia, oraz rękojmi na wykonane Prace, w tym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ateriały i urządzenia na okres 36 miesięcy. Ważność gwarancji i rękojmi rozpoczyna się z dniem podpisania</w:t>
      </w:r>
      <w:r w:rsidR="00223BBA" w:rsidRPr="00FD1B40">
        <w:rPr>
          <w:rFonts w:asciiTheme="minorBidi" w:hAnsiTheme="minorBidi" w:cstheme="minorBidi"/>
          <w:color w:val="000000" w:themeColor="text1"/>
          <w:sz w:val="20"/>
        </w:rPr>
        <w:t xml:space="preserve"> przez Strony</w:t>
      </w:r>
      <w:r w:rsidRPr="00FD1B40">
        <w:rPr>
          <w:rFonts w:asciiTheme="minorBidi" w:hAnsiTheme="minorBidi" w:cstheme="minorBidi"/>
          <w:color w:val="000000" w:themeColor="text1"/>
          <w:sz w:val="20"/>
        </w:rPr>
        <w:t xml:space="preserve"> końcowego protokołu odbioru wszystkich Prac bez zastrzeżeń ze strony Zamawiającego</w:t>
      </w:r>
      <w:r w:rsidR="00223BBA" w:rsidRPr="00FD1B40">
        <w:rPr>
          <w:rFonts w:asciiTheme="minorBidi" w:hAnsiTheme="minorBidi" w:cstheme="minorBidi"/>
          <w:color w:val="000000" w:themeColor="text1"/>
          <w:sz w:val="20"/>
        </w:rPr>
        <w:t xml:space="preserve"> co do istnienia usterek limitujących</w:t>
      </w:r>
      <w:r w:rsidRPr="00FD1B40">
        <w:rPr>
          <w:rFonts w:asciiTheme="minorBidi" w:hAnsiTheme="minorBidi" w:cstheme="minorBidi"/>
          <w:color w:val="000000" w:themeColor="text1"/>
          <w:sz w:val="20"/>
        </w:rPr>
        <w:t xml:space="preserve">. </w:t>
      </w:r>
    </w:p>
    <w:p w14:paraId="63429CE3"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Szczegółowe zasady realizacji przez Wykonawcę obowiązków gwarancyjnych zostały określone w Załączniku nr </w:t>
      </w:r>
      <w:r w:rsidR="000D526E" w:rsidRPr="00FD1B40">
        <w:rPr>
          <w:rFonts w:asciiTheme="minorBidi" w:hAnsiTheme="minorBidi" w:cstheme="minorBidi"/>
          <w:color w:val="000000" w:themeColor="text1"/>
          <w:sz w:val="20"/>
        </w:rPr>
        <w:t>4</w:t>
      </w:r>
      <w:r w:rsidRPr="00FD1B40">
        <w:rPr>
          <w:rFonts w:asciiTheme="minorBidi" w:hAnsiTheme="minorBidi" w:cstheme="minorBidi"/>
          <w:color w:val="000000" w:themeColor="text1"/>
          <w:sz w:val="20"/>
        </w:rPr>
        <w:t xml:space="preserve"> do Umowy.  </w:t>
      </w:r>
    </w:p>
    <w:p w14:paraId="0D89AF52" w14:textId="77777777" w:rsidR="00BE3CAA"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Jeżeli w okresie gwarancji wskazanym w ust. 2 wystąpi jakakolwiek wada lub usterka Prac, w tym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ateriałów</w:t>
      </w:r>
      <w:r w:rsidR="00223BBA" w:rsidRPr="00FD1B40">
        <w:rPr>
          <w:rFonts w:asciiTheme="minorBidi" w:hAnsiTheme="minorBidi" w:cstheme="minorBidi"/>
          <w:color w:val="000000" w:themeColor="text1"/>
          <w:sz w:val="20"/>
        </w:rPr>
        <w:t xml:space="preserve"> lub urządzeń</w:t>
      </w:r>
      <w:r w:rsidRPr="00FD1B40">
        <w:rPr>
          <w:rFonts w:asciiTheme="minorBidi" w:hAnsiTheme="minorBidi" w:cstheme="minorBidi"/>
          <w:color w:val="000000" w:themeColor="text1"/>
          <w:sz w:val="20"/>
        </w:rPr>
        <w:t>, naruszająca gwarancje udzielone przez Wykonawcę, Wykonawca, po otrzymaniu powiadomienia o wystąpieniu takiej wady lub usterki, bezzwłocznie podejmie czynności konieczne dla usunięcia wady lub usterki, doprowadzając Przedmiot Umowy do pełnej zgodności z wyżej udzielonymi gwarancjami bez obciążania Zamawiającego dodatkowymi kosztami z tego tytułu.</w:t>
      </w:r>
    </w:p>
    <w:p w14:paraId="7617A41E"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 zastrzeżeniem ust. 9, gwarancja zostanie przedłużona o okres równy sumie wszelkich okresów usuwania wad lub usterek, podczas których elementy objęte gwarancją nie mogą być używane w przeznaczonym celu z powodu ujawnionej wady. </w:t>
      </w:r>
    </w:p>
    <w:p w14:paraId="0400101C"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Wykonawca zobowiązany jest we własnym zakresie do pokrycia wszelkich kosztów związanych z usuwaniem wad lub usterek, w tym między innymi:</w:t>
      </w:r>
    </w:p>
    <w:p w14:paraId="1176A35E" w14:textId="77777777" w:rsidR="00047BA3" w:rsidRPr="00FD1B40" w:rsidRDefault="4642758A" w:rsidP="00AF1EB5">
      <w:pPr>
        <w:numPr>
          <w:ilvl w:val="0"/>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kosztów pobytu Wykonawcy poza miejscami swojej siedziby w celu wykonania należycie obowiązków gwarancyjnych;</w:t>
      </w:r>
    </w:p>
    <w:p w14:paraId="0F661289" w14:textId="77777777" w:rsidR="00047BA3" w:rsidRPr="00FD1B40" w:rsidRDefault="4642758A" w:rsidP="00AF1EB5">
      <w:pPr>
        <w:numPr>
          <w:ilvl w:val="0"/>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ewentualnymi przewozami przedmiotu objętego gwarancją do odpowiednich serwisów.</w:t>
      </w:r>
    </w:p>
    <w:p w14:paraId="59E1CCE3"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nie podjęcia przez Wykonawcę obowiązków gwarancyjnych zgodnie z niniejszym paragrafem, Zamawiający ma prawo sporządzić jednostronny protokół ze stwierdzenia wady lub usterki, a usunięcie wady lub usterki powierzyć bez występowania o zgodę sądu osobie trzeciej na koszt i ryzyko Wykonawcy. Powierzenie osobie trzeciej usunięcia wad lub usterek w przypadkach określonych w niniejszym ustępie nie pozbawia Zamawiającego uprawnień wynikających z gwarancji. </w:t>
      </w:r>
    </w:p>
    <w:p w14:paraId="467E065E"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wątpliwości, co do przyczyny wystąpienia wady lub usterki Zamawiający może zlecić ekspertyzę uzgodnionemu przez Strony niezależnemu ekspertowi (a w razie braku zgody pomiędzy Stronami co do osoby eksperta, wybranemu przez siebie niezależnemu ekspertowi), której wynik będzie wiążący dla Stron i której koszt pokryje Wykonawca - w przypadku uznania go zobowiązanym do usunięcia wady lub usterki zgodnie z warunkami niniejszej gwarancji, albo Zamawiający – w przypadku uznania, że Wykonawca nie jest zobowiązany do usunięcia wady lub usterki zgodnie z warunkami niniejszej gwarancji.</w:t>
      </w:r>
    </w:p>
    <w:p w14:paraId="6BC71F2F" w14:textId="77777777" w:rsidR="00047BA3"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wypadku, gdy w wykonaniu zobowiązań gwarancyjnych Wykonawca usuwa wady lub usterki lub dostarcza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ateriały lub urządzenia wolne od wad, okres gwarancji dla wykonanych w celu usunięcia wad Prac oraz naprawionych lub dostarczonych zamiennych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 xml:space="preserve">ateriałów i urządzeń, biegnie na nowo od daty usunięcia wad lub dostarczenia </w:t>
      </w:r>
      <w:r w:rsidR="00223BBA" w:rsidRPr="00FD1B40">
        <w:rPr>
          <w:rFonts w:asciiTheme="minorBidi" w:hAnsiTheme="minorBidi" w:cstheme="minorBidi"/>
          <w:color w:val="000000" w:themeColor="text1"/>
          <w:sz w:val="20"/>
        </w:rPr>
        <w:t>m</w:t>
      </w:r>
      <w:r w:rsidRPr="00FD1B40">
        <w:rPr>
          <w:rFonts w:asciiTheme="minorBidi" w:hAnsiTheme="minorBidi" w:cstheme="minorBidi"/>
          <w:color w:val="000000" w:themeColor="text1"/>
          <w:sz w:val="20"/>
        </w:rPr>
        <w:t>ateriałów i urządzeń wolnych od wad.</w:t>
      </w:r>
    </w:p>
    <w:p w14:paraId="51044283" w14:textId="77777777" w:rsidR="005408E0"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gdy zgodnie z decyzjami administracyjnymi określającymi zasady realizacji Prac lub  umowami zawartymi przez Zamawiającego z właścicielami/użytkownikami wieczystymi/zarządcami nieruchomości lub właścicielami/zarządcami infrastruktury czas trwania zobowiązań gwarancyjnych lub zobowiązań z tytułu rękojmi związanych z wykonanymi Pracami jest lub okaże się dłuższy niż okres gwarancji lub rękojmi wskazany w ust. 2 niniejszego paragrafu, okres gwarancji lub rękojmi udzielonej przez Wykonawcę przedłuża się dla zakresu Prac, których dana decyzja lub umowa dotyczy, do dnia upływu okresu gwarancji lub rękojmi określonej w tej decyzji lub umowie. </w:t>
      </w:r>
    </w:p>
    <w:p w14:paraId="06D6A9AE" w14:textId="733820D6" w:rsidR="00B27BEE" w:rsidRPr="00FD1B40" w:rsidRDefault="4642758A" w:rsidP="002A6656">
      <w:pPr>
        <w:pStyle w:val="Akapitzlist"/>
        <w:numPr>
          <w:ilvl w:val="3"/>
          <w:numId w:val="4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Po zakończeniu okresu gwarancyjnego Wykonawca zobowiązany jest do przekazania Zamawiającemu wszelkich dokumentów gwarancyjnych umożliwiających skorzystanie przez Zamawiającego z gwarancji producenta dla </w:t>
      </w:r>
      <w:r w:rsidR="00A44BC5" w:rsidRPr="00FD1B40">
        <w:rPr>
          <w:rFonts w:asciiTheme="minorBidi" w:hAnsiTheme="minorBidi" w:cstheme="minorBidi"/>
          <w:color w:val="000000" w:themeColor="text1"/>
          <w:sz w:val="20"/>
        </w:rPr>
        <w:t xml:space="preserve">materiałów </w:t>
      </w:r>
      <w:r w:rsidRPr="00FD1B40">
        <w:rPr>
          <w:rFonts w:asciiTheme="minorBidi" w:hAnsiTheme="minorBidi" w:cstheme="minorBidi"/>
          <w:color w:val="000000" w:themeColor="text1"/>
          <w:sz w:val="20"/>
        </w:rPr>
        <w:t>i urządzeń, dla których taka gwarancja pozostaje w mocy i dokonania cesji na Zamawiającego wszelkich uprawnień wynikających z tych gwarancji.</w:t>
      </w:r>
    </w:p>
    <w:p w14:paraId="48D03C87" w14:textId="77777777" w:rsidR="00BE3CAA" w:rsidRPr="00FD1B40" w:rsidRDefault="00BE3CAA" w:rsidP="005C062E">
      <w:pPr>
        <w:jc w:val="both"/>
        <w:rPr>
          <w:rFonts w:asciiTheme="minorBidi" w:hAnsiTheme="minorBidi" w:cstheme="minorBidi"/>
          <w:color w:val="000000" w:themeColor="text1"/>
          <w:sz w:val="20"/>
        </w:rPr>
      </w:pPr>
    </w:p>
    <w:p w14:paraId="77AEDEEE" w14:textId="77777777" w:rsidR="00DD63F1" w:rsidRPr="00FD1B40" w:rsidRDefault="4642758A" w:rsidP="4642758A">
      <w:pPr>
        <w:jc w:val="center"/>
        <w:rPr>
          <w:rFonts w:asciiTheme="minorBidi" w:hAnsiTheme="minorBidi" w:cstheme="minorBidi"/>
          <w:b/>
          <w:bCs/>
          <w:i/>
          <w:iCs/>
          <w:color w:val="000000" w:themeColor="text1"/>
          <w:sz w:val="20"/>
        </w:rPr>
      </w:pPr>
      <w:r w:rsidRPr="00FD1B40">
        <w:rPr>
          <w:rFonts w:asciiTheme="minorBidi" w:hAnsiTheme="minorBidi" w:cstheme="minorBidi"/>
          <w:b/>
          <w:bCs/>
          <w:color w:val="000000" w:themeColor="text1"/>
          <w:sz w:val="20"/>
        </w:rPr>
        <w:t>§11. [Ubezpieczenia]</w:t>
      </w:r>
    </w:p>
    <w:p w14:paraId="0AAB5324" w14:textId="77777777" w:rsidR="00DD63F1" w:rsidRPr="00FD1B40" w:rsidRDefault="00DD63F1" w:rsidP="005C062E">
      <w:pPr>
        <w:jc w:val="center"/>
        <w:rPr>
          <w:rFonts w:asciiTheme="minorBidi" w:hAnsiTheme="minorBidi" w:cstheme="minorBidi"/>
          <w:b/>
          <w:i/>
          <w:color w:val="000000" w:themeColor="text1"/>
          <w:sz w:val="20"/>
        </w:rPr>
      </w:pPr>
    </w:p>
    <w:p w14:paraId="69A13729" w14:textId="01F9BE12" w:rsidR="00AF1EB5" w:rsidRPr="00FD1B40" w:rsidRDefault="00AF1EB5" w:rsidP="00AF1EB5">
      <w:pPr>
        <w:pStyle w:val="Akapitzlist"/>
        <w:numPr>
          <w:ilvl w:val="0"/>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do zawarcia na swój własny koszt i utrzymywania przez cały okres prowadzenia Prac ubezpieczenia odpowiedzialności cywilnej w związku z prowadzoną działalnością i posiadanym mieniem na sumę gwarancyjną nie niższą niż </w:t>
      </w:r>
      <w:r w:rsidR="00744867">
        <w:rPr>
          <w:rFonts w:asciiTheme="minorBidi" w:hAnsiTheme="minorBidi" w:cstheme="minorBidi"/>
          <w:color w:val="000000" w:themeColor="text1"/>
          <w:sz w:val="20"/>
        </w:rPr>
        <w:t>1</w:t>
      </w:r>
      <w:r w:rsidR="00557D31" w:rsidRPr="00FD1B40">
        <w:rPr>
          <w:rFonts w:asciiTheme="minorBidi" w:hAnsiTheme="minorBidi" w:cstheme="minorBidi"/>
          <w:color w:val="000000" w:themeColor="text1"/>
          <w:sz w:val="20"/>
        </w:rPr>
        <w:t>.0</w:t>
      </w:r>
      <w:r w:rsidR="002E1E90" w:rsidRPr="00FD1B40">
        <w:rPr>
          <w:rFonts w:asciiTheme="minorBidi" w:hAnsiTheme="minorBidi" w:cstheme="minorBidi"/>
          <w:color w:val="000000" w:themeColor="text1"/>
          <w:sz w:val="20"/>
        </w:rPr>
        <w:t>0</w:t>
      </w:r>
      <w:r w:rsidRPr="00FD1B40">
        <w:rPr>
          <w:rFonts w:asciiTheme="minorBidi" w:hAnsiTheme="minorBidi" w:cstheme="minorBidi"/>
          <w:color w:val="000000" w:themeColor="text1"/>
          <w:sz w:val="20"/>
        </w:rPr>
        <w:t>0.000</w:t>
      </w:r>
      <w:r w:rsidR="003E134A" w:rsidRPr="00FD1B40">
        <w:rPr>
          <w:rFonts w:asciiTheme="minorBidi" w:hAnsiTheme="minorBidi" w:cstheme="minorBidi"/>
          <w:color w:val="000000" w:themeColor="text1"/>
          <w:sz w:val="20"/>
        </w:rPr>
        <w:t>,00</w:t>
      </w:r>
      <w:r w:rsidRPr="00FD1B40">
        <w:rPr>
          <w:rFonts w:asciiTheme="minorBidi" w:hAnsiTheme="minorBidi" w:cstheme="minorBidi"/>
          <w:color w:val="000000" w:themeColor="text1"/>
          <w:sz w:val="20"/>
        </w:rPr>
        <w:t xml:space="preserve"> zł;</w:t>
      </w:r>
    </w:p>
    <w:p w14:paraId="68CE0ABD" w14:textId="77777777" w:rsidR="00AF1EB5" w:rsidRPr="00FD1B40" w:rsidRDefault="00AF1EB5" w:rsidP="00AF1EB5">
      <w:pPr>
        <w:pStyle w:val="Table1"/>
        <w:numPr>
          <w:ilvl w:val="0"/>
          <w:numId w:val="32"/>
        </w:numPr>
        <w:spacing w:before="0" w:after="0" w:line="240" w:lineRule="auto"/>
        <w:jc w:val="both"/>
        <w:rPr>
          <w:rFonts w:asciiTheme="minorBidi" w:eastAsia="Times New Roman" w:hAnsiTheme="minorBidi" w:cstheme="minorBidi"/>
          <w:color w:val="000000" w:themeColor="text1"/>
          <w:szCs w:val="20"/>
          <w:lang w:eastAsia="pl-PL"/>
        </w:rPr>
      </w:pPr>
      <w:r w:rsidRPr="00FD1B40">
        <w:rPr>
          <w:rFonts w:asciiTheme="minorBidi" w:eastAsia="Times New Roman" w:hAnsiTheme="minorBidi" w:cstheme="minorBidi"/>
          <w:color w:val="000000" w:themeColor="text1"/>
          <w:kern w:val="0"/>
          <w:szCs w:val="20"/>
          <w:lang w:eastAsia="pl-PL"/>
        </w:rPr>
        <w:t>Wykonawca oraz Podwykonawcy zobowiązani są ponadto zawrzeć umowy ubezpieczenia wymagane przez prawo polskie, w szczególności obowiązkowe ubezpieczenie odpowiedzialności cywilnej posiadaczy pojazdów mechanicznych za szkody związane z ruchem pojazdów.</w:t>
      </w:r>
    </w:p>
    <w:p w14:paraId="437EF59D" w14:textId="77777777" w:rsidR="00AF1EB5" w:rsidRPr="00FD1B40" w:rsidRDefault="00AF1EB5" w:rsidP="00AF1EB5">
      <w:pPr>
        <w:pStyle w:val="Table1"/>
        <w:numPr>
          <w:ilvl w:val="0"/>
          <w:numId w:val="32"/>
        </w:numPr>
        <w:spacing w:before="0" w:after="0" w:line="240" w:lineRule="auto"/>
        <w:jc w:val="both"/>
        <w:rPr>
          <w:rFonts w:asciiTheme="minorBidi" w:eastAsia="Times New Roman" w:hAnsiTheme="minorBidi" w:cstheme="minorBidi"/>
          <w:color w:val="000000" w:themeColor="text1"/>
          <w:kern w:val="0"/>
          <w:szCs w:val="20"/>
          <w:lang w:eastAsia="pl-PL"/>
        </w:rPr>
      </w:pPr>
      <w:bookmarkStart w:id="4" w:name="_DV_C1255"/>
      <w:r w:rsidRPr="00FD1B40">
        <w:rPr>
          <w:rFonts w:asciiTheme="minorBidi" w:eastAsia="Times New Roman" w:hAnsiTheme="minorBidi" w:cstheme="minorBidi"/>
          <w:color w:val="000000" w:themeColor="text1"/>
          <w:kern w:val="0"/>
          <w:szCs w:val="20"/>
          <w:lang w:eastAsia="pl-PL"/>
        </w:rPr>
        <w:t>Wykonawca zobowiąże wszystkich dostawców materiałów związanych z wykonaniem Przedmiotu Umowy do posiadania stosownych ubezpieczeń odpowiedzialności cywilnej za produkt z uwzględnieniem pokrycia dla ewentualnych roszczeń Zamawiającego tytułem szkód spowodowanych przez wady dostarczonych materiałów; suma ubezpieczenia powinna być dostosowana do charakteru ryzyka i nie niższa niż średnia suma ubezpieczenia stosowana w tego rodzaju ubezpieczeniach na rynku.</w:t>
      </w:r>
      <w:bookmarkEnd w:id="4"/>
    </w:p>
    <w:p w14:paraId="78A152A9" w14:textId="4F20164D" w:rsidR="00AF1EB5" w:rsidRPr="00FD1B40" w:rsidRDefault="00CC28E3" w:rsidP="00AF1EB5">
      <w:pPr>
        <w:pStyle w:val="Akapitzlist"/>
        <w:numPr>
          <w:ilvl w:val="0"/>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zapewnić posiadanie polisy ubezpieczeniowej OC przez Podwykonawcę stosownie do zakresu wykonywanej przez siebie działalności. Wykonawca jest zobowiązany zapewnić stosowanie się Podwykonawców do warunków polis/umów ubezpieczeniowych zawartych zgodnie z postanowieniami niniejszego paragrafu oraz wszystkich uzasadnionych wymogów ubezpieczycieli związanych z zaspokajaniem roszczeń, zapobieganiem występowaniu roszczeń, szkód oraz wypadków w tym ewentualnych konsekwencji finansowych</w:t>
      </w:r>
      <w:r w:rsidR="00AF1EB5" w:rsidRPr="00FD1B40">
        <w:rPr>
          <w:rFonts w:asciiTheme="minorBidi" w:hAnsiTheme="minorBidi" w:cstheme="minorBidi"/>
          <w:color w:val="000000" w:themeColor="text1"/>
          <w:sz w:val="20"/>
        </w:rPr>
        <w:t>.</w:t>
      </w:r>
    </w:p>
    <w:p w14:paraId="5FED1A4C" w14:textId="3DA43A72" w:rsidR="00AF1EB5" w:rsidRPr="00FD1B40" w:rsidRDefault="00AF1EB5" w:rsidP="00AF1EB5">
      <w:pPr>
        <w:pStyle w:val="Akapitzlist"/>
        <w:numPr>
          <w:ilvl w:val="0"/>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Na żądanie Zamawiającego Wykonawca jest zobowiązany w każdym czasie, w terminie 7 dni od wezwania, okazać polisy potwierdzające zawarcie </w:t>
      </w:r>
      <w:r w:rsidR="00225D87" w:rsidRPr="00FD1B40">
        <w:rPr>
          <w:rFonts w:asciiTheme="minorBidi" w:hAnsiTheme="minorBidi" w:cstheme="minorBidi"/>
          <w:color w:val="000000" w:themeColor="text1"/>
          <w:sz w:val="20"/>
        </w:rPr>
        <w:t xml:space="preserve">wymaganej umowy </w:t>
      </w:r>
      <w:r w:rsidRPr="00FD1B40">
        <w:rPr>
          <w:rFonts w:asciiTheme="minorBidi" w:hAnsiTheme="minorBidi" w:cstheme="minorBidi"/>
          <w:color w:val="000000" w:themeColor="text1"/>
          <w:sz w:val="20"/>
        </w:rPr>
        <w:t>ubezpieczenia wraz z dowodem opłacenia składek. Wykonawca zobowiązany jest także dostarczać</w:t>
      </w:r>
      <w:r w:rsidR="00BB4766" w:rsidRPr="00FD1B40">
        <w:rPr>
          <w:rFonts w:asciiTheme="minorBidi" w:hAnsiTheme="minorBidi" w:cstheme="minorBidi"/>
          <w:color w:val="000000" w:themeColor="text1"/>
          <w:sz w:val="20"/>
        </w:rPr>
        <w:t xml:space="preserve"> bez dodatkowego wezwania</w:t>
      </w:r>
      <w:r w:rsidRPr="00FD1B40">
        <w:rPr>
          <w:rFonts w:asciiTheme="minorBidi" w:hAnsiTheme="minorBidi" w:cstheme="minorBidi"/>
          <w:color w:val="000000" w:themeColor="text1"/>
          <w:sz w:val="20"/>
        </w:rPr>
        <w:t xml:space="preserve"> aktualną wersję polis w przypadku wystąpienia ich jakiejkolwiek zmiany w czasie trwania Umowy. W wypadku, gdy składka płatna jest ratalnie Wykonawca jest zobowiązany do dostarczenia</w:t>
      </w:r>
      <w:r w:rsidR="00BB4766"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w:t>
      </w:r>
      <w:r w:rsidR="00BB4766" w:rsidRPr="00FD1B40">
        <w:rPr>
          <w:rFonts w:asciiTheme="minorBidi" w:hAnsiTheme="minorBidi" w:cstheme="minorBidi"/>
          <w:color w:val="000000" w:themeColor="text1"/>
          <w:sz w:val="20"/>
        </w:rPr>
        <w:t>bez dodatkowego wezwania, dowodu opłacenia składki</w:t>
      </w:r>
      <w:r w:rsidRPr="00FD1B40">
        <w:rPr>
          <w:rFonts w:asciiTheme="minorBidi" w:hAnsiTheme="minorBidi" w:cstheme="minorBidi"/>
          <w:color w:val="000000" w:themeColor="text1"/>
          <w:sz w:val="20"/>
        </w:rPr>
        <w:t xml:space="preserve">. </w:t>
      </w:r>
    </w:p>
    <w:p w14:paraId="2616CE05" w14:textId="77777777" w:rsidR="00AF1EB5" w:rsidRPr="00FD1B40" w:rsidRDefault="00AF1EB5" w:rsidP="00AF1EB5">
      <w:pPr>
        <w:pStyle w:val="Akapitzlist"/>
        <w:numPr>
          <w:ilvl w:val="0"/>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Jeżeli w terminie wskazanym w ust. 5 Wykonawca nie zawrze lub w trakcie wykonywania Prac nie utrzyma w mocy jakiegokolwiek ubezpieczenia, do którego jest obowiązany na mocy niniejszej Umowy, jak również w przypadku braku ciągłości ubezpieczenia/polisy, w tym nie zapłacenia należnych składek, Zamawiający może, według własnego wyboru i bez utraty innych praw i podejmowania środków zaradczych:</w:t>
      </w:r>
    </w:p>
    <w:p w14:paraId="53EA6BAF" w14:textId="77777777" w:rsidR="00AF1EB5" w:rsidRPr="00FD1B40" w:rsidRDefault="00AF1EB5" w:rsidP="00AF1EB5">
      <w:pPr>
        <w:pStyle w:val="Akapitzlist"/>
        <w:numPr>
          <w:ilvl w:val="0"/>
          <w:numId w:val="3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odstąpić od Umowy w całości lub części z winy Wykonawcy. Odstąpienie może nastąpić w terminie 3  miesięcy od dnia wyznaczonego w Umowie na zakończenie Prac;</w:t>
      </w:r>
    </w:p>
    <w:p w14:paraId="6331F88E" w14:textId="77777777" w:rsidR="00AF1EB5" w:rsidRPr="00FD1B40" w:rsidRDefault="00AF1EB5" w:rsidP="00AF1EB5">
      <w:pPr>
        <w:pStyle w:val="Akapitzlist"/>
        <w:numPr>
          <w:ilvl w:val="0"/>
          <w:numId w:val="3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zawrzeć odpowiednie umowy ubezpieczenia/polisy na rzecz Wykonawcy i obciążyć Wykonawcę obowiązkiem zwrotu uiszczonych z tego tytułu kosztów, w tym opłaconych składek; </w:t>
      </w:r>
    </w:p>
    <w:p w14:paraId="0F195394" w14:textId="77777777" w:rsidR="00AF1EB5" w:rsidRPr="00FD1B40" w:rsidRDefault="00AF1EB5" w:rsidP="00AF1EB5">
      <w:pPr>
        <w:pStyle w:val="Akapitzlist"/>
        <w:numPr>
          <w:ilvl w:val="0"/>
          <w:numId w:val="3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uznać dzień dostarczenia polisy i potwierdzenia zapłaty jako  moment rozpoczęcia biegu terminu  płatności na rzecz Wykonawcy przez Zamawiającego. Takie działanie nie będzie uważane przez Wykonawcę za opóźnienie w płatności ani nienależyte wykonanie Umowy przez Zamawiającego. </w:t>
      </w:r>
    </w:p>
    <w:p w14:paraId="59A80F22" w14:textId="2358E134" w:rsidR="00AF1EB5" w:rsidRPr="00FD1B40" w:rsidRDefault="00AF1EB5" w:rsidP="00AF1EB5">
      <w:pPr>
        <w:pStyle w:val="Akapitzlist"/>
        <w:numPr>
          <w:ilvl w:val="0"/>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poniesie koszty wszelkich potrąceń, </w:t>
      </w:r>
      <w:proofErr w:type="spellStart"/>
      <w:r w:rsidRPr="00FD1B40">
        <w:rPr>
          <w:rFonts w:asciiTheme="minorBidi" w:hAnsiTheme="minorBidi" w:cstheme="minorBidi"/>
          <w:color w:val="000000" w:themeColor="text1"/>
          <w:sz w:val="20"/>
        </w:rPr>
        <w:t>wyłącz</w:t>
      </w:r>
      <w:r w:rsidR="00850D63" w:rsidRPr="00FD1B40">
        <w:rPr>
          <w:rFonts w:asciiTheme="minorBidi" w:hAnsiTheme="minorBidi" w:cstheme="minorBidi"/>
          <w:color w:val="000000" w:themeColor="text1"/>
          <w:sz w:val="20"/>
        </w:rPr>
        <w:t>eń</w:t>
      </w:r>
      <w:proofErr w:type="spellEnd"/>
      <w:r w:rsidRPr="00FD1B40">
        <w:rPr>
          <w:rFonts w:asciiTheme="minorBidi" w:hAnsiTheme="minorBidi" w:cstheme="minorBidi"/>
          <w:color w:val="000000" w:themeColor="text1"/>
          <w:sz w:val="20"/>
        </w:rPr>
        <w:t xml:space="preserve">, wyjątków lub ograniczeń mających zastosowanie w zawartych polisach, w takim stopniu, w jakim dotyczą one </w:t>
      </w:r>
      <w:proofErr w:type="spellStart"/>
      <w:r w:rsidRPr="00FD1B40">
        <w:rPr>
          <w:rFonts w:asciiTheme="minorBidi" w:hAnsiTheme="minorBidi" w:cstheme="minorBidi"/>
          <w:color w:val="000000" w:themeColor="text1"/>
          <w:sz w:val="20"/>
        </w:rPr>
        <w:t>ryzyk</w:t>
      </w:r>
      <w:proofErr w:type="spellEnd"/>
      <w:r w:rsidRPr="00FD1B40">
        <w:rPr>
          <w:rFonts w:asciiTheme="minorBidi" w:hAnsiTheme="minorBidi" w:cstheme="minorBidi"/>
          <w:color w:val="000000" w:themeColor="text1"/>
          <w:sz w:val="20"/>
        </w:rPr>
        <w:t xml:space="preserve"> i zobowiązań, z tytułu których Wykonawca ponosi odpowiedzialność zgodnie z warunkami Umowy. </w:t>
      </w:r>
    </w:p>
    <w:p w14:paraId="1F59784D" w14:textId="77777777" w:rsidR="00DD63F1" w:rsidRPr="00FD1B40" w:rsidRDefault="00DD63F1" w:rsidP="005C062E">
      <w:pPr>
        <w:tabs>
          <w:tab w:val="left" w:pos="426"/>
        </w:tabs>
        <w:ind w:left="426"/>
        <w:jc w:val="both"/>
        <w:rPr>
          <w:rFonts w:asciiTheme="minorBidi" w:hAnsiTheme="minorBidi" w:cstheme="minorBidi"/>
          <w:color w:val="000000" w:themeColor="text1"/>
          <w:sz w:val="20"/>
        </w:rPr>
      </w:pPr>
    </w:p>
    <w:p w14:paraId="4668D97F" w14:textId="77777777" w:rsidR="00DD63F1" w:rsidRPr="00FD1B40" w:rsidRDefault="4642758A" w:rsidP="4642758A">
      <w:pPr>
        <w:tabs>
          <w:tab w:val="left" w:pos="709"/>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§12. [Zabezpieczenie należytego wykonania Umowy]</w:t>
      </w:r>
    </w:p>
    <w:p w14:paraId="3F6CA777" w14:textId="77777777" w:rsidR="00FA5D92" w:rsidRPr="00FD1B40" w:rsidRDefault="00FA5D92" w:rsidP="005C062E">
      <w:pPr>
        <w:tabs>
          <w:tab w:val="left" w:pos="709"/>
        </w:tabs>
        <w:jc w:val="center"/>
        <w:rPr>
          <w:rFonts w:asciiTheme="minorBidi" w:hAnsiTheme="minorBidi" w:cstheme="minorBidi"/>
          <w:b/>
          <w:i/>
          <w:color w:val="000000" w:themeColor="text1"/>
          <w:sz w:val="20"/>
        </w:rPr>
      </w:pPr>
    </w:p>
    <w:p w14:paraId="46616143" w14:textId="236553F0" w:rsidR="00FA5D92" w:rsidRPr="00FD1B40" w:rsidRDefault="4642758A" w:rsidP="00AF1EB5">
      <w:pPr>
        <w:pStyle w:val="Akapitzlist"/>
        <w:numPr>
          <w:ilvl w:val="3"/>
          <w:numId w:val="3"/>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zobowiązany jest do wniesienia zabezpieczenia należytego wykonania Umowy w wysokości 10% (dziesięć procent) wynagrodzenia brutto za Przedmiot Umowy wskazanego w §</w:t>
      </w:r>
      <w:r w:rsidR="005E1E5B"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5 Umowy. </w:t>
      </w:r>
    </w:p>
    <w:p w14:paraId="20DD29CC" w14:textId="0151D4BD" w:rsidR="00FA5D92" w:rsidRPr="00FD1B40" w:rsidRDefault="4642758A" w:rsidP="00AF1EB5">
      <w:pPr>
        <w:pStyle w:val="Akapitzlist"/>
        <w:numPr>
          <w:ilvl w:val="3"/>
          <w:numId w:val="3"/>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Zabezpieczenie należytego wykonania Umowy należy wnieść w terminie 10 dni roboczych od podpisania Umowy, pod rygorem</w:t>
      </w:r>
      <w:r w:rsidR="00F353CC" w:rsidRPr="00FD1B40">
        <w:rPr>
          <w:rFonts w:asciiTheme="minorBidi" w:hAnsiTheme="minorBidi" w:cstheme="minorBidi"/>
          <w:color w:val="000000" w:themeColor="text1"/>
          <w:sz w:val="20"/>
        </w:rPr>
        <w:t xml:space="preserve"> odstąpienia</w:t>
      </w:r>
      <w:r w:rsidRPr="00FD1B40">
        <w:rPr>
          <w:rFonts w:asciiTheme="minorBidi" w:hAnsiTheme="minorBidi" w:cstheme="minorBidi"/>
          <w:color w:val="000000" w:themeColor="text1"/>
          <w:sz w:val="20"/>
        </w:rPr>
        <w:t xml:space="preserve"> </w:t>
      </w:r>
      <w:r w:rsidR="00F353CC" w:rsidRPr="00FD1B40">
        <w:rPr>
          <w:rFonts w:asciiTheme="minorBidi" w:hAnsiTheme="minorBidi" w:cstheme="minorBidi"/>
          <w:color w:val="000000" w:themeColor="text1"/>
          <w:sz w:val="20"/>
        </w:rPr>
        <w:t>przez</w:t>
      </w:r>
      <w:r w:rsidRPr="00FD1B40">
        <w:rPr>
          <w:rFonts w:asciiTheme="minorBidi" w:hAnsiTheme="minorBidi" w:cstheme="minorBidi"/>
          <w:color w:val="000000" w:themeColor="text1"/>
          <w:sz w:val="20"/>
        </w:rPr>
        <w:t xml:space="preserve"> Zamawiającego od Umowy zgodnie z §</w:t>
      </w:r>
      <w:r w:rsidR="005E1E5B"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16 ust. 1 lit. </w:t>
      </w:r>
      <w:r w:rsidR="00712B50" w:rsidRPr="00FD1B40">
        <w:rPr>
          <w:rFonts w:asciiTheme="minorBidi" w:hAnsiTheme="minorBidi" w:cstheme="minorBidi"/>
          <w:color w:val="000000" w:themeColor="text1"/>
          <w:sz w:val="20"/>
        </w:rPr>
        <w:t>d</w:t>
      </w:r>
      <w:r w:rsidRPr="00FD1B40">
        <w:rPr>
          <w:rFonts w:asciiTheme="minorBidi" w:hAnsiTheme="minorBidi" w:cstheme="minorBidi"/>
          <w:color w:val="000000" w:themeColor="text1"/>
          <w:sz w:val="20"/>
        </w:rPr>
        <w:t xml:space="preserve"> z winy Wykonawcy. </w:t>
      </w:r>
    </w:p>
    <w:p w14:paraId="5F994482" w14:textId="77777777" w:rsidR="00F353CC" w:rsidRPr="00FD1B40" w:rsidRDefault="4642758A" w:rsidP="00AF1EB5">
      <w:pPr>
        <w:pStyle w:val="Akapitzlist"/>
        <w:numPr>
          <w:ilvl w:val="3"/>
          <w:numId w:val="3"/>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Zabezpieczenie służy pokryciu roszczeń z tytułu niewykonania lub nienależytego wykonania przedmiotu zamówienia oraz z tytułu rękojmi i gwarancji udzielonej niniejszą Umową</w:t>
      </w:r>
      <w:r w:rsidR="00F353CC" w:rsidRPr="00FD1B40">
        <w:rPr>
          <w:rFonts w:asciiTheme="minorBidi" w:hAnsiTheme="minorBidi" w:cstheme="minorBidi"/>
          <w:color w:val="000000" w:themeColor="text1"/>
          <w:sz w:val="20"/>
        </w:rPr>
        <w:t>, przy czym:</w:t>
      </w:r>
    </w:p>
    <w:p w14:paraId="15E6216C" w14:textId="53339544" w:rsidR="00F353CC" w:rsidRPr="00FD1B40" w:rsidRDefault="00F353CC" w:rsidP="00AF1EB5">
      <w:pPr>
        <w:pStyle w:val="Akapitzlist"/>
        <w:numPr>
          <w:ilvl w:val="1"/>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okresie do odbioru  końcowego bez zastrzeżeń co do usterek limitujących całego przedmiotu Umowy, zabezpieczenie będzie wynosiło 10% ceny ofertowej brutto i będzie zabezpieczać roszczenia z tytułu niewykonania lub nienależytego wykonania Przedmiotu Umowy,</w:t>
      </w:r>
    </w:p>
    <w:p w14:paraId="389CD8D1" w14:textId="7CF22672" w:rsidR="00F353CC" w:rsidRPr="00FD1B40" w:rsidRDefault="00F353CC" w:rsidP="00AF1EB5">
      <w:pPr>
        <w:pStyle w:val="Akapitzlist"/>
        <w:numPr>
          <w:ilvl w:val="1"/>
          <w:numId w:val="32"/>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okresie od dnia odbioru końcowego bez zastrzeżeń całego przedmiotu Umowy do 14-stego dnia od zakończenia okresu gwarancji i rękojmi zabezpieczenie będzie wynosiło 3% ceny ofertowej brutto i będzie zabezpieczać roszczenia z tytułu rękojmi i gwarancji udzielonej niniejszą Umową.</w:t>
      </w:r>
    </w:p>
    <w:p w14:paraId="7436A6AF" w14:textId="77777777" w:rsidR="00F353CC" w:rsidRPr="00FD1B40" w:rsidRDefault="00F353CC" w:rsidP="00AF1EB5">
      <w:pPr>
        <w:pStyle w:val="Akapitzlist"/>
        <w:numPr>
          <w:ilvl w:val="3"/>
          <w:numId w:val="3"/>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zwiększenia wynagrodzenia umownego lub wykorzystania zabezpieczenia (w części lub w całości) na pokrycie roszczeń Zamawiającego, Wykonawca jest zobowiązany do uzupełnienia (lub ustanowienia nowego) zabezpieczenia – w terminie 2 dni roboczych od zmiany wynagrodzenia lub wykorzystania wcześniejszego zabezpieczenia</w:t>
      </w:r>
    </w:p>
    <w:p w14:paraId="6FA582D4" w14:textId="77777777" w:rsidR="00F353CC" w:rsidRPr="00FD1B40" w:rsidRDefault="00F353CC" w:rsidP="00AF1EB5">
      <w:pPr>
        <w:pStyle w:val="Akapitzlist"/>
        <w:numPr>
          <w:ilvl w:val="3"/>
          <w:numId w:val="3"/>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Zobowiązanie należytego wykonania Umowy może być wniesione w formie:</w:t>
      </w:r>
    </w:p>
    <w:p w14:paraId="3B98F793" w14:textId="77777777" w:rsidR="00F353CC" w:rsidRPr="00FD1B40" w:rsidRDefault="00F353CC" w:rsidP="00AF1EB5">
      <w:pPr>
        <w:pStyle w:val="Tekstpodstawowy"/>
        <w:numPr>
          <w:ilvl w:val="0"/>
          <w:numId w:val="19"/>
        </w:numPr>
        <w:spacing w:after="0"/>
        <w:ind w:left="993"/>
        <w:jc w:val="both"/>
        <w:rPr>
          <w:rFonts w:asciiTheme="minorBidi" w:eastAsia="Times New Roman" w:hAnsiTheme="minorBidi" w:cstheme="minorBidi"/>
          <w:color w:val="000000" w:themeColor="text1"/>
          <w:sz w:val="20"/>
          <w:lang w:eastAsia="pl-PL"/>
        </w:rPr>
      </w:pPr>
      <w:r w:rsidRPr="00FD1B40">
        <w:rPr>
          <w:rFonts w:asciiTheme="minorBidi" w:eastAsia="Times New Roman" w:hAnsiTheme="minorBidi" w:cstheme="minorBidi"/>
          <w:color w:val="000000" w:themeColor="text1"/>
          <w:sz w:val="20"/>
          <w:lang w:eastAsia="pl-PL"/>
        </w:rPr>
        <w:t>gotówki (PLN),</w:t>
      </w:r>
    </w:p>
    <w:p w14:paraId="765EA647" w14:textId="77777777" w:rsidR="00F353CC" w:rsidRPr="00FD1B40" w:rsidRDefault="00F353CC" w:rsidP="00AF1EB5">
      <w:pPr>
        <w:pStyle w:val="Tekstpodstawowy"/>
        <w:numPr>
          <w:ilvl w:val="0"/>
          <w:numId w:val="19"/>
        </w:numPr>
        <w:spacing w:after="0"/>
        <w:ind w:left="993"/>
        <w:jc w:val="both"/>
        <w:rPr>
          <w:rFonts w:asciiTheme="minorBidi" w:eastAsia="Times New Roman" w:hAnsiTheme="minorBidi" w:cstheme="minorBidi"/>
          <w:color w:val="000000" w:themeColor="text1"/>
          <w:sz w:val="20"/>
          <w:lang w:eastAsia="pl-PL"/>
        </w:rPr>
      </w:pPr>
      <w:r w:rsidRPr="00FD1B40">
        <w:rPr>
          <w:rFonts w:asciiTheme="minorBidi" w:eastAsia="Times New Roman" w:hAnsiTheme="minorBidi" w:cstheme="minorBidi"/>
          <w:color w:val="000000" w:themeColor="text1"/>
          <w:sz w:val="20"/>
          <w:lang w:eastAsia="pl-PL"/>
        </w:rPr>
        <w:t>poręczenia bankowego lub poręczenia spółdzielczej kasy oszczędnościowo-kredytowej,</w:t>
      </w:r>
    </w:p>
    <w:p w14:paraId="281DF6DE" w14:textId="77777777" w:rsidR="00F353CC" w:rsidRPr="00FD1B40" w:rsidRDefault="00F353CC" w:rsidP="00AF1EB5">
      <w:pPr>
        <w:pStyle w:val="Tekstpodstawowy"/>
        <w:numPr>
          <w:ilvl w:val="0"/>
          <w:numId w:val="19"/>
        </w:numPr>
        <w:spacing w:after="0"/>
        <w:ind w:left="993"/>
        <w:jc w:val="both"/>
        <w:rPr>
          <w:rFonts w:asciiTheme="minorBidi" w:eastAsia="Times New Roman" w:hAnsiTheme="minorBidi" w:cstheme="minorBidi"/>
          <w:color w:val="000000" w:themeColor="text1"/>
          <w:sz w:val="20"/>
          <w:lang w:eastAsia="pl-PL"/>
        </w:rPr>
      </w:pPr>
      <w:r w:rsidRPr="00FD1B40">
        <w:rPr>
          <w:rFonts w:asciiTheme="minorBidi" w:eastAsia="Times New Roman" w:hAnsiTheme="minorBidi" w:cstheme="minorBidi"/>
          <w:color w:val="000000" w:themeColor="text1"/>
          <w:sz w:val="20"/>
          <w:lang w:eastAsia="pl-PL"/>
        </w:rPr>
        <w:t xml:space="preserve">gwarancji bankowej, </w:t>
      </w:r>
    </w:p>
    <w:p w14:paraId="20946CE8" w14:textId="77777777" w:rsidR="00F353CC" w:rsidRPr="00FD1B40" w:rsidRDefault="00F353CC" w:rsidP="00AF1EB5">
      <w:pPr>
        <w:pStyle w:val="Tekstpodstawowy"/>
        <w:numPr>
          <w:ilvl w:val="0"/>
          <w:numId w:val="19"/>
        </w:numPr>
        <w:spacing w:after="0"/>
        <w:ind w:left="993"/>
        <w:jc w:val="both"/>
        <w:rPr>
          <w:rFonts w:asciiTheme="minorBidi" w:eastAsia="Times New Roman" w:hAnsiTheme="minorBidi" w:cstheme="minorBidi"/>
          <w:color w:val="000000" w:themeColor="text1"/>
          <w:sz w:val="20"/>
          <w:lang w:eastAsia="pl-PL"/>
        </w:rPr>
      </w:pPr>
      <w:r w:rsidRPr="00FD1B40">
        <w:rPr>
          <w:rFonts w:asciiTheme="minorBidi" w:eastAsia="Times New Roman" w:hAnsiTheme="minorBidi" w:cstheme="minorBidi"/>
          <w:color w:val="000000" w:themeColor="text1"/>
          <w:sz w:val="20"/>
          <w:lang w:eastAsia="pl-PL"/>
        </w:rPr>
        <w:t xml:space="preserve">gwarancji ubezpieczeniowej. </w:t>
      </w:r>
    </w:p>
    <w:p w14:paraId="7922B3FB" w14:textId="77777777" w:rsidR="004B42BD" w:rsidRPr="00FD1B40" w:rsidRDefault="4642758A"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wniesienia zabezpieczenia w formie poręczenia lub gwarancji musi ono być wniesione na okres nie krótszy niż okres gwarancji zadeklarowany w złożonej ofercie</w:t>
      </w:r>
      <w:r w:rsidR="00B27B1F" w:rsidRPr="00FD1B40">
        <w:rPr>
          <w:rFonts w:asciiTheme="minorBidi" w:hAnsiTheme="minorBidi" w:cstheme="minorBidi"/>
          <w:iCs/>
          <w:color w:val="000000" w:themeColor="text1"/>
          <w:sz w:val="20"/>
        </w:rPr>
        <w:t xml:space="preserve"> przedłużony o 14 dni</w:t>
      </w:r>
      <w:r w:rsidRPr="00FD1B40">
        <w:rPr>
          <w:rFonts w:asciiTheme="minorBidi" w:hAnsiTheme="minorBidi" w:cstheme="minorBidi"/>
          <w:color w:val="000000" w:themeColor="text1"/>
          <w:sz w:val="20"/>
        </w:rPr>
        <w:t>, z zastrzeżeniem, że jeżeli okres na jaki ma zostać wniesione zabezpieczenie przekracza 5 lat, zabezpieczenie w pieniądzu wnosi się na cały ten okres, a zabezpieczenie w innej formie wnosi się na okres nie krótszy niż 5 lat</w:t>
      </w:r>
      <w:r w:rsidR="00B27B1F" w:rsidRPr="00FD1B40">
        <w:rPr>
          <w:rFonts w:asciiTheme="minorBidi" w:hAnsiTheme="minorBidi" w:cstheme="minorBidi"/>
          <w:iCs/>
          <w:color w:val="000000" w:themeColor="text1"/>
          <w:sz w:val="20"/>
        </w:rPr>
        <w:t xml:space="preserve"> przedłużony o 14 dni</w:t>
      </w:r>
      <w:r w:rsidRPr="00FD1B40">
        <w:rPr>
          <w:rFonts w:asciiTheme="minorBidi" w:hAnsiTheme="minorBidi" w:cstheme="minorBidi"/>
          <w:color w:val="000000" w:themeColor="text1"/>
          <w:sz w:val="20"/>
        </w:rPr>
        <w:t xml:space="preserve">, z jednoczesnym zobowiązaniem się Wykonawcy do przedłużenia zabezpieczenia lub wniesienia nowego zabezpieczenia na kolejne okresy do upływu terminu gwarancji i rękojmi za wady. W przypadku nieprzedłużenia lub niewniesienia przez Wykonawcę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435F8AC3" w14:textId="61AECD27" w:rsidR="00B27B1F" w:rsidRPr="00FD1B40" w:rsidRDefault="00B27B1F"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wniesienia zabezpieczenia w formie gwarancji bankowej lub ubezpieczeniowej, zarówno Gwarant (bank lub towarzystwo ubezpieczeniowe) jak i treść gwarancji muszą zostać zaakceptowane na piśmie, pod rygorem nieważności, przez Zamawiającego. Zdanie poprzednie stosuje się również do wszelkich zmian (aneksów) do gwarancji. Zarówno gwarancja bankowa, jak i ubezpieczeniowa powinna być:  płatna na pierwsze żądanie w terminie nie dłuższym niż 5 dni roboczych, nieodwołalna, bezwarunkowa, wystawiona przez uznany</w:t>
      </w:r>
      <w:r w:rsidR="00EA1368" w:rsidRPr="00FD1B40">
        <w:rPr>
          <w:rFonts w:asciiTheme="minorBidi" w:hAnsiTheme="minorBidi" w:cstheme="minorBidi"/>
          <w:color w:val="000000" w:themeColor="text1"/>
          <w:sz w:val="20"/>
        </w:rPr>
        <w:t xml:space="preserve"> przez Zamawiającego</w:t>
      </w:r>
      <w:r w:rsidRPr="00FD1B40">
        <w:rPr>
          <w:rFonts w:asciiTheme="minorBidi" w:hAnsiTheme="minorBidi" w:cstheme="minorBidi"/>
          <w:color w:val="000000" w:themeColor="text1"/>
          <w:sz w:val="20"/>
        </w:rPr>
        <w:t xml:space="preserve"> bank lub towarzystwo ubezpieczeniowa i obejmować roszczenia  z tytułu niewykonania lub nienależytego wykonania Umowy, w tym roszczenia o zwrot wynagrodzenia wypłaconego podwykonawcom na podstawie art. 647(1) k.c. </w:t>
      </w:r>
      <w:r w:rsidRPr="00FD1B40">
        <w:rPr>
          <w:rFonts w:asciiTheme="minorBidi" w:hAnsiTheme="minorBidi" w:cstheme="minorBidi"/>
          <w:color w:val="000000" w:themeColor="text1"/>
          <w:sz w:val="20"/>
        </w:rPr>
        <w:lastRenderedPageBreak/>
        <w:t xml:space="preserve">oraz roszczenia z tytułu gwarancji i rękojmi. </w:t>
      </w:r>
    </w:p>
    <w:p w14:paraId="435B27F1" w14:textId="4DFDA757" w:rsidR="006B746A" w:rsidRPr="00FD1B40" w:rsidRDefault="4642758A"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trakcie realizacji Umowy Wykonawca może dokonać zmiany formy zabezpieczenia na jedną lub kilka form, wskazanych w ust. </w:t>
      </w:r>
      <w:ins w:id="5" w:author="Żywicka Małgorzata" w:date="2021-04-27T14:33:00Z">
        <w:r w:rsidR="00BD7D47">
          <w:rPr>
            <w:rFonts w:asciiTheme="minorBidi" w:hAnsiTheme="minorBidi" w:cstheme="minorBidi"/>
            <w:color w:val="000000" w:themeColor="text1"/>
            <w:sz w:val="20"/>
          </w:rPr>
          <w:t>5</w:t>
        </w:r>
      </w:ins>
      <w:del w:id="6" w:author="Żywicka Małgorzata" w:date="2021-04-27T14:33:00Z">
        <w:r w:rsidRPr="00FD1B40" w:rsidDel="00BD7D47">
          <w:rPr>
            <w:rFonts w:asciiTheme="minorBidi" w:hAnsiTheme="minorBidi" w:cstheme="minorBidi"/>
            <w:color w:val="000000" w:themeColor="text1"/>
            <w:sz w:val="20"/>
          </w:rPr>
          <w:delText>4</w:delText>
        </w:r>
      </w:del>
      <w:r w:rsidRPr="00FD1B40">
        <w:rPr>
          <w:rFonts w:asciiTheme="minorBidi" w:hAnsiTheme="minorBidi" w:cstheme="minorBidi"/>
          <w:color w:val="000000" w:themeColor="text1"/>
          <w:sz w:val="20"/>
        </w:rPr>
        <w:t>. Zmiana formy zabezpieczenia jest dokonywana z zachowaniem ciągłości zabezpieczenia i bez zmniejszenia jego wysokości.</w:t>
      </w:r>
    </w:p>
    <w:p w14:paraId="1B181EDF" w14:textId="4246A599" w:rsidR="006B746A" w:rsidRPr="00FD1B40" w:rsidRDefault="4642758A"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Zabezpieczenie wnoszone w pieniądzu należy uiścić na rachunek bankowy Zamawiającego w </w:t>
      </w:r>
      <w:r w:rsidR="007202E8" w:rsidRPr="00FD1B40">
        <w:rPr>
          <w:rFonts w:asciiTheme="minorBidi" w:hAnsiTheme="minorBidi" w:cstheme="minorBidi"/>
          <w:color w:val="000000" w:themeColor="text1"/>
          <w:sz w:val="20"/>
        </w:rPr>
        <w:t>BNP</w:t>
      </w:r>
      <w:r w:rsidR="001F3D89" w:rsidRPr="00FD1B40">
        <w:rPr>
          <w:rFonts w:asciiTheme="minorBidi" w:hAnsiTheme="minorBidi" w:cstheme="minorBidi"/>
          <w:color w:val="000000" w:themeColor="text1"/>
          <w:sz w:val="20"/>
        </w:rPr>
        <w:t xml:space="preserve"> </w:t>
      </w:r>
      <w:proofErr w:type="spellStart"/>
      <w:r w:rsidR="001F3D89" w:rsidRPr="00FD1B40">
        <w:rPr>
          <w:rFonts w:asciiTheme="minorBidi" w:hAnsiTheme="minorBidi" w:cstheme="minorBidi"/>
          <w:color w:val="000000" w:themeColor="text1"/>
          <w:sz w:val="20"/>
        </w:rPr>
        <w:t>Paribas</w:t>
      </w:r>
      <w:proofErr w:type="spellEnd"/>
      <w:r w:rsidR="001F3D89" w:rsidRPr="00FD1B40">
        <w:rPr>
          <w:rFonts w:asciiTheme="minorBidi" w:hAnsiTheme="minorBidi" w:cstheme="minorBidi"/>
          <w:color w:val="000000" w:themeColor="text1"/>
          <w:sz w:val="20"/>
        </w:rPr>
        <w:t xml:space="preserve"> Bank Polska S.A. </w:t>
      </w:r>
      <w:r w:rsidRPr="00FD1B40">
        <w:rPr>
          <w:rFonts w:asciiTheme="minorBidi" w:hAnsiTheme="minorBidi" w:cstheme="minorBidi"/>
          <w:color w:val="000000" w:themeColor="text1"/>
          <w:sz w:val="20"/>
        </w:rPr>
        <w:t xml:space="preserve">nr </w:t>
      </w:r>
      <w:r w:rsidRPr="00FD1B40">
        <w:rPr>
          <w:rFonts w:asciiTheme="minorBidi" w:eastAsia="Times New Roman" w:hAnsiTheme="minorBidi" w:cstheme="minorBidi"/>
          <w:color w:val="000000" w:themeColor="text1"/>
          <w:sz w:val="20"/>
          <w:lang w:eastAsia="pl-PL"/>
        </w:rPr>
        <w:t>rachunku 49175013250000000028603819</w:t>
      </w:r>
      <w:r w:rsidRPr="00FD1B40">
        <w:rPr>
          <w:rFonts w:asciiTheme="minorBidi" w:hAnsiTheme="minorBidi" w:cstheme="minorBidi"/>
          <w:color w:val="000000" w:themeColor="text1"/>
          <w:sz w:val="20"/>
        </w:rPr>
        <w:t xml:space="preserve">. Terminem wniesienia jest dzień uznania rachunku Zamawiającego. W przypadku wniesienia wadium w pieniądzu Zamawiający może wyrazić zgodę na zaliczenie wadium na poczet zabezpieczenia należytego wykonania umowy. </w:t>
      </w:r>
    </w:p>
    <w:p w14:paraId="07650E15" w14:textId="77777777" w:rsidR="006B746A" w:rsidRPr="00FD1B40" w:rsidRDefault="4642758A"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wnoszenia zabezpieczenia w innej formie niż w pieniądzu, oryginał dokumentu należy złożyć w siedzibie Zamawiającego. </w:t>
      </w:r>
    </w:p>
    <w:p w14:paraId="4AD9F087" w14:textId="77777777" w:rsidR="006B746A" w:rsidRPr="00FD1B40" w:rsidRDefault="4642758A" w:rsidP="00AF1EB5">
      <w:pPr>
        <w:pStyle w:val="Tekstpodstawowy"/>
        <w:numPr>
          <w:ilvl w:val="3"/>
          <w:numId w:val="3"/>
        </w:numPr>
        <w:spacing w:after="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 ile nie zaistnieją przesłanki potrącenia z kwoty zabezpieczenia, jeżeli zabezpieczenie byłoby złożone w pieniądzu, zostanie ono zwrócone wraz z odsetkami wynikającymi z umowy rachunku bankowego, na którym było ono przechowywane, pomniejszone o koszt prowadzenia tego rachunku oraz prowizji bankowej za przelew pieniędzy na rachunek bankowy Wykonawcy </w:t>
      </w:r>
      <w:r w:rsidR="00B27B1F" w:rsidRPr="00FD1B40">
        <w:rPr>
          <w:rFonts w:asciiTheme="minorBidi" w:hAnsiTheme="minorBidi" w:cstheme="minorBidi"/>
          <w:color w:val="000000" w:themeColor="text1"/>
          <w:sz w:val="20"/>
        </w:rPr>
        <w:t>w terminie 3 dni roboczych od otrzymania przez Zamawiającego pisemnego wniosku. Wniosek o zwrot zabezpieczenia musi być podpisany przez osoby uprawnione do reprezentacji Wykonawcy i zawierać co najmniej nr Umowy i nr rachunku bankowego Wykonawcy. Wniosek o zwrot zabezpieczenia złożony przed zakończeniem okresu obowiązywania zabezpieczenia (opisanego w ust. 3 powyżej) uznaje się za bezskuteczny</w:t>
      </w:r>
      <w:r w:rsidRPr="00FD1B40">
        <w:rPr>
          <w:rFonts w:asciiTheme="minorBidi" w:hAnsiTheme="minorBidi" w:cstheme="minorBidi"/>
          <w:color w:val="000000" w:themeColor="text1"/>
          <w:sz w:val="20"/>
        </w:rPr>
        <w:t xml:space="preserve">. </w:t>
      </w:r>
      <w:r w:rsidRPr="00FD1B40">
        <w:rPr>
          <w:rFonts w:asciiTheme="minorBidi" w:eastAsia="Times New Roman" w:hAnsiTheme="minorBidi" w:cstheme="minorBidi"/>
          <w:color w:val="000000" w:themeColor="text1"/>
          <w:sz w:val="20"/>
          <w:lang w:eastAsia="pl-PL"/>
        </w:rPr>
        <w:t xml:space="preserve"> </w:t>
      </w:r>
    </w:p>
    <w:p w14:paraId="25ED4E06" w14:textId="3B5B1321" w:rsidR="00DD63F1" w:rsidRPr="00FD1B40" w:rsidRDefault="00D4608F" w:rsidP="008049F2">
      <w:pPr>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12. </w:t>
      </w:r>
      <w:r w:rsidR="4642758A" w:rsidRPr="00FD1B40">
        <w:rPr>
          <w:rFonts w:asciiTheme="minorBidi" w:hAnsiTheme="minorBidi" w:cstheme="minorBidi"/>
          <w:color w:val="000000" w:themeColor="text1"/>
          <w:sz w:val="20"/>
        </w:rPr>
        <w:t>Zamawiający będzie uprawniony do potrącania z kwoty zabezpieczenia należytego wykonania Umowy kar umownych</w:t>
      </w:r>
      <w:r w:rsidR="00B27B1F" w:rsidRPr="00FD1B40">
        <w:rPr>
          <w:rFonts w:asciiTheme="minorBidi" w:hAnsiTheme="minorBidi" w:cstheme="minorBidi"/>
          <w:color w:val="000000" w:themeColor="text1"/>
          <w:sz w:val="20"/>
        </w:rPr>
        <w:t>,</w:t>
      </w:r>
      <w:r w:rsidR="4642758A" w:rsidRPr="00FD1B40">
        <w:rPr>
          <w:rFonts w:asciiTheme="minorBidi" w:hAnsiTheme="minorBidi" w:cstheme="minorBidi"/>
          <w:color w:val="000000" w:themeColor="text1"/>
          <w:sz w:val="20"/>
        </w:rPr>
        <w:t xml:space="preserve"> odszkodowań</w:t>
      </w:r>
      <w:r w:rsidR="00B27B1F" w:rsidRPr="00FD1B40">
        <w:rPr>
          <w:rFonts w:asciiTheme="minorBidi" w:hAnsiTheme="minorBidi" w:cstheme="minorBidi"/>
          <w:color w:val="000000" w:themeColor="text1"/>
          <w:sz w:val="20"/>
        </w:rPr>
        <w:t xml:space="preserve">, </w:t>
      </w:r>
      <w:r w:rsidR="00CD417D" w:rsidRPr="00FD1B40">
        <w:rPr>
          <w:rFonts w:asciiTheme="minorBidi" w:hAnsiTheme="minorBidi" w:cstheme="minorBidi"/>
          <w:color w:val="000000" w:themeColor="text1"/>
          <w:sz w:val="20"/>
        </w:rPr>
        <w:t xml:space="preserve"> </w:t>
      </w:r>
      <w:r w:rsidR="00B27B1F" w:rsidRPr="00FD1B40">
        <w:rPr>
          <w:rFonts w:asciiTheme="minorBidi" w:hAnsiTheme="minorBidi" w:cstheme="minorBidi"/>
          <w:color w:val="000000" w:themeColor="text1"/>
          <w:sz w:val="20"/>
        </w:rPr>
        <w:t>kwot zapłaconych Podwykonawcom zgodnie z §</w:t>
      </w:r>
      <w:r w:rsidR="005E1E5B" w:rsidRPr="00FD1B40">
        <w:rPr>
          <w:rFonts w:asciiTheme="minorBidi" w:hAnsiTheme="minorBidi" w:cstheme="minorBidi"/>
          <w:color w:val="000000" w:themeColor="text1"/>
          <w:sz w:val="20"/>
        </w:rPr>
        <w:t xml:space="preserve"> </w:t>
      </w:r>
      <w:r w:rsidR="00B27B1F" w:rsidRPr="00FD1B40">
        <w:rPr>
          <w:rFonts w:asciiTheme="minorBidi" w:hAnsiTheme="minorBidi" w:cstheme="minorBidi"/>
          <w:color w:val="000000" w:themeColor="text1"/>
          <w:sz w:val="20"/>
        </w:rPr>
        <w:t>13 ust. 8. Umowy</w:t>
      </w:r>
      <w:r w:rsidR="4642758A" w:rsidRPr="00FD1B40">
        <w:rPr>
          <w:rFonts w:asciiTheme="minorBidi" w:hAnsiTheme="minorBidi" w:cstheme="minorBidi"/>
          <w:color w:val="000000" w:themeColor="text1"/>
          <w:sz w:val="20"/>
        </w:rPr>
        <w:t xml:space="preserve"> należnych mu na podstawie niniejszej Umowy.</w:t>
      </w:r>
    </w:p>
    <w:p w14:paraId="1BD71400" w14:textId="77777777" w:rsidR="00BE3CAA" w:rsidRPr="00FD1B40" w:rsidRDefault="00BE3CAA" w:rsidP="005C062E">
      <w:pPr>
        <w:rPr>
          <w:rFonts w:asciiTheme="minorBidi" w:hAnsiTheme="minorBidi" w:cstheme="minorBidi"/>
          <w:color w:val="000000" w:themeColor="text1"/>
          <w:sz w:val="20"/>
        </w:rPr>
      </w:pPr>
    </w:p>
    <w:p w14:paraId="2526F2FB" w14:textId="77777777" w:rsidR="00CA6277" w:rsidRPr="00FD1B40" w:rsidRDefault="4642758A" w:rsidP="4642758A">
      <w:pPr>
        <w:tabs>
          <w:tab w:val="num" w:pos="426"/>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§13. [Podwykonawcy]</w:t>
      </w:r>
    </w:p>
    <w:p w14:paraId="62445CC0" w14:textId="77777777" w:rsidR="00320989" w:rsidRPr="00FD1B40" w:rsidRDefault="00320989" w:rsidP="005C062E">
      <w:pPr>
        <w:tabs>
          <w:tab w:val="num" w:pos="426"/>
        </w:tabs>
        <w:jc w:val="center"/>
        <w:rPr>
          <w:rFonts w:asciiTheme="minorBidi" w:hAnsiTheme="minorBidi" w:cstheme="minorBidi"/>
          <w:b/>
          <w:color w:val="000000" w:themeColor="text1"/>
          <w:sz w:val="20"/>
        </w:rPr>
      </w:pPr>
    </w:p>
    <w:p w14:paraId="73A71C38" w14:textId="3D9B72CC" w:rsidR="00AA0D5C" w:rsidRPr="00FD1B40" w:rsidRDefault="4642758A" w:rsidP="00AF1EB5">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może wykonywać Przedmiot Umowy przy pomocy Podwykonawców (rozumianych jako każdy podmiot, który zawarł umowę z Wykonawcą lub podwykonawcą na realizację jakiejkolwiek części Prac</w:t>
      </w:r>
      <w:r w:rsidR="0098090A" w:rsidRPr="00FD1B40">
        <w:rPr>
          <w:rFonts w:asciiTheme="minorBidi" w:hAnsiTheme="minorBidi" w:cstheme="minorBidi"/>
          <w:color w:val="000000" w:themeColor="text1"/>
          <w:sz w:val="20"/>
        </w:rPr>
        <w:t>, dalej jako Podwykonawcy</w:t>
      </w:r>
      <w:r w:rsidRPr="00FD1B40">
        <w:rPr>
          <w:rFonts w:asciiTheme="minorBidi" w:hAnsiTheme="minorBidi" w:cstheme="minorBidi"/>
          <w:color w:val="000000" w:themeColor="text1"/>
          <w:sz w:val="20"/>
        </w:rPr>
        <w:t>), gwarantujących jego wykonanie z należytą starannością. Wykonawca ponosi pełną odpowiedzialność za realizację prac przez Podwykonawców</w:t>
      </w:r>
      <w:r w:rsidR="00942AE2" w:rsidRPr="00FD1B40">
        <w:rPr>
          <w:rFonts w:asciiTheme="minorBidi" w:hAnsiTheme="minorBidi" w:cstheme="minorBidi"/>
          <w:color w:val="000000" w:themeColor="text1"/>
          <w:sz w:val="20"/>
        </w:rPr>
        <w:t>.</w:t>
      </w:r>
    </w:p>
    <w:p w14:paraId="6CF294D1" w14:textId="0F8FD2A8" w:rsidR="0098090A" w:rsidRPr="00FD1B40" w:rsidRDefault="4642758A" w:rsidP="0098090A">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Podzlecenie prac Podwykonawcom wymaga uprzedniego pisemnego</w:t>
      </w:r>
      <w:r w:rsidR="00B27B1F" w:rsidRPr="00FD1B40">
        <w:rPr>
          <w:rFonts w:asciiTheme="minorBidi" w:hAnsiTheme="minorBidi" w:cstheme="minorBidi"/>
          <w:color w:val="000000" w:themeColor="text1"/>
          <w:sz w:val="20"/>
        </w:rPr>
        <w:t xml:space="preserve"> pod rygorem nieważności</w:t>
      </w:r>
      <w:r w:rsidRPr="00FD1B40">
        <w:rPr>
          <w:rFonts w:asciiTheme="minorBidi" w:hAnsiTheme="minorBidi" w:cstheme="minorBidi"/>
          <w:color w:val="000000" w:themeColor="text1"/>
          <w:sz w:val="20"/>
        </w:rPr>
        <w:t xml:space="preserve"> zgłoszenia Zamawiającemu, ze wskazaniem nazwy Podwykonawcy i szczegółowego zakresu powierzonych mu </w:t>
      </w:r>
      <w:r w:rsidR="00B27B1F" w:rsidRPr="00FD1B40">
        <w:rPr>
          <w:rFonts w:asciiTheme="minorBidi" w:hAnsiTheme="minorBidi" w:cstheme="minorBidi"/>
          <w:color w:val="000000" w:themeColor="text1"/>
          <w:sz w:val="20"/>
        </w:rPr>
        <w:t>p</w:t>
      </w:r>
      <w:r w:rsidRPr="00FD1B40">
        <w:rPr>
          <w:rFonts w:asciiTheme="minorBidi" w:hAnsiTheme="minorBidi" w:cstheme="minorBidi"/>
          <w:color w:val="000000" w:themeColor="text1"/>
          <w:sz w:val="20"/>
        </w:rPr>
        <w:t>rac</w:t>
      </w:r>
      <w:r w:rsidR="00B27B1F" w:rsidRPr="00FD1B40">
        <w:rPr>
          <w:rFonts w:asciiTheme="minorBidi" w:hAnsiTheme="minorBidi" w:cstheme="minorBidi"/>
          <w:color w:val="000000" w:themeColor="text1"/>
          <w:sz w:val="20"/>
        </w:rPr>
        <w:t>, dostaw, usług lub innych czynności związanych z Przedmiotem Umowy</w:t>
      </w:r>
      <w:r w:rsidR="0098090A" w:rsidRPr="00FD1B40">
        <w:rPr>
          <w:rFonts w:asciiTheme="minorBidi" w:hAnsiTheme="minorBidi" w:cstheme="minorBidi"/>
          <w:color w:val="000000" w:themeColor="text1"/>
          <w:sz w:val="20"/>
        </w:rPr>
        <w:t xml:space="preserve"> oraz projektu proponowanej umowy na podwykonawstwo</w:t>
      </w:r>
      <w:r w:rsidRPr="00FD1B40">
        <w:rPr>
          <w:rFonts w:asciiTheme="minorBidi" w:hAnsiTheme="minorBidi" w:cstheme="minorBidi"/>
          <w:color w:val="000000" w:themeColor="text1"/>
          <w:sz w:val="20"/>
        </w:rPr>
        <w:t>. W przypadku braku zgłoszenia przez Zamawiającego w ciągu 30 dni pisemnego sprzeciwu wobec wykonywania Prac przez Podwykonawcę uznaje się, iż Zamawiający wyraził</w:t>
      </w:r>
      <w:r w:rsidR="00F67F7B" w:rsidRPr="00FD1B40">
        <w:rPr>
          <w:rFonts w:asciiTheme="minorBidi" w:hAnsiTheme="minorBidi" w:cstheme="minorBidi"/>
          <w:color w:val="000000" w:themeColor="text1"/>
          <w:sz w:val="20"/>
        </w:rPr>
        <w:t xml:space="preserve"> zgodę</w:t>
      </w:r>
      <w:r w:rsidRPr="00FD1B40">
        <w:rPr>
          <w:rFonts w:asciiTheme="minorBidi" w:hAnsiTheme="minorBidi" w:cstheme="minorBidi"/>
          <w:color w:val="000000" w:themeColor="text1"/>
          <w:sz w:val="20"/>
        </w:rPr>
        <w:t xml:space="preserve"> na zlecenie prac Podwykonawcy. </w:t>
      </w:r>
      <w:r w:rsidR="0098090A" w:rsidRPr="00FD1B40">
        <w:rPr>
          <w:rFonts w:asciiTheme="minorBidi" w:hAnsiTheme="minorBidi" w:cstheme="minorBidi"/>
          <w:color w:val="000000" w:themeColor="text1"/>
          <w:sz w:val="20"/>
        </w:rPr>
        <w:t xml:space="preserve">Wykonawca zobowiązany jest przedłożyć Zamawiającemu zawartą umowę o podwykonawstwo (kopię poświadczoną za zgodność z oryginałem), w terminie 7 dni od dnia jej zawarcia.  </w:t>
      </w:r>
    </w:p>
    <w:p w14:paraId="3143F529" w14:textId="77777777" w:rsidR="0098090A" w:rsidRPr="00FD1B40" w:rsidRDefault="0098090A" w:rsidP="0098090A">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do zgłaszania Zamawiającemu zmian umów na podwykonawstwo. Postanowienia ust. 2 stosuje się odpowiednio. </w:t>
      </w:r>
    </w:p>
    <w:p w14:paraId="1720FAA4" w14:textId="77777777" w:rsidR="00AA0D5C" w:rsidRPr="00FD1B40" w:rsidRDefault="0098090A" w:rsidP="0098090A">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zobowiązany jest do zapewnienia realizacji obowiązków określonych w ust. 2 i 3 niniejszego paragrafu przez Podwykonawców. </w:t>
      </w:r>
    </w:p>
    <w:p w14:paraId="673C29C3" w14:textId="77777777" w:rsidR="00D05063" w:rsidRPr="00FD1B40" w:rsidRDefault="4642758A" w:rsidP="00AF1EB5">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gwarantuje, że jego Podwykonawcy będą w pełni przestrzegać postanowień niniejszej Umowy, mających zastosowanie do wykonywanej przez nich części Prac. </w:t>
      </w:r>
    </w:p>
    <w:p w14:paraId="0A1B02EC" w14:textId="099D8E41" w:rsidR="005919AA" w:rsidRPr="00FD1B40" w:rsidRDefault="4642758A" w:rsidP="00AF1EB5">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będzie mieć prawo kontaktować się z Podwykonawcami, aby omówić postęp Prac, obowiązujące warunki BHP i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poż. i inne sprawy odnoszące się do wykonywania Robót. Rozmowy te nie zwolnią Wykonawcy z żadnego z ciążących na nim zobowiązań, zakresu obowiązków lub odpowiedzialności finansowo-prawnej zawarowanej niniejszą Umową.</w:t>
      </w:r>
    </w:p>
    <w:p w14:paraId="494BCC7C" w14:textId="77777777" w:rsidR="00C45411" w:rsidRPr="00FD1B40" w:rsidRDefault="4642758A" w:rsidP="00AF1EB5">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ponosi pełną odpowiedzialność za zapłatę wynagrodzenia należnego Podwykonawcom. Wykonawca jest zobowiązany do terminowego regulowania wszystkich należnych płatności na rzecz Podwykonawców. Niewywiązanie się Wykonawcy z obowiązku, o którym mowa w niniejszym ustępie </w:t>
      </w:r>
      <w:r w:rsidRPr="00FD1B40">
        <w:rPr>
          <w:rFonts w:asciiTheme="minorBidi" w:hAnsiTheme="minorBidi" w:cstheme="minorBidi"/>
          <w:color w:val="000000" w:themeColor="text1"/>
          <w:sz w:val="20"/>
        </w:rPr>
        <w:t>będzie uważane za nienależyte wykonanie Umowy przez Wykonawcę.</w:t>
      </w:r>
    </w:p>
    <w:p w14:paraId="3955BBDD" w14:textId="77777777" w:rsidR="00BD7D47" w:rsidRDefault="4642758A">
      <w:pPr>
        <w:pStyle w:val="Akapitzlist"/>
        <w:numPr>
          <w:ilvl w:val="0"/>
          <w:numId w:val="3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wypadku wypłacenia przez Zamawiającego wynagrodzenia należnego Podwykonawcy w związku z roszczeniem złożonym przez tego ostatniego, Wykonawca jest zobowiązany bez odrębnego wezwania do</w:t>
      </w:r>
      <w:r w:rsidR="0050214F" w:rsidRPr="00FD1B40">
        <w:rPr>
          <w:rFonts w:asciiTheme="minorBidi" w:hAnsiTheme="minorBidi" w:cstheme="minorBidi"/>
          <w:color w:val="000000" w:themeColor="text1"/>
          <w:sz w:val="20"/>
        </w:rPr>
        <w:t xml:space="preserve"> niezwłocznego</w:t>
      </w:r>
      <w:r w:rsidRPr="00FD1B40">
        <w:rPr>
          <w:rFonts w:asciiTheme="minorBidi" w:hAnsiTheme="minorBidi" w:cstheme="minorBidi"/>
          <w:color w:val="000000" w:themeColor="text1"/>
          <w:sz w:val="20"/>
        </w:rPr>
        <w:t xml:space="preserve"> zwrotu Zamawiającemu zapłaconej kwoty wraz z odsetkami ustawowymi od dnia jej wypłacenia do dnia zapłaty</w:t>
      </w:r>
      <w:r w:rsidR="0050214F"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w:t>
      </w:r>
      <w:r w:rsidR="0050214F" w:rsidRPr="00FD1B40">
        <w:rPr>
          <w:rFonts w:asciiTheme="minorBidi" w:hAnsiTheme="minorBidi" w:cstheme="minorBidi"/>
          <w:color w:val="000000" w:themeColor="text1"/>
          <w:sz w:val="20"/>
        </w:rPr>
        <w:t>W przypadku braku dokonania zwrotu w terminie 5 dni roboczych, Zamawiający dokona potrącenia kwoty zapłaconej Podwykonawcy z kwot (faktur) należnych Wykonawcy, na co Wykonawca wyraża zgodę. Zamawiający może również, wedle własnego uznania, rozliczyć kwotę zapłaconą podwykonawcy z zabezpieczeniem należytego wykonania Umowy</w:t>
      </w:r>
      <w:r w:rsidRPr="00FD1B40">
        <w:rPr>
          <w:rFonts w:asciiTheme="minorBidi" w:hAnsiTheme="minorBidi" w:cstheme="minorBidi"/>
          <w:color w:val="000000" w:themeColor="text1"/>
          <w:sz w:val="20"/>
        </w:rPr>
        <w:t>.</w:t>
      </w:r>
    </w:p>
    <w:p w14:paraId="2B954CAD" w14:textId="71283C49" w:rsidR="00195C9A" w:rsidRPr="00372A3F" w:rsidRDefault="0050214F" w:rsidP="00B048F7">
      <w:pPr>
        <w:pStyle w:val="Akapitzlist"/>
        <w:numPr>
          <w:ilvl w:val="0"/>
          <w:numId w:val="35"/>
        </w:numPr>
        <w:jc w:val="both"/>
      </w:pPr>
      <w:bookmarkStart w:id="7" w:name="_Hlk516834472"/>
      <w:r w:rsidRPr="0032653D">
        <w:rPr>
          <w:rFonts w:asciiTheme="minorBidi" w:hAnsiTheme="minorBidi" w:cstheme="minorBidi"/>
          <w:color w:val="000000" w:themeColor="text1"/>
          <w:sz w:val="20"/>
        </w:rPr>
        <w:t xml:space="preserve">Wykonawca jest zobowiązany skutecznie powiadomić Podwykonawców o współfinansowaniu ich wynagrodzeń ze środków publicznych w ramach Programu </w:t>
      </w:r>
      <w:bookmarkEnd w:id="7"/>
      <w:r w:rsidRPr="0032653D">
        <w:rPr>
          <w:rFonts w:asciiTheme="minorBidi" w:hAnsiTheme="minorBidi" w:cstheme="minorBidi"/>
          <w:color w:val="000000" w:themeColor="text1"/>
          <w:sz w:val="20"/>
        </w:rPr>
        <w:t xml:space="preserve">Operacyjnego Infrastruktura i Środowisko </w:t>
      </w:r>
      <w:r w:rsidRPr="0032653D">
        <w:rPr>
          <w:rFonts w:asciiTheme="minorBidi" w:hAnsiTheme="minorBidi" w:cstheme="minorBidi"/>
          <w:color w:val="000000" w:themeColor="text1"/>
          <w:sz w:val="20"/>
        </w:rPr>
        <w:lastRenderedPageBreak/>
        <w:t xml:space="preserve">2014-2020 w oparciu o </w:t>
      </w:r>
      <w:r w:rsidR="002C428D" w:rsidRPr="0032653D">
        <w:rPr>
          <w:rFonts w:asciiTheme="minorBidi" w:hAnsiTheme="minorBidi" w:cstheme="minorBidi"/>
          <w:color w:val="000000" w:themeColor="text1"/>
          <w:sz w:val="20"/>
        </w:rPr>
        <w:t>umowę o dofinansowanie zawartą</w:t>
      </w:r>
      <w:r w:rsidR="00195C9A" w:rsidRPr="0032653D">
        <w:rPr>
          <w:rFonts w:asciiTheme="minorBidi" w:hAnsiTheme="minorBidi" w:cstheme="minorBidi"/>
          <w:color w:val="000000" w:themeColor="text1"/>
          <w:sz w:val="20"/>
        </w:rPr>
        <w:t xml:space="preserve"> 19.10.2017 </w:t>
      </w:r>
      <w:r w:rsidR="00D40027" w:rsidRPr="0032653D" w:rsidDel="00D40027">
        <w:rPr>
          <w:rFonts w:asciiTheme="minorBidi" w:hAnsiTheme="minorBidi" w:cstheme="minorBidi"/>
          <w:color w:val="000000" w:themeColor="text1"/>
          <w:sz w:val="20"/>
        </w:rPr>
        <w:t xml:space="preserve"> </w:t>
      </w:r>
      <w:r w:rsidR="00BF6428" w:rsidRPr="0032653D">
        <w:rPr>
          <w:rFonts w:asciiTheme="minorBidi" w:hAnsiTheme="minorBidi" w:cstheme="minorBidi"/>
          <w:color w:val="000000" w:themeColor="text1"/>
          <w:sz w:val="20"/>
        </w:rPr>
        <w:t>r</w:t>
      </w:r>
      <w:r w:rsidR="009C7D5E" w:rsidRPr="0032653D">
        <w:rPr>
          <w:rFonts w:asciiTheme="minorBidi" w:hAnsiTheme="minorBidi" w:cstheme="minorBidi"/>
          <w:color w:val="000000" w:themeColor="text1"/>
          <w:sz w:val="20"/>
        </w:rPr>
        <w:t>oku</w:t>
      </w:r>
      <w:r w:rsidR="00BF6428" w:rsidRPr="0032653D">
        <w:rPr>
          <w:rFonts w:asciiTheme="minorBidi" w:hAnsiTheme="minorBidi" w:cstheme="minorBidi"/>
          <w:color w:val="000000" w:themeColor="text1"/>
          <w:sz w:val="20"/>
        </w:rPr>
        <w:t xml:space="preserve"> przez Zamawiającego z Narodowym Funduszem Ochrony </w:t>
      </w:r>
      <w:r w:rsidR="00BF6428" w:rsidRPr="00D14CBD">
        <w:rPr>
          <w:rFonts w:asciiTheme="minorBidi" w:hAnsiTheme="minorBidi" w:cstheme="minorBidi"/>
          <w:color w:val="000000" w:themeColor="text1"/>
          <w:sz w:val="20"/>
        </w:rPr>
        <w:t>Środowiska i Gospodarki Wodnej dla projektu</w:t>
      </w:r>
      <w:r w:rsidR="00AD2E9B" w:rsidRPr="00D14CBD">
        <w:rPr>
          <w:rFonts w:asciiTheme="minorBidi" w:hAnsiTheme="minorBidi" w:cstheme="minorBidi"/>
          <w:color w:val="000000" w:themeColor="text1"/>
          <w:sz w:val="20"/>
        </w:rPr>
        <w:t xml:space="preserve"> </w:t>
      </w:r>
      <w:r w:rsidR="0032653D" w:rsidRPr="00B048F7">
        <w:rPr>
          <w:rFonts w:asciiTheme="minorBidi" w:hAnsiTheme="minorBidi" w:cstheme="minorBidi"/>
          <w:color w:val="000000" w:themeColor="text1"/>
          <w:sz w:val="20"/>
        </w:rPr>
        <w:t>„</w:t>
      </w:r>
      <w:r w:rsidR="00195C9A" w:rsidRPr="00B048F7">
        <w:rPr>
          <w:rFonts w:eastAsia="HG Mincho Light J" w:cs="Arial"/>
          <w:i/>
          <w:color w:val="000000"/>
          <w:sz w:val="20"/>
          <w:lang w:eastAsia="en-US"/>
        </w:rPr>
        <w:t xml:space="preserve">Przystosowanie sieci GPEC oraz jej rozbudowa w celu zapewnienia bezpieczeństwa energetycznego południowych rejonów Gdańska (m.in.: Orunia, Św. Wojciech, Lipce, Piecki Migowo, Jasień, Kokoszki, </w:t>
      </w:r>
      <w:proofErr w:type="spellStart"/>
      <w:r w:rsidR="00195C9A" w:rsidRPr="00B048F7">
        <w:rPr>
          <w:rFonts w:eastAsia="HG Mincho Light J" w:cs="Arial"/>
          <w:i/>
          <w:color w:val="000000"/>
          <w:sz w:val="20"/>
          <w:lang w:eastAsia="en-US"/>
        </w:rPr>
        <w:t>Ujeścisko</w:t>
      </w:r>
      <w:proofErr w:type="spellEnd"/>
      <w:r w:rsidR="00195C9A" w:rsidRPr="00B048F7">
        <w:rPr>
          <w:rFonts w:eastAsia="HG Mincho Light J" w:cs="Arial"/>
          <w:i/>
          <w:color w:val="000000"/>
          <w:sz w:val="20"/>
          <w:lang w:eastAsia="en-US"/>
        </w:rPr>
        <w:t xml:space="preserve">, </w:t>
      </w:r>
      <w:proofErr w:type="spellStart"/>
      <w:r w:rsidR="00195C9A" w:rsidRPr="00B048F7">
        <w:rPr>
          <w:rFonts w:eastAsia="HG Mincho Light J" w:cs="Arial"/>
          <w:i/>
          <w:color w:val="000000"/>
          <w:sz w:val="20"/>
          <w:lang w:eastAsia="en-US"/>
        </w:rPr>
        <w:t>Łostowice</w:t>
      </w:r>
      <w:proofErr w:type="spellEnd"/>
      <w:r w:rsidR="00195C9A" w:rsidRPr="00B048F7">
        <w:rPr>
          <w:rFonts w:eastAsia="HG Mincho Light J" w:cs="Arial"/>
          <w:i/>
          <w:color w:val="000000"/>
          <w:sz w:val="20"/>
          <w:lang w:eastAsia="en-US"/>
        </w:rPr>
        <w:t>, Stogi”</w:t>
      </w:r>
      <w:r w:rsidR="00443DCC" w:rsidRPr="00B048F7">
        <w:rPr>
          <w:rFonts w:eastAsia="HG Mincho Light J" w:cs="Arial"/>
          <w:i/>
          <w:color w:val="000000"/>
          <w:sz w:val="20"/>
          <w:lang w:eastAsia="en-US"/>
        </w:rPr>
        <w:t xml:space="preserve"> Nr POIS. 01.06.02-00-0014/16</w:t>
      </w:r>
      <w:r w:rsidR="002A0EA8">
        <w:rPr>
          <w:rFonts w:eastAsia="HG Mincho Light J" w:cs="Arial"/>
          <w:i/>
          <w:color w:val="000000"/>
          <w:sz w:val="20"/>
          <w:lang w:eastAsia="en-US"/>
        </w:rPr>
        <w:t>)</w:t>
      </w:r>
      <w:r w:rsidR="00372A3F">
        <w:rPr>
          <w:rFonts w:eastAsia="HG Mincho Light J" w:cs="Arial"/>
          <w:i/>
          <w:color w:val="000000"/>
          <w:sz w:val="20"/>
          <w:lang w:eastAsia="en-US"/>
        </w:rPr>
        <w:t>.</w:t>
      </w:r>
    </w:p>
    <w:p w14:paraId="5F7445EB" w14:textId="77777777" w:rsidR="00195C9A" w:rsidRPr="00195C9A" w:rsidRDefault="00195C9A" w:rsidP="00195C9A">
      <w:pPr>
        <w:pStyle w:val="Akapitzlist"/>
        <w:ind w:left="360"/>
        <w:rPr>
          <w:rFonts w:asciiTheme="minorBidi" w:hAnsiTheme="minorBidi" w:cstheme="minorBidi"/>
          <w:i/>
          <w:iCs/>
          <w:color w:val="000000" w:themeColor="text1"/>
          <w:sz w:val="20"/>
        </w:rPr>
      </w:pPr>
    </w:p>
    <w:p w14:paraId="38FDB741" w14:textId="77777777" w:rsidR="00286C4D" w:rsidRPr="00FD1B40" w:rsidRDefault="00286C4D" w:rsidP="005C062E">
      <w:pPr>
        <w:jc w:val="both"/>
        <w:rPr>
          <w:rFonts w:asciiTheme="minorBidi" w:hAnsiTheme="minorBidi" w:cstheme="minorBidi"/>
          <w:color w:val="000000" w:themeColor="text1"/>
          <w:sz w:val="20"/>
        </w:rPr>
      </w:pPr>
    </w:p>
    <w:p w14:paraId="786BFCCB" w14:textId="77777777" w:rsidR="00CA6277" w:rsidRPr="00FD1B40" w:rsidRDefault="4642758A" w:rsidP="4642758A">
      <w:pPr>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§14. [Kary umowne i odszkodowanie]</w:t>
      </w:r>
    </w:p>
    <w:p w14:paraId="61CE0330" w14:textId="77777777" w:rsidR="00C5122E" w:rsidRPr="00FD1B40" w:rsidRDefault="00C5122E" w:rsidP="005C062E">
      <w:pPr>
        <w:jc w:val="center"/>
        <w:rPr>
          <w:rFonts w:asciiTheme="minorBidi" w:hAnsiTheme="minorBidi" w:cstheme="minorBidi"/>
          <w:b/>
          <w:i/>
          <w:color w:val="000000" w:themeColor="text1"/>
          <w:sz w:val="20"/>
        </w:rPr>
      </w:pPr>
    </w:p>
    <w:p w14:paraId="375D23A0" w14:textId="77777777" w:rsidR="00681A9B" w:rsidRPr="00FD1B40" w:rsidRDefault="4642758A" w:rsidP="00AF1EB5">
      <w:pPr>
        <w:pStyle w:val="Akapitzlist"/>
        <w:numPr>
          <w:ilvl w:val="3"/>
          <w:numId w:val="8"/>
        </w:numPr>
        <w:jc w:val="both"/>
        <w:rPr>
          <w:rFonts w:asciiTheme="minorBidi" w:hAnsiTheme="minorBidi" w:cstheme="minorBidi"/>
          <w:b/>
          <w:bCs/>
          <w:i/>
          <w:iCs/>
          <w:color w:val="000000" w:themeColor="text1"/>
          <w:sz w:val="20"/>
        </w:rPr>
      </w:pPr>
      <w:r w:rsidRPr="00FD1B40">
        <w:rPr>
          <w:rFonts w:asciiTheme="minorBidi" w:hAnsiTheme="minorBidi" w:cstheme="minorBidi"/>
          <w:color w:val="000000" w:themeColor="text1"/>
          <w:sz w:val="20"/>
        </w:rPr>
        <w:t xml:space="preserve">Wykonawca ponosi odpowiedzialność odszkodowawczą za wszelkie szkody wyrządzone w związku z realizacją Umowy, w tym za szkody niepokryte przez ubezpieczyciela. Wykonawcy występujący wspólnie ponoszę solidarną odpowiedzialność za należyte wykonanie Umowy i wniesienie zabezpieczenia </w:t>
      </w:r>
      <w:r w:rsidRPr="00FD1B40">
        <w:rPr>
          <w:rFonts w:asciiTheme="minorBidi" w:hAnsiTheme="minorBidi" w:cstheme="minorBidi"/>
          <w:color w:val="000000" w:themeColor="text1"/>
          <w:sz w:val="20"/>
        </w:rPr>
        <w:t xml:space="preserve">należytego wykonania Umowy. </w:t>
      </w:r>
    </w:p>
    <w:p w14:paraId="0B2C8D24" w14:textId="77777777" w:rsidR="00CA6277" w:rsidRPr="00FD1B40" w:rsidRDefault="4642758A" w:rsidP="00AF1EB5">
      <w:pPr>
        <w:pStyle w:val="Akapitzlist"/>
        <w:numPr>
          <w:ilvl w:val="3"/>
          <w:numId w:val="8"/>
        </w:numPr>
        <w:jc w:val="both"/>
        <w:rPr>
          <w:rFonts w:asciiTheme="minorBidi" w:hAnsiTheme="minorBidi" w:cstheme="minorBidi"/>
          <w:b/>
          <w:bCs/>
          <w:i/>
          <w:iCs/>
          <w:color w:val="000000" w:themeColor="text1"/>
          <w:sz w:val="20"/>
        </w:rPr>
      </w:pPr>
      <w:r w:rsidRPr="00FD1B40">
        <w:rPr>
          <w:rFonts w:asciiTheme="minorBidi" w:hAnsiTheme="minorBidi" w:cstheme="minorBidi"/>
          <w:color w:val="000000" w:themeColor="text1"/>
          <w:sz w:val="20"/>
        </w:rPr>
        <w:t xml:space="preserve">Zamawiający będzie miał prawo obciążyć Wykonawcę następującymi karami umownymi: </w:t>
      </w:r>
    </w:p>
    <w:p w14:paraId="472F53A7" w14:textId="2AB71AFD" w:rsidR="00AF1EB5" w:rsidRPr="00FD1B40" w:rsidRDefault="4642758A" w:rsidP="00AF1EB5">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 opóźnienie w wykonaniu </w:t>
      </w:r>
      <w:r w:rsidR="0050214F" w:rsidRPr="00FD1B40">
        <w:rPr>
          <w:rFonts w:asciiTheme="minorBidi" w:hAnsiTheme="minorBidi" w:cstheme="minorBidi"/>
          <w:color w:val="000000" w:themeColor="text1"/>
          <w:sz w:val="20"/>
        </w:rPr>
        <w:t>robót w stosunku do terminu określonego w §</w:t>
      </w:r>
      <w:r w:rsidR="009C7D5E" w:rsidRPr="00FD1B40">
        <w:rPr>
          <w:rFonts w:asciiTheme="minorBidi" w:hAnsiTheme="minorBidi" w:cstheme="minorBidi"/>
          <w:color w:val="000000" w:themeColor="text1"/>
          <w:sz w:val="20"/>
        </w:rPr>
        <w:t xml:space="preserve"> </w:t>
      </w:r>
      <w:r w:rsidR="0050214F" w:rsidRPr="00FD1B40">
        <w:rPr>
          <w:rFonts w:asciiTheme="minorBidi" w:hAnsiTheme="minorBidi" w:cstheme="minorBidi"/>
          <w:color w:val="000000" w:themeColor="text1"/>
          <w:sz w:val="20"/>
        </w:rPr>
        <w:t xml:space="preserve">2 ust. 1 </w:t>
      </w:r>
      <w:r w:rsidRPr="00FD1B40">
        <w:rPr>
          <w:rFonts w:asciiTheme="minorBidi" w:hAnsiTheme="minorBidi" w:cstheme="minorBidi"/>
          <w:color w:val="000000" w:themeColor="text1"/>
          <w:sz w:val="20"/>
        </w:rPr>
        <w:t xml:space="preserve">w wysokości: </w:t>
      </w:r>
    </w:p>
    <w:p w14:paraId="7DA902A2" w14:textId="4F8396CD" w:rsidR="00957D46" w:rsidRPr="00FD1B40" w:rsidRDefault="0050214F" w:rsidP="00AF1EB5">
      <w:pPr>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- 0,3</w:t>
      </w:r>
      <w:r w:rsidR="00FF3AB0" w:rsidRPr="00FD1B40">
        <w:rPr>
          <w:rFonts w:asciiTheme="minorBidi" w:hAnsiTheme="minorBidi" w:cstheme="minorBidi"/>
          <w:color w:val="000000" w:themeColor="text1"/>
          <w:sz w:val="20"/>
        </w:rPr>
        <w:t xml:space="preserve"> </w:t>
      </w:r>
      <w:r w:rsidR="4642758A" w:rsidRPr="00FD1B40">
        <w:rPr>
          <w:rFonts w:asciiTheme="minorBidi" w:hAnsiTheme="minorBidi" w:cstheme="minorBidi"/>
          <w:color w:val="000000" w:themeColor="text1"/>
          <w:sz w:val="20"/>
        </w:rPr>
        <w:t>%</w:t>
      </w:r>
      <w:r w:rsidR="00FF3AB0" w:rsidRPr="00FD1B40">
        <w:rPr>
          <w:rFonts w:asciiTheme="minorBidi" w:hAnsiTheme="minorBidi" w:cstheme="minorBidi"/>
          <w:color w:val="000000" w:themeColor="text1"/>
          <w:sz w:val="20"/>
        </w:rPr>
        <w:t xml:space="preserve"> (trzy dziesiąte procenta)</w:t>
      </w:r>
      <w:r w:rsidR="4642758A" w:rsidRPr="00FD1B40">
        <w:rPr>
          <w:rFonts w:asciiTheme="minorBidi" w:hAnsiTheme="minorBidi" w:cstheme="minorBidi"/>
          <w:color w:val="000000" w:themeColor="text1"/>
          <w:sz w:val="20"/>
        </w:rPr>
        <w:t xml:space="preserve"> łącznego wynagrodzenia umownego netto za wykonanie Przedmiotu Umowy wskazanego w § 5 ust. 1 Umowy za każdy dzień opóźnienia</w:t>
      </w:r>
      <w:r w:rsidRPr="00FD1B40">
        <w:rPr>
          <w:rFonts w:asciiTheme="minorBidi" w:hAnsiTheme="minorBidi" w:cstheme="minorBidi"/>
          <w:color w:val="000000" w:themeColor="text1"/>
          <w:sz w:val="20"/>
        </w:rPr>
        <w:t xml:space="preserve"> do upływu pierwszego tygodnia od terminu wyznaczonego w Umowie na wykonanie </w:t>
      </w:r>
      <w:r w:rsidR="00712B50" w:rsidRPr="00FD1B40">
        <w:rPr>
          <w:rFonts w:asciiTheme="minorBidi" w:hAnsiTheme="minorBidi" w:cstheme="minorBidi"/>
          <w:color w:val="000000" w:themeColor="text1"/>
          <w:sz w:val="20"/>
        </w:rPr>
        <w:t xml:space="preserve">danego etapu </w:t>
      </w:r>
      <w:r w:rsidRPr="00FD1B40">
        <w:rPr>
          <w:rFonts w:asciiTheme="minorBidi" w:hAnsiTheme="minorBidi" w:cstheme="minorBidi"/>
          <w:color w:val="000000" w:themeColor="text1"/>
          <w:sz w:val="20"/>
        </w:rPr>
        <w:t>Prac;</w:t>
      </w:r>
    </w:p>
    <w:p w14:paraId="57D7004E" w14:textId="2599E287" w:rsidR="00A678B1" w:rsidRPr="00FD1B40" w:rsidRDefault="00957D46" w:rsidP="00661298">
      <w:pPr>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- 0,7 % (siedem dziesiątych procenta) łącznego wynagrodzenia umownego netto za wykonanie Przedmiotu Umowy wskazanego w § 5 ust. 1 Umowy za każdy dzień opóźnienia po upływie pierwszego tygodnia od terminu wyznaczonego w Umowie na wykonanie </w:t>
      </w:r>
      <w:r w:rsidR="00712B50" w:rsidRPr="00FD1B40">
        <w:rPr>
          <w:rFonts w:asciiTheme="minorBidi" w:hAnsiTheme="minorBidi" w:cstheme="minorBidi"/>
          <w:color w:val="000000" w:themeColor="text1"/>
          <w:sz w:val="20"/>
        </w:rPr>
        <w:t xml:space="preserve">danego etapu </w:t>
      </w:r>
      <w:r w:rsidRPr="00FD1B40">
        <w:rPr>
          <w:rFonts w:asciiTheme="minorBidi" w:hAnsiTheme="minorBidi" w:cstheme="minorBidi"/>
          <w:color w:val="000000" w:themeColor="text1"/>
          <w:sz w:val="20"/>
        </w:rPr>
        <w:t>Prac</w:t>
      </w:r>
      <w:r w:rsidR="00353CD5"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w:t>
      </w:r>
      <w:bookmarkStart w:id="8" w:name="_Hlk64238515"/>
      <w:r w:rsidRPr="00FD1B40">
        <w:rPr>
          <w:rFonts w:asciiTheme="minorBidi" w:hAnsiTheme="minorBidi" w:cstheme="minorBidi"/>
          <w:color w:val="000000" w:themeColor="text1"/>
          <w:sz w:val="20"/>
        </w:rPr>
        <w:t>łącznie nie więcej jednak niż 20%</w:t>
      </w:r>
      <w:r w:rsidR="00353CD5" w:rsidRPr="00FD1B40">
        <w:rPr>
          <w:rFonts w:asciiTheme="minorBidi" w:hAnsiTheme="minorBidi" w:cstheme="minorBidi"/>
          <w:color w:val="000000" w:themeColor="text1"/>
          <w:sz w:val="20"/>
        </w:rPr>
        <w:t xml:space="preserve"> (dwadzieścia procent)</w:t>
      </w:r>
      <w:r w:rsidRPr="00FD1B40">
        <w:rPr>
          <w:rFonts w:asciiTheme="minorBidi" w:hAnsiTheme="minorBidi" w:cstheme="minorBidi"/>
          <w:color w:val="000000" w:themeColor="text1"/>
          <w:sz w:val="20"/>
        </w:rPr>
        <w:t xml:space="preserve"> łącznego wynagrodzenia netto.</w:t>
      </w:r>
      <w:bookmarkEnd w:id="8"/>
      <w:r w:rsidRPr="00FD1B40">
        <w:rPr>
          <w:rFonts w:asciiTheme="minorBidi" w:hAnsiTheme="minorBidi" w:cstheme="minorBidi"/>
          <w:color w:val="000000" w:themeColor="text1"/>
          <w:sz w:val="20"/>
        </w:rPr>
        <w:t xml:space="preserve"> </w:t>
      </w:r>
    </w:p>
    <w:p w14:paraId="4A2073D4" w14:textId="4D932929" w:rsidR="00CA6277" w:rsidRPr="00FD1B40" w:rsidRDefault="4642758A" w:rsidP="00AF1EB5">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 opóźnienie w usuwani</w:t>
      </w:r>
      <w:r w:rsidR="00957D46" w:rsidRPr="00FD1B40">
        <w:rPr>
          <w:rFonts w:asciiTheme="minorBidi" w:hAnsiTheme="minorBidi" w:cstheme="minorBidi"/>
          <w:color w:val="000000" w:themeColor="text1"/>
          <w:sz w:val="20"/>
        </w:rPr>
        <w:t>u</w:t>
      </w:r>
      <w:r w:rsidRPr="00FD1B40">
        <w:rPr>
          <w:rFonts w:asciiTheme="minorBidi" w:hAnsiTheme="minorBidi" w:cstheme="minorBidi"/>
          <w:color w:val="000000" w:themeColor="text1"/>
          <w:sz w:val="20"/>
        </w:rPr>
        <w:t xml:space="preserve"> wady lub awarii w okresie gwarancji lub rękojmi, karą umowną w wysokości 1.000</w:t>
      </w:r>
      <w:r w:rsidR="009C7D5E" w:rsidRPr="00FD1B40">
        <w:rPr>
          <w:rFonts w:asciiTheme="minorBidi" w:hAnsiTheme="minorBidi" w:cstheme="minorBidi"/>
          <w:color w:val="000000" w:themeColor="text1"/>
          <w:sz w:val="20"/>
        </w:rPr>
        <w:t>,00</w:t>
      </w:r>
      <w:r w:rsidRPr="00FD1B40">
        <w:rPr>
          <w:rFonts w:asciiTheme="minorBidi" w:hAnsiTheme="minorBidi" w:cstheme="minorBidi"/>
          <w:color w:val="000000" w:themeColor="text1"/>
          <w:sz w:val="20"/>
        </w:rPr>
        <w:t xml:space="preserve"> zł za każdą drugą i kolejną godzinę opóźnienia</w:t>
      </w:r>
      <w:r w:rsidR="00585793">
        <w:rPr>
          <w:rFonts w:asciiTheme="minorBidi" w:hAnsiTheme="minorBidi" w:cstheme="minorBidi"/>
          <w:color w:val="000000" w:themeColor="text1"/>
          <w:sz w:val="20"/>
        </w:rPr>
        <w:t xml:space="preserve">, </w:t>
      </w:r>
      <w:r w:rsidR="00585793" w:rsidRPr="00FD1B40">
        <w:rPr>
          <w:rFonts w:asciiTheme="minorBidi" w:hAnsiTheme="minorBidi" w:cstheme="minorBidi"/>
          <w:color w:val="000000" w:themeColor="text1"/>
          <w:sz w:val="20"/>
        </w:rPr>
        <w:t xml:space="preserve">łącznie nie więcej jednak niż </w:t>
      </w:r>
      <w:r w:rsidR="00585793">
        <w:rPr>
          <w:rFonts w:asciiTheme="minorBidi" w:hAnsiTheme="minorBidi" w:cstheme="minorBidi"/>
          <w:color w:val="000000" w:themeColor="text1"/>
          <w:sz w:val="20"/>
        </w:rPr>
        <w:t>2</w:t>
      </w:r>
      <w:r w:rsidR="00585793" w:rsidRPr="00FD1B40">
        <w:rPr>
          <w:rFonts w:asciiTheme="minorBidi" w:hAnsiTheme="minorBidi" w:cstheme="minorBidi"/>
          <w:color w:val="000000" w:themeColor="text1"/>
          <w:sz w:val="20"/>
        </w:rPr>
        <w:t>0% (</w:t>
      </w:r>
      <w:r w:rsidR="00585793">
        <w:rPr>
          <w:rFonts w:asciiTheme="minorBidi" w:hAnsiTheme="minorBidi" w:cstheme="minorBidi"/>
          <w:color w:val="000000" w:themeColor="text1"/>
          <w:sz w:val="20"/>
        </w:rPr>
        <w:t>dwadzieścia</w:t>
      </w:r>
      <w:r w:rsidR="00585793" w:rsidRPr="00FD1B40">
        <w:rPr>
          <w:rFonts w:asciiTheme="minorBidi" w:hAnsiTheme="minorBidi" w:cstheme="minorBidi"/>
          <w:color w:val="000000" w:themeColor="text1"/>
          <w:sz w:val="20"/>
        </w:rPr>
        <w:t xml:space="preserve"> procent) łącznego wynagrodzenia netto</w:t>
      </w:r>
      <w:r w:rsidR="002A0EA8" w:rsidRPr="002A0EA8">
        <w:rPr>
          <w:rFonts w:asciiTheme="minorBidi" w:hAnsiTheme="minorBidi"/>
          <w:color w:val="000000" w:themeColor="text1"/>
          <w:sz w:val="20"/>
        </w:rPr>
        <w:t xml:space="preserve"> </w:t>
      </w:r>
      <w:r w:rsidR="002A0EA8" w:rsidRPr="001F3BDF">
        <w:rPr>
          <w:rFonts w:asciiTheme="minorBidi" w:hAnsiTheme="minorBidi"/>
          <w:color w:val="000000" w:themeColor="text1"/>
          <w:sz w:val="20"/>
        </w:rPr>
        <w:t>za wykonanie Przedmiotu Umowy wskazanego w § 5 ust. 1 Umowy</w:t>
      </w:r>
      <w:r w:rsidR="00585793"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w:t>
      </w:r>
    </w:p>
    <w:p w14:paraId="52AC4C59" w14:textId="23799437" w:rsidR="00EA1368" w:rsidRPr="00FD1B40" w:rsidRDefault="00EA1368" w:rsidP="00EA1368">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 niezgłoszenie gotowości do rozpoczęcia prac w terminie wskazanym w Umowie lub nierozpoczęcie prac po wprowadzeniu na budowę, w wysokości 1.000</w:t>
      </w:r>
      <w:r w:rsidR="009C7D5E" w:rsidRPr="00FD1B40">
        <w:rPr>
          <w:rFonts w:asciiTheme="minorBidi" w:hAnsiTheme="minorBidi" w:cstheme="minorBidi"/>
          <w:color w:val="000000" w:themeColor="text1"/>
          <w:sz w:val="20"/>
        </w:rPr>
        <w:t>,00</w:t>
      </w:r>
      <w:r w:rsidRPr="00FD1B40">
        <w:rPr>
          <w:rFonts w:asciiTheme="minorBidi" w:hAnsiTheme="minorBidi" w:cstheme="minorBidi"/>
          <w:color w:val="000000" w:themeColor="text1"/>
          <w:sz w:val="20"/>
        </w:rPr>
        <w:t xml:space="preserve"> zł (słownie: tysi</w:t>
      </w:r>
      <w:r w:rsidR="009131D3" w:rsidRPr="00FD1B40">
        <w:rPr>
          <w:rFonts w:asciiTheme="minorBidi" w:hAnsiTheme="minorBidi" w:cstheme="minorBidi"/>
          <w:color w:val="000000" w:themeColor="text1"/>
          <w:sz w:val="20"/>
        </w:rPr>
        <w:t>ąc</w:t>
      </w:r>
      <w:r w:rsidRPr="00FD1B40">
        <w:rPr>
          <w:rFonts w:asciiTheme="minorBidi" w:hAnsiTheme="minorBidi" w:cstheme="minorBidi"/>
          <w:color w:val="000000" w:themeColor="text1"/>
          <w:sz w:val="20"/>
        </w:rPr>
        <w:t xml:space="preserve"> złotych) za każdy dzień opóźnienia;</w:t>
      </w:r>
      <w:r w:rsidR="00585793">
        <w:rPr>
          <w:rFonts w:asciiTheme="minorBidi" w:hAnsiTheme="minorBidi" w:cstheme="minorBidi"/>
          <w:color w:val="000000" w:themeColor="text1"/>
          <w:sz w:val="20"/>
        </w:rPr>
        <w:t xml:space="preserve"> </w:t>
      </w:r>
      <w:r w:rsidR="00585793" w:rsidRPr="00FD1B40">
        <w:rPr>
          <w:rFonts w:asciiTheme="minorBidi" w:hAnsiTheme="minorBidi" w:cstheme="minorBidi"/>
          <w:color w:val="000000" w:themeColor="text1"/>
          <w:sz w:val="20"/>
        </w:rPr>
        <w:t>łącznie nie więcej jednak niż 20% (dwadzieścia procent) łącznego wynagrodzenia netto.</w:t>
      </w:r>
      <w:r w:rsidR="002A0EA8">
        <w:rPr>
          <w:rFonts w:asciiTheme="minorBidi" w:hAnsiTheme="minorBidi" w:cstheme="minorBidi"/>
          <w:color w:val="000000" w:themeColor="text1"/>
          <w:sz w:val="20"/>
        </w:rPr>
        <w:t xml:space="preserve"> </w:t>
      </w:r>
      <w:r w:rsidR="002A0EA8" w:rsidRPr="001F3BDF">
        <w:rPr>
          <w:rFonts w:asciiTheme="minorBidi" w:hAnsiTheme="minorBidi"/>
          <w:color w:val="000000" w:themeColor="text1"/>
          <w:sz w:val="20"/>
        </w:rPr>
        <w:t>za wykonanie Przedmiotu Umowy wskazanego w § 5 ust. 1 Umowy</w:t>
      </w:r>
    </w:p>
    <w:p w14:paraId="5A0878BC" w14:textId="77777777" w:rsidR="00CA6277" w:rsidRPr="00FD1B40" w:rsidRDefault="4642758A" w:rsidP="00AF1EB5">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każdym przypadku odstąpienia od realizacji przedmiotu Umowy w całości lub części przez Zamawiającego lub Wykonawcę z przyczyn leżących po stronie Wykonawcy, karą umowną w wysokości 15% (piętnaście procent) łącznego wynagrodzenia umownego netto określonego w § 5 ust. 1 Umowy;</w:t>
      </w:r>
    </w:p>
    <w:p w14:paraId="120CB3A5" w14:textId="692302FD" w:rsidR="000A4896" w:rsidRPr="00FD1B40" w:rsidRDefault="4642758A" w:rsidP="004C2E0F">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każdym przypadku stwierdzenia przez Zamawiającego nienależytego przestrzegania przepisów środowiskowych, BHP lub p</w:t>
      </w:r>
      <w:r w:rsidR="00E12D14"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poż. przez Wykonawcę,  Wykonawca zobowiązany jest do zapłaty na rzecz Zamawiającego kary umownej w wysokości</w:t>
      </w:r>
      <w:r w:rsidR="00D75B35" w:rsidRPr="00FD1B40">
        <w:rPr>
          <w:rFonts w:asciiTheme="minorBidi" w:hAnsiTheme="minorBidi" w:cstheme="minorBidi"/>
          <w:color w:val="000000" w:themeColor="text1"/>
          <w:sz w:val="20"/>
        </w:rPr>
        <w:t xml:space="preserve"> wynikającej z taryfikatora kar, stanowiącego </w:t>
      </w:r>
      <w:r w:rsidR="00F95C45" w:rsidRPr="00FD1B40">
        <w:rPr>
          <w:rFonts w:asciiTheme="minorBidi" w:hAnsiTheme="minorBidi" w:cstheme="minorBidi"/>
          <w:color w:val="000000" w:themeColor="text1"/>
          <w:sz w:val="20"/>
        </w:rPr>
        <w:t>Z</w:t>
      </w:r>
      <w:r w:rsidR="00D75B35" w:rsidRPr="00FD1B40">
        <w:rPr>
          <w:rFonts w:asciiTheme="minorBidi" w:hAnsiTheme="minorBidi" w:cstheme="minorBidi"/>
          <w:color w:val="000000" w:themeColor="text1"/>
          <w:sz w:val="20"/>
        </w:rPr>
        <w:t xml:space="preserve">ałącznik nr </w:t>
      </w:r>
      <w:r w:rsidR="001728B0" w:rsidRPr="00FD1B40">
        <w:rPr>
          <w:rFonts w:asciiTheme="minorBidi" w:hAnsiTheme="minorBidi" w:cstheme="minorBidi"/>
          <w:color w:val="000000" w:themeColor="text1"/>
          <w:sz w:val="20"/>
        </w:rPr>
        <w:t>7</w:t>
      </w:r>
      <w:r w:rsidR="00D75B35" w:rsidRPr="00FD1B40">
        <w:rPr>
          <w:rFonts w:asciiTheme="minorBidi" w:hAnsiTheme="minorBidi" w:cstheme="minorBidi"/>
          <w:color w:val="000000" w:themeColor="text1"/>
          <w:sz w:val="20"/>
        </w:rPr>
        <w:t xml:space="preserve"> do Umowy, za każde stwierdzone naruszenie, łącznie nie więcej niż</w:t>
      </w:r>
      <w:r w:rsidRPr="00FD1B40">
        <w:rPr>
          <w:rFonts w:asciiTheme="minorBidi" w:hAnsiTheme="minorBidi" w:cstheme="minorBidi"/>
          <w:color w:val="000000" w:themeColor="text1"/>
          <w:sz w:val="20"/>
        </w:rPr>
        <w:t xml:space="preserve">  </w:t>
      </w:r>
      <w:r w:rsidR="00D75B35"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w:t>
      </w:r>
      <w:r w:rsidR="00D75B35" w:rsidRPr="00FD1B40">
        <w:rPr>
          <w:rFonts w:asciiTheme="minorBidi" w:hAnsiTheme="minorBidi" w:cstheme="minorBidi"/>
          <w:color w:val="000000" w:themeColor="text1"/>
          <w:sz w:val="20"/>
        </w:rPr>
        <w:t>pięć</w:t>
      </w:r>
      <w:r w:rsidRPr="00FD1B40">
        <w:rPr>
          <w:rFonts w:asciiTheme="minorBidi" w:hAnsiTheme="minorBidi" w:cstheme="minorBidi"/>
          <w:color w:val="000000" w:themeColor="text1"/>
          <w:sz w:val="20"/>
        </w:rPr>
        <w:t xml:space="preserve"> procent) wynagrodzenia umownego netto za wykonanie przedmiotu niniejszej Umowy, określonego w § 5 ust. 1 Umowy, </w:t>
      </w:r>
    </w:p>
    <w:p w14:paraId="0C547146" w14:textId="77777777" w:rsidR="000A4896" w:rsidRPr="00FD1B40" w:rsidRDefault="00D75B35" w:rsidP="004C2E0F">
      <w:pPr>
        <w:pStyle w:val="Akapitzlist"/>
        <w:numPr>
          <w:ilvl w:val="1"/>
          <w:numId w:val="30"/>
        </w:numPr>
        <w:ind w:left="709"/>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stwierdzenia </w:t>
      </w:r>
      <w:r w:rsidRPr="00FD1B40">
        <w:rPr>
          <w:rFonts w:asciiTheme="minorBidi" w:hAnsiTheme="minorBidi" w:cstheme="minorBidi"/>
          <w:color w:val="000000" w:themeColor="text1"/>
          <w:sz w:val="20"/>
        </w:rPr>
        <w:t>przez Inspektora Nadzoru Zamawiającego naruszenia przez Wykonawcę jakiegokolwiek innego obowiązku określonego Umową, Wykonawca zobowiązany jest do zapłaty na rzecz Zamawiającego kary umownej w wysokości 0,1 % (jedna dziesiąta procenta) wynagrodzenia umownego netto za wykonanie przedmiotu niniejszej Umowy, określonego w § 5 ust. 1 Umowy, za każde stwierdzone naruszenie, łącznie nie więcej niż 5% (pięć procent) wynagrodzenia umownego netto za wykonanie przedmiotu niniejszej Umowy określonego w § 5 ust. 1 Umowy</w:t>
      </w:r>
      <w:r w:rsidR="4642758A" w:rsidRPr="00FD1B40">
        <w:rPr>
          <w:rFonts w:asciiTheme="minorBidi" w:hAnsiTheme="minorBidi" w:cstheme="minorBidi"/>
          <w:color w:val="000000" w:themeColor="text1"/>
          <w:sz w:val="20"/>
        </w:rPr>
        <w:t>;</w:t>
      </w:r>
    </w:p>
    <w:p w14:paraId="1E8A43FA" w14:textId="7F36A648" w:rsidR="00CA6277" w:rsidRPr="00FD1B40" w:rsidRDefault="4642758A" w:rsidP="004C2E0F">
      <w:pPr>
        <w:numPr>
          <w:ilvl w:val="1"/>
          <w:numId w:val="30"/>
        </w:numPr>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nie utrzymania w trakcie wykonywania Prac jakiegokolwiek ubezpieczenia, do którego Wykonawca jest obowiązany na mocy niniejszej Umowy, jak również w przypadku braku ciągłości ubezpieczenia, w tym nie zapłacenia należnych składek – w wysokości 0,5% (pięć dziesiątych </w:t>
      </w:r>
      <w:r w:rsidRPr="00FD1B40">
        <w:rPr>
          <w:rFonts w:asciiTheme="minorBidi" w:hAnsiTheme="minorBidi" w:cstheme="minorBidi"/>
          <w:color w:val="000000" w:themeColor="text1"/>
          <w:sz w:val="20"/>
        </w:rPr>
        <w:t>procenta) wynagrodzenia umownego netto za wykonanie przedmiotu niniejszej Umowy, określonego w § 5 ust. 1 Umowy za każdy dzień opóźnienia w wykonaniu każdego z powyższych obowiązków</w:t>
      </w:r>
      <w:r w:rsidR="00585793">
        <w:rPr>
          <w:rFonts w:asciiTheme="minorBidi" w:hAnsiTheme="minorBidi" w:cstheme="minorBidi"/>
          <w:color w:val="000000" w:themeColor="text1"/>
          <w:sz w:val="20"/>
        </w:rPr>
        <w:t xml:space="preserve">, </w:t>
      </w:r>
      <w:r w:rsidR="00585793" w:rsidRPr="00FD1B40">
        <w:rPr>
          <w:rFonts w:asciiTheme="minorBidi" w:hAnsiTheme="minorBidi" w:cstheme="minorBidi"/>
          <w:color w:val="000000" w:themeColor="text1"/>
          <w:sz w:val="20"/>
        </w:rPr>
        <w:t>łącznie nie więcej jednak niż 20% (dwadzieścia procent) łącznego wynagrodzenia netto.</w:t>
      </w:r>
    </w:p>
    <w:p w14:paraId="395E947A" w14:textId="77777777" w:rsidR="000A4896" w:rsidRPr="00FD1B40" w:rsidRDefault="4642758A" w:rsidP="004C2E0F">
      <w:pPr>
        <w:pStyle w:val="Akapitzlist"/>
        <w:numPr>
          <w:ilvl w:val="3"/>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będzie </w:t>
      </w:r>
      <w:r w:rsidRPr="00FD1B40">
        <w:rPr>
          <w:rFonts w:asciiTheme="minorBidi" w:hAnsiTheme="minorBidi" w:cstheme="minorBidi"/>
          <w:color w:val="000000" w:themeColor="text1"/>
          <w:sz w:val="20"/>
        </w:rPr>
        <w:t>miał prawo obciążyć Zamawiającego karą umowną w przypadku odstąpienia od realizacji Przedmiotu Umowy przez Wykonawcę w całości lub części z winy Zamawiającego w wysokości 5% (pięć procent) wynagrodzenia netto za wykonanie przedmiotu niniejszej Umowy, określonego w § 5 ust. 1 Umowy.</w:t>
      </w:r>
    </w:p>
    <w:p w14:paraId="7C72F12C" w14:textId="77777777" w:rsidR="000A4896" w:rsidRPr="00FD1B40" w:rsidRDefault="4642758A" w:rsidP="004C2E0F">
      <w:pPr>
        <w:pStyle w:val="Akapitzlist"/>
        <w:numPr>
          <w:ilvl w:val="3"/>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Strony zastrzegają sobie prawo dochodzenia na zasadach ogólnych odszkodowania przekraczającego wysokość kar umownych zastrzeżonych w ust. 2 i 3 niniejszego paragrafu.</w:t>
      </w:r>
    </w:p>
    <w:p w14:paraId="609B118E" w14:textId="77777777" w:rsidR="000A4896" w:rsidRPr="00FD1B40" w:rsidRDefault="4642758A" w:rsidP="004C2E0F">
      <w:pPr>
        <w:pStyle w:val="Akapitzlist"/>
        <w:numPr>
          <w:ilvl w:val="3"/>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przypadkach innych aniżeli określone w ust. 2 i 3 niniejszego paragrafu, Strony mogą dochodzić odszkodowania na zasadach ogólnych.</w:t>
      </w:r>
    </w:p>
    <w:p w14:paraId="37FD5612" w14:textId="02040DFF" w:rsidR="001D5E92" w:rsidRPr="00FD1B40" w:rsidRDefault="4642758A" w:rsidP="004C2E0F">
      <w:pPr>
        <w:pStyle w:val="Akapitzlist"/>
        <w:numPr>
          <w:ilvl w:val="3"/>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każdym przypadku Wykonawca jest zobowiązany pokryć lub zwrócić Zamawiającemu koszty wszelkich kar administracyjnych lub odszkodowań, do których zapłaty został zobowiązany Zamawiający w związku z niewykonaniem </w:t>
      </w:r>
      <w:r w:rsidRPr="00FD1B40">
        <w:rPr>
          <w:rFonts w:asciiTheme="minorBidi" w:hAnsiTheme="minorBidi" w:cstheme="minorBidi"/>
          <w:color w:val="000000" w:themeColor="text1"/>
          <w:sz w:val="20"/>
        </w:rPr>
        <w:t xml:space="preserve">lub nienależytym wykonaniem przez Wykonawcę niniejszej Umowy. </w:t>
      </w:r>
      <w:r w:rsidR="00D75B35" w:rsidRPr="00FD1B40">
        <w:rPr>
          <w:rFonts w:asciiTheme="minorBidi" w:hAnsiTheme="minorBidi" w:cstheme="minorBidi"/>
          <w:color w:val="000000" w:themeColor="text1"/>
          <w:sz w:val="20"/>
        </w:rPr>
        <w:t xml:space="preserve">Dla uniknięcia wątpliwości wskazuje się, że odszkodowanie, o którym mowa w ust. 4 i 5 obejmuje m.in. utratę wskutek niewykonania lub nienależytego wykonania Umowy przez Wykonawcę jakiejkolwiek części dofinansowania dla projektu </w:t>
      </w:r>
      <w:r w:rsidR="003C2256" w:rsidRPr="00FD1B40">
        <w:rPr>
          <w:rFonts w:asciiTheme="minorBidi" w:hAnsiTheme="minorBidi" w:cstheme="minorBidi"/>
          <w:color w:val="000000" w:themeColor="text1"/>
          <w:sz w:val="20"/>
        </w:rPr>
        <w:t>(</w:t>
      </w:r>
      <w:r w:rsidR="001F5A24" w:rsidRPr="00B048F7">
        <w:rPr>
          <w:rFonts w:eastAsia="HG Mincho Light J" w:cs="Arial"/>
          <w:iCs/>
          <w:color w:val="000000"/>
          <w:sz w:val="20"/>
          <w:lang w:eastAsia="en-US"/>
        </w:rPr>
        <w:t>Nr POIS. 01.06.02-00-0014/16</w:t>
      </w:r>
      <w:r w:rsidR="003C2256" w:rsidRPr="00FD1B40">
        <w:rPr>
          <w:rFonts w:asciiTheme="minorBidi" w:hAnsiTheme="minorBidi" w:cstheme="minorBidi"/>
          <w:color w:val="000000" w:themeColor="text1"/>
          <w:sz w:val="20"/>
        </w:rPr>
        <w:t>)</w:t>
      </w:r>
      <w:r w:rsidR="00D75B35" w:rsidRPr="00FD1B40">
        <w:rPr>
          <w:rFonts w:asciiTheme="minorBidi" w:hAnsiTheme="minorBidi" w:cstheme="minorBidi"/>
          <w:color w:val="000000" w:themeColor="text1"/>
          <w:sz w:val="20"/>
        </w:rPr>
        <w:t xml:space="preserve"> lub zapłatę kar administracyjnych z tego tytułu</w:t>
      </w:r>
      <w:r w:rsidR="003B616C" w:rsidRPr="00FD1B40">
        <w:rPr>
          <w:rFonts w:asciiTheme="minorBidi" w:hAnsiTheme="minorBidi" w:cstheme="minorBidi"/>
          <w:color w:val="000000" w:themeColor="text1"/>
          <w:sz w:val="20"/>
        </w:rPr>
        <w:t>.</w:t>
      </w:r>
    </w:p>
    <w:p w14:paraId="0CDBB015" w14:textId="74BF0302" w:rsidR="00114964" w:rsidRPr="00FD1B40" w:rsidRDefault="4642758A" w:rsidP="004C2E0F">
      <w:pPr>
        <w:pStyle w:val="Akapitzlist"/>
        <w:numPr>
          <w:ilvl w:val="3"/>
          <w:numId w:val="8"/>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Niezależnie od innych obowiązków wynikających z Umowy, w przypadku stwierdzenia po rozruchu infrastruktury ciepłowniczej, że Wykonawca nieprawidłowo wypłukał </w:t>
      </w:r>
      <w:r w:rsidR="00D75B35" w:rsidRPr="00FD1B40">
        <w:rPr>
          <w:rFonts w:asciiTheme="minorBidi" w:hAnsiTheme="minorBidi" w:cstheme="minorBidi"/>
          <w:color w:val="000000" w:themeColor="text1"/>
          <w:sz w:val="20"/>
        </w:rPr>
        <w:t xml:space="preserve">wybudowaną przez siebie </w:t>
      </w:r>
      <w:r w:rsidRPr="00FD1B40">
        <w:rPr>
          <w:rFonts w:asciiTheme="minorBidi" w:hAnsiTheme="minorBidi" w:cstheme="minorBidi"/>
          <w:color w:val="000000" w:themeColor="text1"/>
          <w:sz w:val="20"/>
        </w:rPr>
        <w:t xml:space="preserve">infrastrukturę ciepłowniczą, Wykonawca zostanie obciążony wszelkimi kosztami dodatkowego płukania infrastruktury wodą sieciową, które powinno zostać przeprowadzone zgodnie z </w:t>
      </w:r>
      <w:r w:rsidRPr="00FD1B40">
        <w:rPr>
          <w:rFonts w:asciiTheme="minorBidi" w:hAnsiTheme="minorBidi" w:cstheme="minorBidi"/>
          <w:color w:val="000000" w:themeColor="text1"/>
          <w:sz w:val="20"/>
        </w:rPr>
        <w:t>Załącznikiem nr 1</w:t>
      </w:r>
      <w:r w:rsidR="004700AC">
        <w:rPr>
          <w:rFonts w:asciiTheme="minorBidi" w:hAnsiTheme="minorBidi" w:cstheme="minorBidi"/>
          <w:color w:val="000000" w:themeColor="text1"/>
          <w:sz w:val="20"/>
        </w:rPr>
        <w:t>a</w:t>
      </w:r>
      <w:r w:rsidRPr="00FD1B40">
        <w:rPr>
          <w:rFonts w:asciiTheme="minorBidi" w:hAnsiTheme="minorBidi" w:cstheme="minorBidi"/>
          <w:color w:val="000000" w:themeColor="text1"/>
          <w:sz w:val="20"/>
        </w:rPr>
        <w:t xml:space="preserve"> do </w:t>
      </w:r>
      <w:r w:rsidRPr="00FD1B40">
        <w:rPr>
          <w:rFonts w:asciiTheme="minorBidi" w:hAnsiTheme="minorBidi" w:cstheme="minorBidi"/>
          <w:color w:val="000000" w:themeColor="text1"/>
          <w:sz w:val="20"/>
        </w:rPr>
        <w:t xml:space="preserve">Umowy. </w:t>
      </w:r>
      <w:r w:rsidR="00D75B35" w:rsidRPr="00FD1B40">
        <w:rPr>
          <w:rFonts w:asciiTheme="minorBidi" w:hAnsiTheme="minorBidi" w:cstheme="minorBidi"/>
          <w:color w:val="000000" w:themeColor="text1"/>
          <w:sz w:val="20"/>
        </w:rPr>
        <w:t>Koszt zużycia wody zostanie ustalony na podstawie objętości wybudowanej w ramach Umowy sieci i stawki za 1 m3 wody uzdatnionej pochodzącej z miejskiej sieci ciepłowniczej stosowanej przez wytwórcę ciepła (PGE Energia Ciepła S.A.).</w:t>
      </w:r>
      <w:r w:rsidRPr="00FD1B40">
        <w:rPr>
          <w:rFonts w:asciiTheme="minorBidi" w:hAnsiTheme="minorBidi" w:cstheme="minorBidi"/>
          <w:color w:val="000000" w:themeColor="text1"/>
          <w:sz w:val="20"/>
        </w:rPr>
        <w:t xml:space="preserve">  </w:t>
      </w:r>
    </w:p>
    <w:p w14:paraId="62FECA4D" w14:textId="77777777" w:rsidR="006D4E3F" w:rsidRPr="00FD1B40" w:rsidRDefault="006D4E3F" w:rsidP="005C062E">
      <w:pPr>
        <w:tabs>
          <w:tab w:val="num" w:pos="426"/>
        </w:tabs>
        <w:jc w:val="both"/>
        <w:rPr>
          <w:rFonts w:asciiTheme="minorBidi" w:hAnsiTheme="minorBidi" w:cstheme="minorBidi"/>
          <w:color w:val="000000" w:themeColor="text1"/>
          <w:sz w:val="20"/>
        </w:rPr>
      </w:pPr>
    </w:p>
    <w:p w14:paraId="63A3E069" w14:textId="77777777" w:rsidR="001D5E92" w:rsidRPr="00FD1B40" w:rsidRDefault="4642758A" w:rsidP="4642758A">
      <w:pPr>
        <w:tabs>
          <w:tab w:val="num" w:pos="426"/>
        </w:tabs>
        <w:jc w:val="center"/>
        <w:rPr>
          <w:rFonts w:asciiTheme="minorBidi" w:hAnsiTheme="minorBidi" w:cstheme="minorBidi"/>
          <w:color w:val="000000" w:themeColor="text1"/>
          <w:sz w:val="20"/>
        </w:rPr>
      </w:pPr>
      <w:r w:rsidRPr="00FD1B40">
        <w:rPr>
          <w:rFonts w:asciiTheme="minorBidi" w:hAnsiTheme="minorBidi" w:cstheme="minorBidi"/>
          <w:b/>
          <w:bCs/>
          <w:color w:val="000000" w:themeColor="text1"/>
          <w:sz w:val="20"/>
        </w:rPr>
        <w:t>§15. [Siła wyższa]</w:t>
      </w:r>
    </w:p>
    <w:p w14:paraId="20E50053" w14:textId="77777777" w:rsidR="00075292" w:rsidRPr="00FD1B40" w:rsidRDefault="00075292" w:rsidP="005C062E">
      <w:pPr>
        <w:tabs>
          <w:tab w:val="left" w:pos="709"/>
        </w:tabs>
        <w:jc w:val="both"/>
        <w:rPr>
          <w:rFonts w:asciiTheme="minorBidi" w:hAnsiTheme="minorBidi" w:cstheme="minorBidi"/>
          <w:color w:val="000000" w:themeColor="text1"/>
          <w:sz w:val="20"/>
        </w:rPr>
      </w:pPr>
    </w:p>
    <w:p w14:paraId="0C4A4460" w14:textId="77777777" w:rsidR="00AA220D"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Jeżeli Wykonawca lub Zamawiający opóźnią się z realizacją któregokolwiek ze swych zobowiązań wynikających z Umowy wskutek działania siły wyższej, to opóźnienie takie będzie usprawiedliwione, a jego okres wydłuży czas należny Wykonawcy lub Zamawiającemu na realizację jego zobowiązań wynikających z Umowy.</w:t>
      </w:r>
    </w:p>
    <w:p w14:paraId="182DD0A6" w14:textId="77777777" w:rsidR="00AA220D"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Pod pojęciem siły wyższej Strony rozumieją każde zdarzenie, które niemożliwe było do przewidzenia przez Strony w trakcie podpisywania Umowy i któremu Strona nie mogła zapobiec przy użyciu rozsądnych ekonomicznie środków, a które w znacznym stopniu utrudnia lub uniemożliwia wykonanie którejkolwiek z nich jej zobowiązań. W szczególności poprzez siłę wyższą należy rozumieć: klęski żywiołowe (pożary, burze, powodzie), wojny, zamieszki, strajki generalne, epidemie.</w:t>
      </w:r>
    </w:p>
    <w:p w14:paraId="30AA2581" w14:textId="77777777" w:rsidR="009867AD"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Jeżeli jakiekolwiek opóźnienie spowodowane na skutek działania siły wyższej wystąpi lub będzie przewidywane, Strona opóźniona lub przewidująca opóźnienie powiadomi bezzwłocznie Stronę drugą na piśmie o zaistniałym lub spodziewanym opóźnieniu oraz o jego przyczynach i przewidywanym okresie trwania. W przypadku wystąpienia takiego opóźnienia, Strona opóźniona, bez obciążania jakimikolwiek kosztami Strony drugiej, z należytą starannością podejmie kroki celem skrócenia i uniknięcia opóźnienia, będzie też na bieżąco informować Stronę drugą o przebiegu opóźnienia i krokach podjętych dla jego skrócenia lub zakończenia. Wykonawca w żadnym wypadku nie będzie mieć prawa do dodatkowego wynagrodzenia z tytułu opóźnienia w realizacji swych zobowiązań.</w:t>
      </w:r>
    </w:p>
    <w:p w14:paraId="0A6D9E5B" w14:textId="77777777" w:rsidR="009867AD"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terminie </w:t>
      </w:r>
      <w:r w:rsidR="00F1114E" w:rsidRPr="00FD1B40">
        <w:rPr>
          <w:rFonts w:asciiTheme="minorBidi" w:hAnsiTheme="minorBidi" w:cstheme="minorBidi"/>
          <w:color w:val="000000" w:themeColor="text1"/>
          <w:sz w:val="20"/>
        </w:rPr>
        <w:t xml:space="preserve">pięciu </w:t>
      </w:r>
      <w:r w:rsidRPr="00FD1B40">
        <w:rPr>
          <w:rFonts w:asciiTheme="minorBidi" w:hAnsiTheme="minorBidi" w:cstheme="minorBidi"/>
          <w:color w:val="000000" w:themeColor="text1"/>
          <w:sz w:val="20"/>
        </w:rPr>
        <w:t>(</w:t>
      </w:r>
      <w:r w:rsidR="00F1114E" w:rsidRPr="00FD1B40">
        <w:rPr>
          <w:rFonts w:asciiTheme="minorBidi" w:hAnsiTheme="minorBidi" w:cstheme="minorBidi"/>
          <w:color w:val="000000" w:themeColor="text1"/>
          <w:sz w:val="20"/>
        </w:rPr>
        <w:t>5</w:t>
      </w:r>
      <w:r w:rsidRPr="00FD1B40">
        <w:rPr>
          <w:rFonts w:asciiTheme="minorBidi" w:hAnsiTheme="minorBidi" w:cstheme="minorBidi"/>
          <w:color w:val="000000" w:themeColor="text1"/>
          <w:sz w:val="20"/>
        </w:rPr>
        <w:t xml:space="preserve">) dni roboczych od zakończenia okresu opóźnienia spowodowanego siłą wyższą Wykonawca złoży Zamawiającemu pisemne powiadomienie podające faktyczny czas trwania opóźnienia oraz okres usuwania skutków zdarzenia. O ten czas Zamawiający wydłuży okres realizacji Umowy. Wydłużenie okresu realizacji Umowy będzie stanowić jedyną formę rekompensaty należną Wykonawcy z tytułu omawianych tu opóźnień. Wydłużenie okresu realizacji Przedmiotu Umowy wymaga podpisania aneksu do Umowy. </w:t>
      </w:r>
    </w:p>
    <w:p w14:paraId="2A60D064" w14:textId="77777777" w:rsidR="00021882"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 siłę wyższą nie uznaje się przestojów spowodowanych przez powszechne zjawiska pogodowe, konieczność wykonania prac archeologicznych, spory dowolnej natury między Wykonawcą a jakąkolwiek osobą fizyczną, grupą lub organizacją, osobą prawną lub inną jednostką organizacyjną.</w:t>
      </w:r>
    </w:p>
    <w:p w14:paraId="5F27632B" w14:textId="77777777" w:rsidR="00E86CC6" w:rsidRPr="00FD1B40" w:rsidRDefault="4642758A" w:rsidP="004C2E0F">
      <w:pPr>
        <w:pStyle w:val="Akapitzlist"/>
        <w:numPr>
          <w:ilvl w:val="3"/>
          <w:numId w:val="14"/>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Żadnej ze Stron nie będzie przysługiwało prawo żądania jakiejkolwiek rekompensaty od drugiej Strony za szkody wywołane siłą wyższą.</w:t>
      </w:r>
    </w:p>
    <w:p w14:paraId="05145678" w14:textId="77777777" w:rsidR="00E86CC6" w:rsidRPr="00FD1B40" w:rsidRDefault="00E86CC6" w:rsidP="005C062E">
      <w:pPr>
        <w:ind w:left="1418" w:hanging="851"/>
        <w:jc w:val="both"/>
        <w:rPr>
          <w:rFonts w:asciiTheme="minorBidi" w:hAnsiTheme="minorBidi" w:cstheme="minorBidi"/>
          <w:color w:val="000000" w:themeColor="text1"/>
          <w:sz w:val="20"/>
        </w:rPr>
      </w:pPr>
    </w:p>
    <w:p w14:paraId="7845F802" w14:textId="77777777" w:rsidR="00E86CC6" w:rsidRPr="00FD1B40" w:rsidRDefault="00E86CC6" w:rsidP="005C062E">
      <w:pPr>
        <w:tabs>
          <w:tab w:val="left" w:pos="709"/>
        </w:tabs>
        <w:jc w:val="both"/>
        <w:rPr>
          <w:rFonts w:asciiTheme="minorBidi" w:hAnsiTheme="minorBidi" w:cstheme="minorBidi"/>
          <w:color w:val="000000" w:themeColor="text1"/>
          <w:sz w:val="20"/>
        </w:rPr>
      </w:pPr>
    </w:p>
    <w:p w14:paraId="2F484A55" w14:textId="77777777" w:rsidR="00075292" w:rsidRPr="00FD1B40" w:rsidRDefault="4642758A" w:rsidP="4642758A">
      <w:pPr>
        <w:tabs>
          <w:tab w:val="left" w:pos="709"/>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§16. [Odstąpienie od Umowy]</w:t>
      </w:r>
    </w:p>
    <w:p w14:paraId="03585E0C" w14:textId="77777777" w:rsidR="00AD53BF" w:rsidRPr="00FD1B40" w:rsidRDefault="00AD53BF" w:rsidP="005C062E">
      <w:pPr>
        <w:tabs>
          <w:tab w:val="left" w:pos="709"/>
        </w:tabs>
        <w:jc w:val="center"/>
        <w:rPr>
          <w:rFonts w:asciiTheme="minorBidi" w:hAnsiTheme="minorBidi" w:cstheme="minorBidi"/>
          <w:b/>
          <w:color w:val="000000" w:themeColor="text1"/>
          <w:sz w:val="20"/>
        </w:rPr>
      </w:pPr>
    </w:p>
    <w:p w14:paraId="701CAA8E" w14:textId="77777777" w:rsidR="00FD74A3" w:rsidRPr="00FD1B40" w:rsidRDefault="4642758A" w:rsidP="004C2E0F">
      <w:pPr>
        <w:numPr>
          <w:ilvl w:val="0"/>
          <w:numId w:val="4"/>
        </w:numPr>
        <w:tabs>
          <w:tab w:val="clear" w:pos="2340"/>
          <w:tab w:val="left"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zastrzega sobie prawo odstąpienia, od całości lub części Umowy ze skutkiem natychmiastowym lub ze wskazaniem terminu odstąpienia bez wyznaczania dodatkowego terminu na usunięcie naruszenia w sytuacji, gdy:</w:t>
      </w:r>
    </w:p>
    <w:p w14:paraId="16C7EC45" w14:textId="77777777" w:rsidR="00BC5EA3" w:rsidRPr="00FD1B40" w:rsidRDefault="4642758A" w:rsidP="004C2E0F">
      <w:pPr>
        <w:numPr>
          <w:ilvl w:val="1"/>
          <w:numId w:val="4"/>
        </w:numPr>
        <w:tabs>
          <w:tab w:val="left" w:pos="426"/>
          <w:tab w:val="num" w:pos="709"/>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będzie się opóźniać z rozpoczęciem Prac lub zakończeniem Prac wynikających z Umowy tak dalece, że nie prawdopodobne będzie, żeby zdołał je ukończyć w umówionym terminie; </w:t>
      </w:r>
    </w:p>
    <w:p w14:paraId="0EBFCF16" w14:textId="77777777" w:rsidR="004C0A4D" w:rsidRPr="00FD1B40" w:rsidRDefault="4642758A" w:rsidP="004C2E0F">
      <w:pPr>
        <w:numPr>
          <w:ilvl w:val="1"/>
          <w:numId w:val="4"/>
        </w:numPr>
        <w:tabs>
          <w:tab w:val="left" w:pos="426"/>
          <w:tab w:val="num" w:pos="709"/>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Wykonawca nie przedstawi w terminie planu naprawczego, o którym mowa w §2.2. Umowy, Zamawiający odmówi</w:t>
      </w:r>
      <w:r w:rsidR="00F1114E" w:rsidRPr="00FD1B40">
        <w:rPr>
          <w:rFonts w:asciiTheme="minorBidi" w:hAnsiTheme="minorBidi" w:cstheme="minorBidi"/>
          <w:color w:val="000000" w:themeColor="text1"/>
          <w:sz w:val="20"/>
        </w:rPr>
        <w:t xml:space="preserve"> ponownie</w:t>
      </w:r>
      <w:r w:rsidRPr="00FD1B40">
        <w:rPr>
          <w:rFonts w:asciiTheme="minorBidi" w:hAnsiTheme="minorBidi" w:cstheme="minorBidi"/>
          <w:color w:val="000000" w:themeColor="text1"/>
          <w:sz w:val="20"/>
        </w:rPr>
        <w:t xml:space="preserve"> zatwierdzenia planu naprawczego, o którym mowa w §2.2 Umowy z powodu jego niezgodności z Umową lub Wykonawca opóźni się w wykonywaniu planu naprawczego zaakceptowanego przez Zamawiającego;</w:t>
      </w:r>
    </w:p>
    <w:p w14:paraId="6F78456C" w14:textId="77777777" w:rsidR="00075292" w:rsidRPr="00FD1B40" w:rsidRDefault="4642758A" w:rsidP="004C2E0F">
      <w:pPr>
        <w:numPr>
          <w:ilvl w:val="1"/>
          <w:numId w:val="4"/>
        </w:numPr>
        <w:tabs>
          <w:tab w:val="left" w:pos="426"/>
          <w:tab w:val="num" w:pos="709"/>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stanie się niewypłacalny lub znajdzie się w likwidacji; </w:t>
      </w:r>
    </w:p>
    <w:p w14:paraId="5FCCFA61" w14:textId="34E8DA6A" w:rsidR="00785514" w:rsidRPr="00FD1B40" w:rsidRDefault="4642758A" w:rsidP="004C2E0F">
      <w:pPr>
        <w:numPr>
          <w:ilvl w:val="1"/>
          <w:numId w:val="4"/>
        </w:numPr>
        <w:tabs>
          <w:tab w:val="left" w:pos="426"/>
          <w:tab w:val="num" w:pos="709"/>
        </w:tabs>
        <w:ind w:left="709" w:hanging="283"/>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naruszy którykolwiek z obowiązków wskazanych w Umowie, w szczególności w §</w:t>
      </w:r>
      <w:r w:rsidR="009C7D5E"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3, §</w:t>
      </w:r>
      <w:r w:rsidR="009C7D5E"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9, §</w:t>
      </w:r>
      <w:r w:rsidR="009C7D5E"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10, §</w:t>
      </w:r>
      <w:r w:rsidR="009C7D5E"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11 lub §</w:t>
      </w:r>
      <w:r w:rsidR="009C7D5E"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12 Umowy i nie usunie takiego naruszenia w terminie wyznaczonym przez Zamawiającego</w:t>
      </w:r>
      <w:r w:rsidR="00F1114E" w:rsidRPr="00FD1B40">
        <w:rPr>
          <w:rFonts w:asciiTheme="minorBidi" w:hAnsiTheme="minorBidi" w:cstheme="minorBidi"/>
          <w:color w:val="000000" w:themeColor="text1"/>
          <w:sz w:val="20"/>
        </w:rPr>
        <w:t>, nie krótszym niż 3 dni robocze,</w:t>
      </w:r>
      <w:r w:rsidRPr="00FD1B40">
        <w:rPr>
          <w:rFonts w:asciiTheme="minorBidi" w:hAnsiTheme="minorBidi" w:cstheme="minorBidi"/>
          <w:color w:val="000000" w:themeColor="text1"/>
          <w:sz w:val="20"/>
        </w:rPr>
        <w:t xml:space="preserve"> w pisemnym wezwaniu do zaprzestania naruszeń</w:t>
      </w:r>
      <w:r w:rsidR="003B4813" w:rsidRPr="00FD1B40">
        <w:rPr>
          <w:rFonts w:asciiTheme="minorBidi" w:hAnsiTheme="minorBidi" w:cstheme="minorBidi"/>
          <w:color w:val="000000" w:themeColor="text1"/>
          <w:sz w:val="20"/>
        </w:rPr>
        <w:t>.</w:t>
      </w:r>
    </w:p>
    <w:p w14:paraId="7331CE07" w14:textId="5E04F894" w:rsidR="00C34D5F" w:rsidRPr="00FD1B40" w:rsidRDefault="00C34D5F" w:rsidP="00831472">
      <w:pPr>
        <w:tabs>
          <w:tab w:val="left" w:pos="426"/>
          <w:tab w:val="num" w:pos="2340"/>
        </w:tabs>
        <w:ind w:left="709"/>
        <w:jc w:val="both"/>
        <w:rPr>
          <w:rFonts w:asciiTheme="minorBidi" w:hAnsiTheme="minorBidi" w:cstheme="minorBidi"/>
          <w:color w:val="000000" w:themeColor="text1"/>
          <w:sz w:val="20"/>
        </w:rPr>
      </w:pPr>
    </w:p>
    <w:p w14:paraId="13956B82" w14:textId="3AC4115C" w:rsidR="003C7F99" w:rsidRPr="00FD1B40" w:rsidRDefault="4642758A" w:rsidP="4642758A">
      <w:pPr>
        <w:tabs>
          <w:tab w:val="left" w:pos="426"/>
          <w:tab w:val="num" w:pos="2340"/>
        </w:tabs>
        <w:ind w:left="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Odstąpienie przez Zamawiającego od Umowy z przyczyn wskazanych w ust. 1 lit. a), b) i </w:t>
      </w:r>
      <w:r w:rsidR="00AF08B8" w:rsidRPr="00FD1B40">
        <w:rPr>
          <w:rFonts w:asciiTheme="minorBidi" w:hAnsiTheme="minorBidi" w:cstheme="minorBidi"/>
          <w:color w:val="000000" w:themeColor="text1"/>
          <w:sz w:val="20"/>
        </w:rPr>
        <w:t>d</w:t>
      </w:r>
      <w:r w:rsidRPr="00FD1B40">
        <w:rPr>
          <w:rFonts w:asciiTheme="minorBidi" w:hAnsiTheme="minorBidi" w:cstheme="minorBidi"/>
          <w:color w:val="000000" w:themeColor="text1"/>
          <w:sz w:val="20"/>
        </w:rPr>
        <w:t>) niniejszego paragrafu, traktowane jest jako odstąpienie z winy Wykonawcy.</w:t>
      </w:r>
    </w:p>
    <w:p w14:paraId="664A1B30" w14:textId="77777777" w:rsidR="00184284" w:rsidRPr="00FD1B40" w:rsidRDefault="4642758A" w:rsidP="004C2E0F">
      <w:pPr>
        <w:numPr>
          <w:ilvl w:val="0"/>
          <w:numId w:val="4"/>
        </w:numPr>
        <w:tabs>
          <w:tab w:val="clear" w:pos="2340"/>
          <w:tab w:val="left"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odstąpienia od umowy lub jej części przez którąkolwiek ze Stron, Wykonawcy przysługuje wynagrodzenie wyłącznie za Prace wykonane i odebrane przez Zamawiającego do dnia odstąpienia, których zakres</w:t>
      </w:r>
      <w:r w:rsidR="00F1114E" w:rsidRPr="00FD1B40">
        <w:rPr>
          <w:rFonts w:asciiTheme="minorBidi" w:hAnsiTheme="minorBidi" w:cstheme="minorBidi"/>
          <w:color w:val="000000" w:themeColor="text1"/>
          <w:sz w:val="20"/>
        </w:rPr>
        <w:t xml:space="preserve"> i stan zaawansowania</w:t>
      </w:r>
      <w:r w:rsidRPr="00FD1B40">
        <w:rPr>
          <w:rFonts w:asciiTheme="minorBidi" w:hAnsiTheme="minorBidi" w:cstheme="minorBidi"/>
          <w:color w:val="000000" w:themeColor="text1"/>
          <w:sz w:val="20"/>
        </w:rPr>
        <w:t xml:space="preserve"> zostanie potwierdzony w protokole z inwentaryzacji zgodnie z ust. 4. </w:t>
      </w:r>
      <w:r w:rsidR="00F1114E" w:rsidRPr="00FD1B40">
        <w:rPr>
          <w:rFonts w:asciiTheme="minorBidi" w:hAnsiTheme="minorBidi" w:cstheme="minorBidi"/>
          <w:color w:val="000000" w:themeColor="text1"/>
          <w:sz w:val="20"/>
        </w:rPr>
        <w:t xml:space="preserve">wynagrodzenie przysługujące Wykonawcy zostanie obliczone proporcjonalnie do stanu zaawansowania Prac stwierdzonego w protokole z inwentaryzacji. </w:t>
      </w:r>
      <w:r w:rsidRPr="00FD1B40">
        <w:rPr>
          <w:rFonts w:asciiTheme="minorBidi" w:hAnsiTheme="minorBidi" w:cstheme="minorBidi"/>
          <w:color w:val="000000" w:themeColor="text1"/>
          <w:sz w:val="20"/>
        </w:rPr>
        <w:t xml:space="preserve">Wykonawcy nie przysługuje wynagrodzenie ani odszkodowanie za materiały lub urządzenia nabyte na potrzeby realizacji Umowy, które nie zostały przez niego wbudowane lub wykorzystane do dnia odstąpienia, chyba że Zamawiający według swego wyboru zdecyduje się na ich przejęcie w całości lub części.  </w:t>
      </w:r>
    </w:p>
    <w:p w14:paraId="4401ECC9" w14:textId="77777777" w:rsidR="00075292" w:rsidRPr="00FD1B40" w:rsidRDefault="4642758A" w:rsidP="004C2E0F">
      <w:pPr>
        <w:numPr>
          <w:ilvl w:val="0"/>
          <w:numId w:val="4"/>
        </w:numPr>
        <w:tabs>
          <w:tab w:val="clear" w:pos="2340"/>
          <w:tab w:val="left"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odstąpienia od Umowy przez którąkolwiek ze Stron, Strony dokonają inwentaryzacji prac wykonanych przez Wykonawcę do dnia odstąpienia. Protokół zostanie sporządzony przez Strony w terminie 7 (siedmiu) dni od złożenia oświadczenia o odstąpieniu od Umowy. Jeśli Wykonawca nie stawi się do inwentaryzacji w terminie wskazanym przez Zamawiającego, Zamawiający będzie uprawniony do sporządzenia protokołu jednostronnie. </w:t>
      </w:r>
    </w:p>
    <w:p w14:paraId="18E5A786" w14:textId="611D4BD2" w:rsidR="00AB29FD" w:rsidRPr="00FD1B40" w:rsidRDefault="4642758A" w:rsidP="004C2E0F">
      <w:pPr>
        <w:numPr>
          <w:ilvl w:val="0"/>
          <w:numId w:val="4"/>
        </w:numPr>
        <w:tabs>
          <w:tab w:val="clear" w:pos="2340"/>
          <w:tab w:val="left"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odstąpienia od Umowy przez którąkolwiek ze Stron Wykonawca przenosi na Zamawiającego prawa do </w:t>
      </w:r>
      <w:del w:id="9" w:author="Żywicka Małgorzata" w:date="2021-04-27T14:53:00Z">
        <w:r w:rsidRPr="00FD1B40" w:rsidDel="008F380C">
          <w:rPr>
            <w:rFonts w:asciiTheme="minorBidi" w:hAnsiTheme="minorBidi" w:cstheme="minorBidi"/>
            <w:color w:val="000000" w:themeColor="text1"/>
            <w:sz w:val="20"/>
          </w:rPr>
          <w:delText>d</w:delText>
        </w:r>
      </w:del>
      <w:ins w:id="10" w:author="Żywicka Małgorzata" w:date="2021-04-27T14:53:00Z">
        <w:r w:rsidR="008F380C">
          <w:rPr>
            <w:rFonts w:asciiTheme="minorBidi" w:hAnsiTheme="minorBidi" w:cstheme="minorBidi"/>
            <w:color w:val="000000" w:themeColor="text1"/>
            <w:sz w:val="20"/>
          </w:rPr>
          <w:t>D</w:t>
        </w:r>
      </w:ins>
      <w:r w:rsidRPr="00FD1B40">
        <w:rPr>
          <w:rFonts w:asciiTheme="minorBidi" w:hAnsiTheme="minorBidi" w:cstheme="minorBidi"/>
          <w:color w:val="000000" w:themeColor="text1"/>
          <w:sz w:val="20"/>
        </w:rPr>
        <w:t>okumentacji oraz udziela gwarancji i rękojmi na zasadach określonych w Umowie co do części Prac odebranych przez Zamawiającego do dnia odstąpienia i wskazanych jako wykonane w protokole z inwentaryzacji.</w:t>
      </w:r>
    </w:p>
    <w:p w14:paraId="3D58849D" w14:textId="77777777" w:rsidR="00AB29FD" w:rsidRPr="00FD1B40" w:rsidRDefault="4642758A" w:rsidP="004C2E0F">
      <w:pPr>
        <w:numPr>
          <w:ilvl w:val="0"/>
          <w:numId w:val="4"/>
        </w:numPr>
        <w:tabs>
          <w:tab w:val="clear" w:pos="2340"/>
          <w:tab w:val="left" w:pos="426"/>
        </w:tabs>
        <w:ind w:left="426" w:hanging="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razie odstąpienia od Umowy lub jej części Wykonawca zobowiązany jest do:</w:t>
      </w:r>
    </w:p>
    <w:p w14:paraId="07E45913" w14:textId="77777777" w:rsidR="00AB29FD" w:rsidRPr="00FD1B40" w:rsidRDefault="4642758A" w:rsidP="004C2E0F">
      <w:pPr>
        <w:widowControl w:val="0"/>
        <w:numPr>
          <w:ilvl w:val="1"/>
          <w:numId w:val="4"/>
        </w:numPr>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wstrzymania z dniem wskazanym przez Zamawiającego jakichkolwiek prac oraz niezawierania żadnych nowych umów i składania zamówień;</w:t>
      </w:r>
    </w:p>
    <w:p w14:paraId="5E39DFCE" w14:textId="77777777" w:rsidR="00AB29FD" w:rsidRPr="00FD1B40" w:rsidRDefault="4642758A" w:rsidP="004C2E0F">
      <w:pPr>
        <w:widowControl w:val="0"/>
        <w:numPr>
          <w:ilvl w:val="1"/>
          <w:numId w:val="4"/>
        </w:numPr>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zabezpieczenia placu budowy do czasu jego przejęcia przez Zamawiającego;</w:t>
      </w:r>
    </w:p>
    <w:p w14:paraId="6D4BBAA0" w14:textId="77777777" w:rsidR="00B75109" w:rsidRPr="00FD1B40" w:rsidRDefault="4642758A" w:rsidP="004C2E0F">
      <w:pPr>
        <w:widowControl w:val="0"/>
        <w:numPr>
          <w:ilvl w:val="1"/>
          <w:numId w:val="4"/>
        </w:numPr>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zabezpieczenia materiałów i urządzeń do czasu ewentualnego przejęcia ich przez Zamawiającego w sposób i w terminie przez niego wskazanym; </w:t>
      </w:r>
    </w:p>
    <w:p w14:paraId="0D436F55" w14:textId="1DC82A04" w:rsidR="00AB29FD" w:rsidRPr="00FD1B40" w:rsidRDefault="4642758A" w:rsidP="004C2E0F">
      <w:pPr>
        <w:widowControl w:val="0"/>
        <w:numPr>
          <w:ilvl w:val="1"/>
          <w:numId w:val="4"/>
        </w:numPr>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przekazania Zamawiającemu w terminie 3 dni od otrzymania oświadczenia o odstąpieniu od Umowy, umów zawartych z podwykonawcami na realizację robót oraz zamówień na realizację dostaw i umów wynajmu, a następnie do ich rozwiązania, anulowania lub przeniesienia na Zamawiającego zgodnie z instrukcjami Zamawiającego</w:t>
      </w:r>
      <w:r w:rsidR="009C7D5E" w:rsidRPr="00FD1B40">
        <w:rPr>
          <w:rFonts w:asciiTheme="minorBidi" w:hAnsiTheme="minorBidi" w:cstheme="minorBidi"/>
          <w:color w:val="000000" w:themeColor="text1"/>
          <w:sz w:val="20"/>
        </w:rPr>
        <w:t>.</w:t>
      </w:r>
    </w:p>
    <w:p w14:paraId="6F12D63C" w14:textId="77777777" w:rsidR="00D13E61" w:rsidRPr="00FD1B40" w:rsidRDefault="4642758A" w:rsidP="004C2E0F">
      <w:pPr>
        <w:pStyle w:val="Akapitzlist"/>
        <w:numPr>
          <w:ilvl w:val="0"/>
          <w:numId w:val="15"/>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razie, gdy odstąpienie od Umowy lub jej części nastąpiło z winy Wykonawcy, Zamawiający po dokończeniu  prac będzie uprawniony do obciążenia Wykonawcy wszelkimi kosztami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40B1AB24" w14:textId="77777777" w:rsidR="00D13E61" w:rsidRPr="00FD1B40" w:rsidRDefault="4642758A" w:rsidP="004C2E0F">
      <w:pPr>
        <w:pStyle w:val="Akapitzlist"/>
        <w:numPr>
          <w:ilvl w:val="0"/>
          <w:numId w:val="15"/>
        </w:numPr>
        <w:ind w:left="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Oświadczenie Zamawiającego o odstąpieniu od realizacji przedmiotu Umowy powinno być złożone na piśmie w terminie 2 miesięcy od dnia powzięcia przez Zamawiającego wiadomości o istnieniu okoliczności stanowiących podstawę do odstąpienia.</w:t>
      </w:r>
    </w:p>
    <w:p w14:paraId="7AFF5AEB" w14:textId="77777777" w:rsidR="0026359C" w:rsidRPr="00FD1B40" w:rsidRDefault="4642758A" w:rsidP="004C2E0F">
      <w:pPr>
        <w:pStyle w:val="Akapitzlist"/>
        <w:numPr>
          <w:ilvl w:val="0"/>
          <w:numId w:val="15"/>
        </w:numPr>
        <w:ind w:left="426"/>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Oświadczenie o odstąpieniu od Umowy na skutek niewykonania przedmiotu Umowy w terminie powinno zostać złożone w ciągu 2 miesięcy licząc od upływu terminu, w którym przedmiot Umowy miał być wykonany. </w:t>
      </w:r>
    </w:p>
    <w:p w14:paraId="314FD738" w14:textId="77777777" w:rsidR="00196988" w:rsidRPr="00FD1B40" w:rsidRDefault="00196988" w:rsidP="005C062E">
      <w:pPr>
        <w:ind w:left="426"/>
        <w:jc w:val="both"/>
        <w:rPr>
          <w:rFonts w:asciiTheme="minorBidi" w:hAnsiTheme="minorBidi" w:cstheme="minorBidi"/>
          <w:b/>
          <w:bCs/>
          <w:color w:val="000000" w:themeColor="text1"/>
          <w:sz w:val="20"/>
        </w:rPr>
      </w:pPr>
    </w:p>
    <w:p w14:paraId="5F003DE8" w14:textId="77777777" w:rsidR="00F55083" w:rsidRPr="00FD1B40" w:rsidRDefault="4642758A" w:rsidP="4642758A">
      <w:pPr>
        <w:tabs>
          <w:tab w:val="left" w:pos="709"/>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§17. [Zmiany umowy]</w:t>
      </w:r>
    </w:p>
    <w:p w14:paraId="2753E0D3" w14:textId="77777777" w:rsidR="00852495" w:rsidRPr="00FD1B40" w:rsidRDefault="00852495" w:rsidP="005C062E">
      <w:pPr>
        <w:tabs>
          <w:tab w:val="left" w:pos="709"/>
        </w:tabs>
        <w:jc w:val="center"/>
        <w:rPr>
          <w:rFonts w:asciiTheme="minorBidi" w:hAnsiTheme="minorBidi" w:cstheme="minorBidi"/>
          <w:b/>
          <w:color w:val="000000" w:themeColor="text1"/>
          <w:sz w:val="20"/>
        </w:rPr>
      </w:pPr>
    </w:p>
    <w:p w14:paraId="57E4B593" w14:textId="77777777" w:rsidR="00852495" w:rsidRPr="00FD1B40" w:rsidRDefault="4642758A" w:rsidP="004C2E0F">
      <w:pPr>
        <w:numPr>
          <w:ilvl w:val="0"/>
          <w:numId w:val="5"/>
        </w:numPr>
        <w:tabs>
          <w:tab w:val="num" w:pos="426"/>
        </w:tabs>
        <w:suppressAutoHyphens/>
        <w:ind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 ile Umowa nie stanowi inaczej, wszelkie zmiany postanowień niniejszej Umowy wymagają formy pisemnej w postaci aneksu podpisanego przez Strony pod rygorem nieważności.</w:t>
      </w:r>
    </w:p>
    <w:p w14:paraId="1C168F09" w14:textId="3DE7C8D9" w:rsidR="00F33650" w:rsidRPr="00FD1B40" w:rsidRDefault="4642758A">
      <w:pPr>
        <w:numPr>
          <w:ilvl w:val="0"/>
          <w:numId w:val="5"/>
        </w:numPr>
        <w:tabs>
          <w:tab w:val="num" w:pos="426"/>
        </w:tabs>
        <w:suppressAutoHyphens/>
        <w:ind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Strony przewidują możliwość dokonania istotnych zmian umowy w następujących przypadkach: </w:t>
      </w:r>
    </w:p>
    <w:p w14:paraId="00D761B1" w14:textId="77777777" w:rsidR="00F33650" w:rsidRPr="00FD1B40" w:rsidRDefault="00F33650" w:rsidP="00F33650">
      <w:pPr>
        <w:pStyle w:val="Akapitzlist"/>
        <w:numPr>
          <w:ilvl w:val="0"/>
          <w:numId w:val="36"/>
        </w:numPr>
        <w:ind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jeśli wskutek zmiany przepisów prawa po dacie zawarcia umowy koniecznym jest wprowadzenie zmian w umowie, zmianie mogą ulec wyłącznie zapisy umowy, do których odnoszą się zmiany przepisów prawa;</w:t>
      </w:r>
    </w:p>
    <w:p w14:paraId="2DB7E7A6" w14:textId="11F90279" w:rsidR="00E91D7F" w:rsidRPr="00FD1B40" w:rsidRDefault="4642758A" w:rsidP="004C2E0F">
      <w:pPr>
        <w:pStyle w:val="Akapitzlist"/>
        <w:numPr>
          <w:ilvl w:val="0"/>
          <w:numId w:val="36"/>
        </w:numPr>
        <w:ind w:hanging="357"/>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lastRenderedPageBreak/>
        <w:t xml:space="preserve">jeśli wskutek zmiany przepisów prawa podatkowego po dacie zawarcia umowy nastąpi zmiana w zakresie podatku </w:t>
      </w:r>
      <w:r w:rsidR="003B4813" w:rsidRPr="00FD1B40">
        <w:rPr>
          <w:rFonts w:asciiTheme="minorBidi" w:hAnsiTheme="minorBidi" w:cstheme="minorBidi"/>
          <w:color w:val="000000" w:themeColor="text1"/>
          <w:sz w:val="20"/>
        </w:rPr>
        <w:t>od towarów i usług,</w:t>
      </w:r>
      <w:r w:rsidRPr="00FD1B40">
        <w:rPr>
          <w:rFonts w:asciiTheme="minorBidi" w:hAnsiTheme="minorBidi" w:cstheme="minorBidi"/>
          <w:color w:val="000000" w:themeColor="text1"/>
          <w:sz w:val="20"/>
        </w:rPr>
        <w:t xml:space="preserve"> wynagrodzenie należne Wykonawcy zostanie obliczone w oparciu o ceny netto wskazane w ofercie i podatek </w:t>
      </w:r>
      <w:r w:rsidR="003B4813" w:rsidRPr="00FD1B40">
        <w:rPr>
          <w:rFonts w:asciiTheme="minorBidi" w:hAnsiTheme="minorBidi" w:cstheme="minorBidi"/>
          <w:color w:val="000000" w:themeColor="text1"/>
          <w:sz w:val="20"/>
        </w:rPr>
        <w:t>od towarów i usług</w:t>
      </w:r>
      <w:r w:rsidRPr="00FD1B40">
        <w:rPr>
          <w:rFonts w:asciiTheme="minorBidi" w:hAnsiTheme="minorBidi" w:cstheme="minorBidi"/>
          <w:color w:val="000000" w:themeColor="text1"/>
          <w:sz w:val="20"/>
        </w:rPr>
        <w:t xml:space="preserve"> w wysokości zgodnej z  obowiązującymi przepisami prawa;</w:t>
      </w:r>
    </w:p>
    <w:p w14:paraId="033E957D" w14:textId="00320999" w:rsidR="00E91D7F" w:rsidRPr="00FD1B40" w:rsidRDefault="4642758A" w:rsidP="004C2E0F">
      <w:pPr>
        <w:pStyle w:val="Akapitzlist"/>
        <w:numPr>
          <w:ilvl w:val="0"/>
          <w:numId w:val="3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przypadkach określonych w §</w:t>
      </w:r>
      <w:r w:rsidR="001F32E4"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2.1 ust. 2 Umowy, zmianie może ulec termin wykonania przedmiotu zamówienia </w:t>
      </w:r>
      <w:r w:rsidR="00F1114E" w:rsidRPr="00FD1B40">
        <w:rPr>
          <w:rFonts w:asciiTheme="minorBidi" w:hAnsiTheme="minorBidi" w:cstheme="minorBidi"/>
          <w:color w:val="000000" w:themeColor="text1"/>
          <w:sz w:val="20"/>
        </w:rPr>
        <w:t>w niezbędnym zakresie wynikającym ze wskazanych okoliczności</w:t>
      </w:r>
      <w:r w:rsidRPr="00FD1B40">
        <w:rPr>
          <w:rFonts w:asciiTheme="minorBidi" w:hAnsiTheme="minorBidi" w:cstheme="minorBidi"/>
          <w:color w:val="000000" w:themeColor="text1"/>
          <w:sz w:val="20"/>
        </w:rPr>
        <w:t xml:space="preserve">;  </w:t>
      </w:r>
    </w:p>
    <w:p w14:paraId="12F98925" w14:textId="77777777" w:rsidR="00E91D7F" w:rsidRPr="00FD1B40" w:rsidRDefault="4642758A" w:rsidP="004C2E0F">
      <w:pPr>
        <w:pStyle w:val="Akapitzlist"/>
        <w:numPr>
          <w:ilvl w:val="0"/>
          <w:numId w:val="3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jeśli wskutek odstąpienia przez Zamawiającego od Umowy w części, zgodnie z postanowieniami §16</w:t>
      </w:r>
      <w:r w:rsidR="00F1114E" w:rsidRPr="00FD1B40">
        <w:rPr>
          <w:rFonts w:asciiTheme="minorBidi" w:hAnsiTheme="minorBidi" w:cstheme="minorBidi"/>
          <w:color w:val="000000" w:themeColor="text1"/>
          <w:sz w:val="20"/>
        </w:rPr>
        <w:t xml:space="preserve"> wzoru</w:t>
      </w:r>
      <w:r w:rsidRPr="00FD1B40">
        <w:rPr>
          <w:rFonts w:asciiTheme="minorBidi" w:hAnsiTheme="minorBidi" w:cstheme="minorBidi"/>
          <w:color w:val="000000" w:themeColor="text1"/>
          <w:sz w:val="20"/>
        </w:rPr>
        <w:t xml:space="preserve"> Umowy, niezbędne jest ograniczenie przez Zamawiającego zakresu przedmiotu zamówienia, zmianie mogą ulec zapisy umowy odnoszące się do przedmiotu zamówienia i jego zakresu, zapisy dotyczące wynagrodzenia i rozliczenia Wykonawcy poprzez ograniczenie wysokości wynagrodzenia Wykonawcy odpowiednio do ograniczenia zakresu przedmiotu zamówienia, a także zapisy dotyczące obowiązków Wykonawcy poprzez ich ograniczenie odpowiednio do ograniczenia zakresu przedmiotu zamówienia</w:t>
      </w:r>
      <w:r w:rsidR="00F1114E" w:rsidRPr="00FD1B40">
        <w:rPr>
          <w:rFonts w:asciiTheme="minorBidi" w:hAnsiTheme="minorBidi" w:cstheme="minorBidi"/>
          <w:color w:val="000000" w:themeColor="text1"/>
          <w:sz w:val="20"/>
        </w:rPr>
        <w:t xml:space="preserve"> i terminu wykonania przedmiotu zamówienia</w:t>
      </w:r>
      <w:r w:rsidRPr="00FD1B40">
        <w:rPr>
          <w:rFonts w:asciiTheme="minorBidi" w:hAnsiTheme="minorBidi" w:cstheme="minorBidi"/>
          <w:color w:val="000000" w:themeColor="text1"/>
          <w:sz w:val="20"/>
        </w:rPr>
        <w:t>;</w:t>
      </w:r>
    </w:p>
    <w:p w14:paraId="0A0F14C8" w14:textId="2AE13C04" w:rsidR="00E91D7F" w:rsidRPr="00FD1B40" w:rsidRDefault="4642758A" w:rsidP="004C2E0F">
      <w:pPr>
        <w:pStyle w:val="Akapitzlist"/>
        <w:numPr>
          <w:ilvl w:val="0"/>
          <w:numId w:val="36"/>
        </w:numPr>
        <w:jc w:val="both"/>
        <w:rPr>
          <w:rFonts w:asciiTheme="minorBidi" w:hAnsiTheme="minorBidi" w:cstheme="minorBidi"/>
          <w:color w:val="000000" w:themeColor="text1"/>
          <w:sz w:val="20"/>
        </w:rPr>
      </w:pPr>
      <w:r w:rsidRPr="00FD1B40">
        <w:rPr>
          <w:rFonts w:asciiTheme="minorBidi" w:eastAsia="Batang" w:hAnsiTheme="minorBidi" w:cstheme="minorBidi"/>
          <w:color w:val="000000" w:themeColor="text1"/>
          <w:sz w:val="20"/>
        </w:rPr>
        <w:t>w przypadku określonym w §</w:t>
      </w:r>
      <w:r w:rsidR="009C7D5E" w:rsidRPr="00FD1B40">
        <w:rPr>
          <w:rFonts w:asciiTheme="minorBidi" w:eastAsia="Batang" w:hAnsiTheme="minorBidi" w:cstheme="minorBidi"/>
          <w:color w:val="000000" w:themeColor="text1"/>
          <w:sz w:val="20"/>
        </w:rPr>
        <w:t xml:space="preserve"> </w:t>
      </w:r>
      <w:r w:rsidRPr="00FD1B40">
        <w:rPr>
          <w:rFonts w:asciiTheme="minorBidi" w:eastAsia="Batang" w:hAnsiTheme="minorBidi" w:cstheme="minorBidi"/>
          <w:color w:val="000000" w:themeColor="text1"/>
          <w:sz w:val="20"/>
        </w:rPr>
        <w:t>15 Umowy po spełnieniu warunków określonych w tym postanowieniu, zmianie może ulec termin wykonania Prac, bez zmiany wynagrodzenia Wykonawcy z tego tytułu i bez przyznania Wykonawcy innych świadczeń z tego tytułu;</w:t>
      </w:r>
    </w:p>
    <w:p w14:paraId="7F9CF9F2" w14:textId="01AF98CE" w:rsidR="00E91D7F" w:rsidRPr="00FD1B40" w:rsidRDefault="4642758A" w:rsidP="63F4D751">
      <w:pPr>
        <w:pStyle w:val="Akapitzlist"/>
        <w:numPr>
          <w:ilvl w:val="0"/>
          <w:numId w:val="36"/>
        </w:numPr>
        <w:jc w:val="both"/>
        <w:rPr>
          <w:rFonts w:asciiTheme="minorBidi" w:eastAsia="Batang" w:hAnsiTheme="minorBidi" w:cstheme="minorBidi"/>
          <w:color w:val="000000" w:themeColor="text1"/>
          <w:sz w:val="20"/>
        </w:rPr>
      </w:pPr>
      <w:r w:rsidRPr="63F4D751">
        <w:rPr>
          <w:rFonts w:asciiTheme="minorBidi" w:hAnsiTheme="minorBidi" w:cstheme="minorBidi"/>
          <w:color w:val="000000" w:themeColor="text1"/>
          <w:sz w:val="20"/>
        </w:rPr>
        <w:t>j</w:t>
      </w:r>
      <w:r w:rsidRPr="63F4D751">
        <w:rPr>
          <w:rFonts w:asciiTheme="minorBidi" w:eastAsia="Batang" w:hAnsiTheme="minorBidi" w:cstheme="minorBidi"/>
          <w:color w:val="000000" w:themeColor="text1"/>
          <w:sz w:val="20"/>
        </w:rPr>
        <w:t xml:space="preserve">eśli ze względów technologicznych lub nieprzewidzianych okoliczności zajdzie konieczność wprowadzenia robót </w:t>
      </w:r>
      <w:r w:rsidR="001368A5" w:rsidRPr="63F4D751">
        <w:rPr>
          <w:rFonts w:asciiTheme="minorBidi" w:eastAsia="Batang" w:hAnsiTheme="minorBidi" w:cstheme="minorBidi"/>
          <w:color w:val="000000" w:themeColor="text1"/>
          <w:sz w:val="20"/>
        </w:rPr>
        <w:t xml:space="preserve">dodatkowych lub </w:t>
      </w:r>
      <w:r w:rsidRPr="63F4D751">
        <w:rPr>
          <w:rFonts w:asciiTheme="minorBidi" w:eastAsia="Batang" w:hAnsiTheme="minorBidi" w:cstheme="minorBidi"/>
          <w:color w:val="000000" w:themeColor="text1"/>
          <w:sz w:val="20"/>
        </w:rPr>
        <w:t>zamiennych, w szczególności takich, bez których nie zostałyby zachowane zakładane przez Zamawiającego parametry techniczne inwestycji, zmianie może ulec sposób wykonania prac przewidzianych w Umowie</w:t>
      </w:r>
      <w:r w:rsidR="00F1114E" w:rsidRPr="63F4D751">
        <w:rPr>
          <w:rFonts w:asciiTheme="minorBidi" w:hAnsiTheme="minorBidi" w:cstheme="minorBidi"/>
          <w:color w:val="000000" w:themeColor="text1"/>
          <w:sz w:val="20"/>
        </w:rPr>
        <w:t>, termin ich wykonania w zakresie wynikającym ze zmiany technologii oraz wynagrodzenie Wykonawcy</w:t>
      </w:r>
      <w:r w:rsidR="439E638B" w:rsidRPr="63F4D751">
        <w:rPr>
          <w:rFonts w:asciiTheme="minorBidi" w:hAnsiTheme="minorBidi" w:cstheme="minorBidi"/>
          <w:color w:val="000000" w:themeColor="text1"/>
          <w:sz w:val="20"/>
        </w:rPr>
        <w:t>. W</w:t>
      </w:r>
      <w:r w:rsidR="00F1114E" w:rsidRPr="63F4D751">
        <w:rPr>
          <w:rFonts w:asciiTheme="minorBidi" w:hAnsiTheme="minorBidi" w:cstheme="minorBidi"/>
          <w:color w:val="000000" w:themeColor="text1"/>
          <w:sz w:val="20"/>
        </w:rPr>
        <w:t xml:space="preserve">ynagrodzenie za wykonanie robót </w:t>
      </w:r>
      <w:r w:rsidR="3ED6FEC3" w:rsidRPr="63F4D751">
        <w:rPr>
          <w:rFonts w:asciiTheme="minorBidi" w:hAnsiTheme="minorBidi" w:cstheme="minorBidi"/>
          <w:color w:val="000000" w:themeColor="text1"/>
          <w:sz w:val="20"/>
        </w:rPr>
        <w:t xml:space="preserve">dodatkowych lub </w:t>
      </w:r>
      <w:r w:rsidR="00F1114E" w:rsidRPr="63F4D751">
        <w:rPr>
          <w:rFonts w:asciiTheme="minorBidi" w:hAnsiTheme="minorBidi" w:cstheme="minorBidi"/>
          <w:color w:val="000000" w:themeColor="text1"/>
          <w:sz w:val="20"/>
        </w:rPr>
        <w:t xml:space="preserve">zamiennych zostanie ustalone jako różnica w kosztach wykonania robót i robót </w:t>
      </w:r>
      <w:r w:rsidR="227D4DB2" w:rsidRPr="63F4D751">
        <w:rPr>
          <w:rFonts w:asciiTheme="minorBidi" w:hAnsiTheme="minorBidi" w:cstheme="minorBidi"/>
          <w:color w:val="000000" w:themeColor="text1"/>
          <w:sz w:val="20"/>
        </w:rPr>
        <w:t xml:space="preserve">dodatkowych lub </w:t>
      </w:r>
      <w:r w:rsidR="00F1114E" w:rsidRPr="63F4D751">
        <w:rPr>
          <w:rFonts w:asciiTheme="minorBidi" w:hAnsiTheme="minorBidi" w:cstheme="minorBidi"/>
          <w:color w:val="000000" w:themeColor="text1"/>
          <w:sz w:val="20"/>
        </w:rPr>
        <w:t>zamiennych, na podstawie przedstawionego przez Wykonawcę do akceptacji Zamawiającego kosztorysu</w:t>
      </w:r>
      <w:r w:rsidR="00113509" w:rsidRPr="63F4D751">
        <w:rPr>
          <w:rFonts w:asciiTheme="minorBidi" w:hAnsiTheme="minorBidi" w:cstheme="minorBidi"/>
          <w:color w:val="000000" w:themeColor="text1"/>
          <w:sz w:val="20"/>
        </w:rPr>
        <w:t>.</w:t>
      </w:r>
      <w:r w:rsidR="00F1114E" w:rsidRPr="63F4D751">
        <w:rPr>
          <w:rFonts w:asciiTheme="minorBidi" w:hAnsiTheme="minorBidi" w:cstheme="minorBidi"/>
          <w:color w:val="000000" w:themeColor="text1"/>
          <w:sz w:val="20"/>
        </w:rPr>
        <w:t xml:space="preserve"> Koszt robót i odpowiadających im robót </w:t>
      </w:r>
      <w:r w:rsidR="66DAEBA1" w:rsidRPr="63F4D751">
        <w:rPr>
          <w:rFonts w:asciiTheme="minorBidi" w:hAnsiTheme="minorBidi" w:cstheme="minorBidi"/>
          <w:color w:val="000000" w:themeColor="text1"/>
          <w:sz w:val="20"/>
        </w:rPr>
        <w:t xml:space="preserve">dodatkowych lub </w:t>
      </w:r>
      <w:r w:rsidR="00F1114E" w:rsidRPr="63F4D751">
        <w:rPr>
          <w:rFonts w:asciiTheme="minorBidi" w:hAnsiTheme="minorBidi" w:cstheme="minorBidi"/>
          <w:color w:val="000000" w:themeColor="text1"/>
          <w:sz w:val="20"/>
        </w:rPr>
        <w:t>zamiennych zostanie ustalony w kosztorysie na podstawie średnich cen opublikowanych przez ORGBUD Serwis w "Informacyjnym Zestawie Cen Czynników Produkcji Budowlanej". Do rozliczania robót wykonanych w danym kwartale przyjmowane będą ceny z "Informacyjnego Zestawu Cen Czynników Produkcji Budowlanej" za kwartał poprzedzający wykonanie robót</w:t>
      </w:r>
      <w:r w:rsidR="00D156FF" w:rsidRPr="63F4D751">
        <w:rPr>
          <w:rFonts w:asciiTheme="minorBidi" w:eastAsia="Batang" w:hAnsiTheme="minorBidi" w:cstheme="minorBidi"/>
          <w:color w:val="000000" w:themeColor="text1"/>
          <w:sz w:val="20"/>
        </w:rPr>
        <w:t>;</w:t>
      </w:r>
    </w:p>
    <w:p w14:paraId="442DA915" w14:textId="4885C3B8" w:rsidR="00E91D7F" w:rsidRPr="00FD1B40" w:rsidRDefault="000E4643" w:rsidP="004C2E0F">
      <w:pPr>
        <w:pStyle w:val="Akapitzlist"/>
        <w:numPr>
          <w:ilvl w:val="0"/>
          <w:numId w:val="36"/>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gdy ze względu na okoliczności niezależne od Wykonawcy mające lub mogące mieć istotny wpływ na termin realizacji przedmiotu zamówienia nie jest możliwym zastosowanie do realizacji przedmiotu zamówienia materiałów preizolowanych zadeklarowanych przez Wykonawcę w ofercie, dopuszcza się zmianę rodzaju stosowanych materiałów na inne równoważne, spełniające wymogi określone w </w:t>
      </w:r>
      <w:r w:rsidR="0063031C">
        <w:rPr>
          <w:rFonts w:asciiTheme="minorBidi" w:hAnsiTheme="minorBidi" w:cstheme="minorBidi"/>
          <w:color w:val="000000" w:themeColor="text1"/>
          <w:sz w:val="20"/>
        </w:rPr>
        <w:t>SWZ</w:t>
      </w:r>
      <w:r w:rsidRPr="00FD1B40">
        <w:rPr>
          <w:rFonts w:asciiTheme="minorBidi" w:hAnsiTheme="minorBidi" w:cstheme="minorBidi"/>
          <w:color w:val="000000" w:themeColor="text1"/>
          <w:sz w:val="20"/>
        </w:rPr>
        <w:t>, bez zmiany wynagrodzenia Wykonawcy z tego tytułu</w:t>
      </w:r>
      <w:r w:rsidR="4642758A" w:rsidRPr="00FD1B40">
        <w:rPr>
          <w:rFonts w:asciiTheme="minorBidi" w:hAnsiTheme="minorBidi" w:cstheme="minorBidi"/>
          <w:color w:val="000000" w:themeColor="text1"/>
          <w:sz w:val="20"/>
        </w:rPr>
        <w:t>;</w:t>
      </w:r>
    </w:p>
    <w:p w14:paraId="37B8E8B8" w14:textId="26B92650" w:rsidR="00785514" w:rsidRPr="00FD1B40" w:rsidRDefault="4642758A" w:rsidP="097552B7">
      <w:pPr>
        <w:pStyle w:val="Akapitzlist"/>
        <w:numPr>
          <w:ilvl w:val="0"/>
          <w:numId w:val="36"/>
        </w:numPr>
        <w:jc w:val="both"/>
        <w:rPr>
          <w:rFonts w:asciiTheme="minorBidi" w:eastAsiaTheme="minorBidi" w:hAnsiTheme="minorBidi" w:cstheme="minorBidi"/>
          <w:color w:val="000000" w:themeColor="text1"/>
          <w:sz w:val="20"/>
        </w:rPr>
      </w:pPr>
      <w:r w:rsidRPr="097552B7">
        <w:rPr>
          <w:rFonts w:asciiTheme="minorBidi" w:hAnsiTheme="minorBidi" w:cstheme="minorBidi"/>
          <w:color w:val="000000" w:themeColor="text1"/>
          <w:sz w:val="20"/>
        </w:rPr>
        <w:t>w przypadkach wskazanych w sekcji 6.5.2. pkt 2</w:t>
      </w:r>
      <w:r w:rsidR="00B71E6D" w:rsidRPr="097552B7">
        <w:rPr>
          <w:rFonts w:asciiTheme="minorBidi" w:hAnsiTheme="minorBidi" w:cstheme="minorBidi"/>
          <w:color w:val="000000" w:themeColor="text1"/>
          <w:sz w:val="20"/>
        </w:rPr>
        <w:t>0</w:t>
      </w:r>
      <w:r w:rsidRPr="097552B7">
        <w:rPr>
          <w:rFonts w:asciiTheme="minorBidi" w:hAnsiTheme="minorBidi" w:cstheme="minorBidi"/>
          <w:color w:val="000000" w:themeColor="text1"/>
          <w:sz w:val="20"/>
        </w:rPr>
        <w:t xml:space="preserve"> lit. </w:t>
      </w:r>
      <w:r w:rsidR="00D156FF" w:rsidRPr="097552B7">
        <w:rPr>
          <w:rFonts w:asciiTheme="minorBidi" w:hAnsiTheme="minorBidi" w:cstheme="minorBidi"/>
          <w:color w:val="000000" w:themeColor="text1"/>
          <w:sz w:val="20"/>
        </w:rPr>
        <w:t>b</w:t>
      </w:r>
      <w:r w:rsidR="00587B84" w:rsidRPr="097552B7">
        <w:rPr>
          <w:rFonts w:asciiTheme="minorBidi" w:hAnsiTheme="minorBidi" w:cstheme="minorBidi"/>
          <w:color w:val="000000" w:themeColor="text1"/>
          <w:sz w:val="20"/>
        </w:rPr>
        <w:t>)</w:t>
      </w:r>
      <w:r w:rsidRPr="097552B7">
        <w:rPr>
          <w:rFonts w:asciiTheme="minorBidi" w:hAnsiTheme="minorBidi" w:cstheme="minorBidi"/>
          <w:color w:val="000000" w:themeColor="text1"/>
          <w:sz w:val="20"/>
        </w:rPr>
        <w:t>-e</w:t>
      </w:r>
      <w:r w:rsidR="00587B84" w:rsidRPr="097552B7">
        <w:rPr>
          <w:rFonts w:asciiTheme="minorBidi" w:hAnsiTheme="minorBidi" w:cstheme="minorBidi"/>
          <w:color w:val="000000" w:themeColor="text1"/>
          <w:sz w:val="20"/>
        </w:rPr>
        <w:t>)</w:t>
      </w:r>
      <w:r w:rsidR="698975AD" w:rsidRPr="097552B7">
        <w:rPr>
          <w:rFonts w:eastAsia="Arial" w:cs="Arial"/>
          <w:i/>
          <w:iCs/>
          <w:sz w:val="20"/>
        </w:rPr>
        <w:t xml:space="preserve"> Wytycznych</w:t>
      </w:r>
      <w:r w:rsidR="698975AD" w:rsidRPr="097552B7">
        <w:rPr>
          <w:rFonts w:eastAsia="Arial" w:cs="Arial"/>
          <w:sz w:val="20"/>
        </w:rPr>
        <w:t xml:space="preserve"> </w:t>
      </w:r>
      <w:r w:rsidR="698975AD" w:rsidRPr="097552B7">
        <w:rPr>
          <w:rFonts w:eastAsia="Arial" w:cs="Arial"/>
          <w:i/>
          <w:iCs/>
          <w:sz w:val="20"/>
        </w:rPr>
        <w:t>w zakresie kwalifikowalności wydatków w ramach Europejskiego Funduszu Rozwoju Regionalnego, Europejskiego Funduszu Społecznego oraz Funduszu Spójności na lata 2014-2020</w:t>
      </w:r>
      <w:r w:rsidR="698975AD" w:rsidRPr="097552B7">
        <w:rPr>
          <w:rFonts w:eastAsia="Arial" w:cs="Arial"/>
          <w:sz w:val="20"/>
        </w:rPr>
        <w:t xml:space="preserve"> wydanych przez Ministra Finansów, Funduszy i Polityki Regionalnej z dnia 21 grudnia 2020 roku</w:t>
      </w:r>
      <w:r w:rsidR="001F32E4" w:rsidRPr="097552B7">
        <w:rPr>
          <w:rFonts w:asciiTheme="minorBidi" w:hAnsiTheme="minorBidi" w:cstheme="minorBidi"/>
          <w:color w:val="000000" w:themeColor="text1"/>
          <w:sz w:val="20"/>
        </w:rPr>
        <w:t>.</w:t>
      </w:r>
    </w:p>
    <w:p w14:paraId="23EE66B3" w14:textId="77777777" w:rsidR="006775AD" w:rsidRPr="00FD1B40" w:rsidRDefault="006775AD" w:rsidP="005C062E">
      <w:pPr>
        <w:tabs>
          <w:tab w:val="left" w:pos="709"/>
        </w:tabs>
        <w:jc w:val="both"/>
        <w:rPr>
          <w:rFonts w:asciiTheme="minorBidi" w:hAnsiTheme="minorBidi" w:cstheme="minorBidi"/>
          <w:b/>
          <w:color w:val="000000" w:themeColor="text1"/>
          <w:sz w:val="20"/>
        </w:rPr>
      </w:pPr>
    </w:p>
    <w:p w14:paraId="0BE6A7B0" w14:textId="77777777" w:rsidR="006775AD" w:rsidRPr="00FD1B40" w:rsidRDefault="4642758A" w:rsidP="4642758A">
      <w:pPr>
        <w:pStyle w:val="Nagwek1"/>
        <w:spacing w:before="0" w:line="360" w:lineRule="auto"/>
        <w:jc w:val="center"/>
        <w:rPr>
          <w:rFonts w:asciiTheme="minorBidi" w:eastAsia="Times New Roman" w:hAnsiTheme="minorBidi" w:cstheme="minorBidi"/>
          <w:b/>
          <w:bCs/>
          <w:color w:val="000000" w:themeColor="text1"/>
          <w:sz w:val="20"/>
          <w:szCs w:val="20"/>
        </w:rPr>
      </w:pPr>
      <w:r w:rsidRPr="00FD1B40">
        <w:rPr>
          <w:rFonts w:asciiTheme="minorBidi" w:eastAsia="Times New Roman" w:hAnsiTheme="minorBidi" w:cstheme="minorBidi"/>
          <w:b/>
          <w:bCs/>
          <w:color w:val="000000" w:themeColor="text1"/>
          <w:sz w:val="20"/>
          <w:szCs w:val="20"/>
        </w:rPr>
        <w:t>§18. [Zabezpieczenie przed odpowiedzialnością]</w:t>
      </w:r>
    </w:p>
    <w:p w14:paraId="2ABBC96E" w14:textId="77777777" w:rsidR="006775AD" w:rsidRPr="00FD1B40" w:rsidRDefault="4642758A" w:rsidP="004C2E0F">
      <w:pPr>
        <w:widowControl w:val="0"/>
        <w:numPr>
          <w:ilvl w:val="0"/>
          <w:numId w:val="17"/>
        </w:numPr>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zabezpieczy Zamawiającego, podmioty od niego zależne, a także kierownictwo, pracowników i przedstawicieli Zamawiającego i podmiotów zależnych przed wszelkimi roszczeniami osób trzecich wynikającymi ze zdarzeń, za które odpowiedzialność ponosi Wykonawca lub osoby, za które Wykonawca ponosi odpowiedzialność.</w:t>
      </w:r>
    </w:p>
    <w:p w14:paraId="012B472C" w14:textId="77777777" w:rsidR="006775AD" w:rsidRPr="00FD1B40" w:rsidRDefault="4642758A" w:rsidP="004C2E0F">
      <w:pPr>
        <w:widowControl w:val="0"/>
        <w:numPr>
          <w:ilvl w:val="0"/>
          <w:numId w:val="17"/>
        </w:numPr>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razie zgłoszenia takiego roszczenia w stosunku do Zamawiającego, Wykonawca niezwłocznie zwolni Zamawiającego z wszelkiej odpowiedzialności oraz przystąpi do wszelkich toczących się postępowań.</w:t>
      </w:r>
    </w:p>
    <w:p w14:paraId="74561E06" w14:textId="77777777" w:rsidR="006775AD" w:rsidRPr="00FD1B40" w:rsidRDefault="4642758A" w:rsidP="004C2E0F">
      <w:pPr>
        <w:widowControl w:val="0"/>
        <w:numPr>
          <w:ilvl w:val="0"/>
          <w:numId w:val="17"/>
        </w:numPr>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Na podstawie niniejszego paragrafu Wykonawca jest zobowiązany do pokrycia wszelkich kosztów poniesionych przez Zamawiającego w wyniku skierowania do niego roszczeń, o których mowa w ust. 1. Zwrot nastąpi na wezwanie Zamawiającego w terminie 7 dni.</w:t>
      </w:r>
    </w:p>
    <w:p w14:paraId="26CAD17B" w14:textId="5F67F5A2" w:rsidR="006775AD" w:rsidRPr="00FD1B40" w:rsidRDefault="4642758A" w:rsidP="004C2E0F">
      <w:pPr>
        <w:widowControl w:val="0"/>
        <w:numPr>
          <w:ilvl w:val="0"/>
          <w:numId w:val="17"/>
        </w:numPr>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Zamawiający zawiadomi Wykonawcę bez zbędnej zwłoki o wysuniętych wobec niego roszczeniach, o których mowa powyżej i nie będzie ich dobrowolnie zaspokajał do czasu uzyskania stanowiska Wykonawcy.</w:t>
      </w:r>
    </w:p>
    <w:p w14:paraId="3247304E" w14:textId="7014DBC0" w:rsidR="0034393B" w:rsidRPr="00FD1B40" w:rsidRDefault="0034393B" w:rsidP="0034393B">
      <w:pPr>
        <w:widowControl w:val="0"/>
        <w:tabs>
          <w:tab w:val="left" w:pos="360"/>
        </w:tabs>
        <w:suppressAutoHyphens/>
        <w:jc w:val="both"/>
        <w:rPr>
          <w:rFonts w:asciiTheme="minorBidi" w:hAnsiTheme="minorBidi" w:cstheme="minorBidi"/>
          <w:color w:val="000000" w:themeColor="text1"/>
          <w:sz w:val="20"/>
        </w:rPr>
      </w:pPr>
    </w:p>
    <w:p w14:paraId="77E74398" w14:textId="77777777" w:rsidR="0034393B" w:rsidRPr="00FD1B40" w:rsidRDefault="0034393B" w:rsidP="0034393B">
      <w:pPr>
        <w:widowControl w:val="0"/>
        <w:tabs>
          <w:tab w:val="left" w:pos="360"/>
        </w:tabs>
        <w:jc w:val="center"/>
        <w:rPr>
          <w:rFonts w:asciiTheme="minorBidi" w:hAnsiTheme="minorBidi" w:cstheme="minorBidi"/>
          <w:b/>
          <w:color w:val="000000" w:themeColor="text1"/>
          <w:sz w:val="20"/>
        </w:rPr>
      </w:pPr>
      <w:r w:rsidRPr="00FD1B40">
        <w:rPr>
          <w:rFonts w:asciiTheme="minorBidi" w:hAnsiTheme="minorBidi" w:cstheme="minorBidi"/>
          <w:b/>
          <w:color w:val="000000" w:themeColor="text1"/>
          <w:sz w:val="20"/>
        </w:rPr>
        <w:t>§18.1. [Dane osobowe]</w:t>
      </w:r>
    </w:p>
    <w:p w14:paraId="7E19143A" w14:textId="77777777" w:rsidR="0034393B" w:rsidRPr="00FD1B40" w:rsidRDefault="0034393B" w:rsidP="00191CB4">
      <w:pPr>
        <w:numPr>
          <w:ilvl w:val="0"/>
          <w:numId w:val="38"/>
        </w:numPr>
        <w:suppressAutoHyphens/>
        <w:autoSpaceDN w:val="0"/>
        <w:ind w:left="426"/>
        <w:jc w:val="both"/>
        <w:textAlignment w:val="baseline"/>
        <w:rPr>
          <w:rFonts w:asciiTheme="minorBidi" w:hAnsiTheme="minorBidi" w:cstheme="minorBidi"/>
          <w:color w:val="000000" w:themeColor="text1"/>
          <w:sz w:val="20"/>
        </w:rPr>
      </w:pPr>
      <w:bookmarkStart w:id="11" w:name="_Hlk516832701"/>
      <w:r w:rsidRPr="00FD1B40">
        <w:rPr>
          <w:rFonts w:asciiTheme="minorBidi" w:hAnsiTheme="minorBidi" w:cstheme="minorBidi"/>
          <w:color w:val="000000" w:themeColor="text1"/>
          <w:sz w:val="20"/>
        </w:rPr>
        <w:lastRenderedPageBreak/>
        <w:t>Strony oświadczają, że będą sobie wzajemnie przekazywać wyłącznie dane osobowe niezbędne do realizacji przedmiotu niniejszej Umowy, a Strona będąca odbiorcą tych danych samodzielnie ustala cele i sposoby ich przetwarzania.</w:t>
      </w:r>
    </w:p>
    <w:p w14:paraId="2329F892" w14:textId="664D14BE" w:rsidR="0034393B" w:rsidRPr="00FD1B40" w:rsidRDefault="0034393B" w:rsidP="00191CB4">
      <w:pPr>
        <w:numPr>
          <w:ilvl w:val="0"/>
          <w:numId w:val="37"/>
        </w:numPr>
        <w:suppressAutoHyphens/>
        <w:autoSpaceDN w:val="0"/>
        <w:ind w:left="426"/>
        <w:jc w:val="both"/>
        <w:textAlignment w:val="baseline"/>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Strona udostępniająca oświadcza, że osoba której dane dotyczą, dysponuje informacjami, o których mowa w art. 14 ust. 1 i 2 Rozporządzenia Parlamentu Europejskiego i Rady (UE) 2016/679 z dnia 27 kwietnia 2016 </w:t>
      </w:r>
      <w:r w:rsidR="003B4813" w:rsidRPr="00FD1B40">
        <w:rPr>
          <w:rFonts w:asciiTheme="minorBidi" w:hAnsiTheme="minorBidi" w:cstheme="minorBidi"/>
          <w:color w:val="000000" w:themeColor="text1"/>
          <w:sz w:val="20"/>
        </w:rPr>
        <w:t>roku</w:t>
      </w:r>
      <w:r w:rsidRPr="00FD1B40">
        <w:rPr>
          <w:rFonts w:asciiTheme="minorBidi" w:hAnsiTheme="minorBidi" w:cstheme="minorBidi"/>
          <w:color w:val="000000" w:themeColor="text1"/>
          <w:sz w:val="20"/>
        </w:rPr>
        <w:t xml:space="preserve"> w sprawie ochrony osób fizycznych w związku z przetwarzaniem danych osobowych i w sprawie swobodnego przepływu takich danych oraz uchylenia dyrektywy 95/46/WE. </w:t>
      </w:r>
    </w:p>
    <w:p w14:paraId="1C31CA7D" w14:textId="77777777" w:rsidR="0034393B" w:rsidRPr="00FD1B40" w:rsidRDefault="0034393B" w:rsidP="00191CB4">
      <w:pPr>
        <w:numPr>
          <w:ilvl w:val="0"/>
          <w:numId w:val="37"/>
        </w:numPr>
        <w:suppressAutoHyphens/>
        <w:autoSpaceDN w:val="0"/>
        <w:ind w:left="426"/>
        <w:jc w:val="both"/>
        <w:textAlignment w:val="baseline"/>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Strona będąca odbiorcą danych oświadcza, że będzie przetwarzać udostępnione dane osobowe wyłącznie w zakresie w jakim jest to niezbędne do wykonania niniejszej Umowy oraz  do realizacji celów wynikających z prawnie uzasadnionych interesów realizowanych przez tę Stronę.</w:t>
      </w:r>
    </w:p>
    <w:p w14:paraId="3D31E1E5" w14:textId="5D4DEA3F" w:rsidR="0034393B" w:rsidRPr="00FD1B40" w:rsidRDefault="0034393B" w:rsidP="00191CB4">
      <w:pPr>
        <w:numPr>
          <w:ilvl w:val="0"/>
          <w:numId w:val="37"/>
        </w:numPr>
        <w:suppressAutoHyphens/>
        <w:autoSpaceDN w:val="0"/>
        <w:spacing w:line="247" w:lineRule="auto"/>
        <w:ind w:left="426"/>
        <w:jc w:val="both"/>
        <w:textAlignment w:val="baseline"/>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 przypadku gdy podczas wykonania niniejszej Umowy miałoby dojść do powierzenia przetwarzania danych osobowych, Wykonawca zobowiązuje się zawrzeć odrębną umowę powierzenia przetwarzania tych danych, na warunkach określonych w Załączniku nr </w:t>
      </w:r>
      <w:r w:rsidR="00172E47" w:rsidRPr="00FD1B40">
        <w:rPr>
          <w:rFonts w:asciiTheme="minorBidi" w:hAnsiTheme="minorBidi" w:cstheme="minorBidi"/>
          <w:color w:val="000000" w:themeColor="text1"/>
          <w:sz w:val="20"/>
        </w:rPr>
        <w:t>8</w:t>
      </w:r>
      <w:r w:rsidRPr="00FD1B40">
        <w:rPr>
          <w:rFonts w:asciiTheme="minorBidi" w:hAnsiTheme="minorBidi" w:cstheme="minorBidi"/>
          <w:color w:val="000000" w:themeColor="text1"/>
          <w:sz w:val="20"/>
        </w:rPr>
        <w:t xml:space="preserve">. </w:t>
      </w:r>
    </w:p>
    <w:p w14:paraId="3DB3E8C8" w14:textId="77777777" w:rsidR="0034393B" w:rsidRPr="00FD1B40" w:rsidRDefault="0034393B" w:rsidP="00191CB4">
      <w:pPr>
        <w:numPr>
          <w:ilvl w:val="0"/>
          <w:numId w:val="37"/>
        </w:numPr>
        <w:suppressAutoHyphens/>
        <w:autoSpaceDN w:val="0"/>
        <w:spacing w:line="247" w:lineRule="auto"/>
        <w:ind w:left="426"/>
        <w:jc w:val="both"/>
        <w:textAlignment w:val="baseline"/>
        <w:rPr>
          <w:rFonts w:asciiTheme="minorBidi" w:hAnsiTheme="minorBidi" w:cstheme="minorBidi"/>
          <w:color w:val="000000" w:themeColor="text1"/>
          <w:sz w:val="20"/>
        </w:rPr>
      </w:pPr>
      <w:r w:rsidRPr="00FD1B40">
        <w:rPr>
          <w:rFonts w:asciiTheme="minorBidi" w:hAnsiTheme="minorBidi" w:cstheme="minorBidi"/>
          <w:color w:val="000000" w:themeColor="text1"/>
          <w:sz w:val="20"/>
        </w:rPr>
        <w:t>W przypadku zaistnienia sytuacji naruszenia ochrony danych osobowych z winy Wykonawcy, Zamawiającemu przysługuje zwrot ewentualnego odszkodowania zasądzonego na rzecz osób, których naruszenie danych dotyczyło oraz zwrot wszelkich kosztów procesu i zastępstwa procesowego.</w:t>
      </w:r>
    </w:p>
    <w:p w14:paraId="6B3F5686" w14:textId="77777777" w:rsidR="0034393B" w:rsidRPr="00FD1B40" w:rsidRDefault="0034393B" w:rsidP="00650B21">
      <w:pPr>
        <w:widowControl w:val="0"/>
        <w:tabs>
          <w:tab w:val="left" w:pos="360"/>
        </w:tabs>
        <w:suppressAutoHyphens/>
        <w:jc w:val="both"/>
        <w:rPr>
          <w:rFonts w:asciiTheme="minorBidi" w:hAnsiTheme="minorBidi" w:cstheme="minorBidi"/>
          <w:color w:val="000000" w:themeColor="text1"/>
          <w:sz w:val="20"/>
        </w:rPr>
      </w:pPr>
    </w:p>
    <w:bookmarkEnd w:id="11"/>
    <w:p w14:paraId="37830C57" w14:textId="77777777" w:rsidR="00681F21" w:rsidRPr="00FD1B40" w:rsidRDefault="4642758A" w:rsidP="4642758A">
      <w:pPr>
        <w:pStyle w:val="Nagwek1"/>
        <w:spacing w:before="0" w:line="360" w:lineRule="auto"/>
        <w:jc w:val="center"/>
        <w:rPr>
          <w:rFonts w:asciiTheme="minorBidi" w:eastAsia="Times New Roman" w:hAnsiTheme="minorBidi" w:cstheme="minorBidi"/>
          <w:b/>
          <w:bCs/>
          <w:color w:val="000000" w:themeColor="text1"/>
          <w:sz w:val="20"/>
          <w:szCs w:val="20"/>
          <w:lang w:eastAsia="ar-SA"/>
        </w:rPr>
      </w:pPr>
      <w:r w:rsidRPr="00FD1B40">
        <w:rPr>
          <w:rFonts w:asciiTheme="minorBidi" w:eastAsia="Times New Roman" w:hAnsiTheme="minorBidi" w:cstheme="minorBidi"/>
          <w:b/>
          <w:bCs/>
          <w:color w:val="000000" w:themeColor="text1"/>
          <w:sz w:val="20"/>
          <w:szCs w:val="20"/>
          <w:lang w:eastAsia="ar-SA"/>
        </w:rPr>
        <w:t>§19. [Przedstawiciele Stron]</w:t>
      </w:r>
    </w:p>
    <w:p w14:paraId="397D345B" w14:textId="77777777" w:rsidR="005C062E" w:rsidRPr="00FD1B40" w:rsidRDefault="4642758A" w:rsidP="004C2E0F">
      <w:pPr>
        <w:pStyle w:val="Akapitzlist"/>
        <w:widowControl w:val="0"/>
        <w:numPr>
          <w:ilvl w:val="6"/>
          <w:numId w:val="14"/>
        </w:numPr>
        <w:tabs>
          <w:tab w:val="left" w:pos="360"/>
        </w:tabs>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Ze strony Zamawiającego upoważnionym do podejmowania wiążących decyzji w zakresie realizowanego Przedmiotu Umowy, w tym zatwierdzania protokołów odbioru Prac, bez prawa do zmiany postanowień Umowy, są: </w:t>
      </w:r>
    </w:p>
    <w:p w14:paraId="134E5D3B" w14:textId="77777777" w:rsidR="005C062E" w:rsidRPr="00FD1B40" w:rsidRDefault="4642758A" w:rsidP="4642758A">
      <w:pPr>
        <w:widowControl w:val="0"/>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a) ze strony Zamawiającego:   Pan/Pani…………………</w:t>
      </w:r>
      <w:r w:rsidR="000E4643" w:rsidRPr="00FD1B40">
        <w:rPr>
          <w:rFonts w:asciiTheme="minorBidi" w:hAnsiTheme="minorBidi" w:cstheme="minorBidi"/>
          <w:color w:val="000000" w:themeColor="text1"/>
          <w:sz w:val="20"/>
        </w:rPr>
        <w:t xml:space="preserve">, mail </w:t>
      </w:r>
      <w:r w:rsidRPr="00FD1B40">
        <w:rPr>
          <w:rFonts w:asciiTheme="minorBidi" w:hAnsiTheme="minorBidi" w:cstheme="minorBidi"/>
          <w:color w:val="000000" w:themeColor="text1"/>
          <w:sz w:val="20"/>
        </w:rPr>
        <w:t>…….………………, tel. …………….</w:t>
      </w:r>
    </w:p>
    <w:p w14:paraId="405B4F90" w14:textId="77777777" w:rsidR="002475DA" w:rsidRPr="00FD1B40" w:rsidRDefault="4642758A" w:rsidP="4642758A">
      <w:pPr>
        <w:widowControl w:val="0"/>
        <w:tabs>
          <w:tab w:val="left" w:pos="360"/>
        </w:tabs>
        <w:suppressAutoHyphens/>
        <w:ind w:left="360"/>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b) ze strony Wykonawcy: Pan/Pani ………………………</w:t>
      </w:r>
      <w:r w:rsidR="000E4643" w:rsidRPr="00FD1B40">
        <w:rPr>
          <w:rFonts w:asciiTheme="minorBidi" w:hAnsiTheme="minorBidi" w:cstheme="minorBidi"/>
          <w:color w:val="000000" w:themeColor="text1"/>
          <w:sz w:val="20"/>
        </w:rPr>
        <w:t>, mail</w:t>
      </w:r>
      <w:r w:rsidRPr="00FD1B40">
        <w:rPr>
          <w:rFonts w:asciiTheme="minorBidi" w:hAnsiTheme="minorBidi" w:cstheme="minorBidi"/>
          <w:color w:val="000000" w:themeColor="text1"/>
          <w:sz w:val="20"/>
        </w:rPr>
        <w:t>.………………, tel. …………….</w:t>
      </w:r>
    </w:p>
    <w:p w14:paraId="0A082AD2" w14:textId="77777777" w:rsidR="00681F21" w:rsidRPr="00FD1B40" w:rsidRDefault="4642758A" w:rsidP="004C2E0F">
      <w:pPr>
        <w:pStyle w:val="Akapitzlist"/>
        <w:widowControl w:val="0"/>
        <w:numPr>
          <w:ilvl w:val="6"/>
          <w:numId w:val="14"/>
        </w:numPr>
        <w:tabs>
          <w:tab w:val="left" w:pos="360"/>
        </w:tabs>
        <w:suppressAutoHyphen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Zmiana osób wskazanych w niniejszym paragrafie nie wymaga aneksu do Umowy, a jedynie pisemnego powiadomienia drugiej Strony przez Stronę dokonującą zmiany.</w:t>
      </w:r>
    </w:p>
    <w:p w14:paraId="765F7627" w14:textId="77777777" w:rsidR="00681F21" w:rsidRPr="00FD1B40" w:rsidRDefault="00681F21" w:rsidP="005C062E">
      <w:pPr>
        <w:widowControl w:val="0"/>
        <w:tabs>
          <w:tab w:val="left" w:pos="360"/>
        </w:tabs>
        <w:suppressAutoHyphens/>
        <w:ind w:left="360"/>
        <w:jc w:val="both"/>
        <w:rPr>
          <w:rFonts w:asciiTheme="minorBidi" w:hAnsiTheme="minorBidi" w:cstheme="minorBidi"/>
          <w:color w:val="000000" w:themeColor="text1"/>
          <w:sz w:val="20"/>
        </w:rPr>
      </w:pPr>
    </w:p>
    <w:p w14:paraId="4744BB64" w14:textId="77777777" w:rsidR="00681F21" w:rsidRPr="00FD1B40" w:rsidRDefault="4642758A" w:rsidP="4642758A">
      <w:pPr>
        <w:pStyle w:val="Nagwek1"/>
        <w:spacing w:before="0" w:line="360" w:lineRule="auto"/>
        <w:jc w:val="center"/>
        <w:rPr>
          <w:rFonts w:asciiTheme="minorBidi" w:eastAsia="Times New Roman" w:hAnsiTheme="minorBidi" w:cstheme="minorBidi"/>
          <w:b/>
          <w:bCs/>
          <w:color w:val="000000" w:themeColor="text1"/>
          <w:sz w:val="20"/>
          <w:szCs w:val="20"/>
          <w:lang w:eastAsia="ar-SA"/>
        </w:rPr>
      </w:pPr>
      <w:r w:rsidRPr="00FD1B40">
        <w:rPr>
          <w:rFonts w:asciiTheme="minorBidi" w:eastAsia="Times New Roman" w:hAnsiTheme="minorBidi" w:cstheme="minorBidi"/>
          <w:b/>
          <w:bCs/>
          <w:color w:val="000000" w:themeColor="text1"/>
          <w:sz w:val="20"/>
          <w:szCs w:val="20"/>
          <w:lang w:eastAsia="ar-SA"/>
        </w:rPr>
        <w:t>§20. [Korespondencja]</w:t>
      </w:r>
    </w:p>
    <w:p w14:paraId="32D5C3AB" w14:textId="77777777" w:rsidR="00681F21" w:rsidRPr="00FD1B40" w:rsidRDefault="4642758A" w:rsidP="004C2E0F">
      <w:pPr>
        <w:widowControl w:val="0"/>
        <w:numPr>
          <w:ilvl w:val="0"/>
          <w:numId w:val="20"/>
        </w:numPr>
        <w:tabs>
          <w:tab w:val="clear" w:pos="720"/>
          <w:tab w:val="left" w:pos="284"/>
        </w:tabs>
        <w:suppressAutoHyphen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 ile Umowa nie wskazuje inaczej, wszelka korespondencja pomiędzy Stronami winna być prowadzona w formie pisemnej lub elektronicznej (mailowej) i być opatrzona numerem Umowy Zamawiającego.</w:t>
      </w:r>
    </w:p>
    <w:p w14:paraId="4DC056E1" w14:textId="11728C81" w:rsidR="00681F21" w:rsidRPr="00FD1B40" w:rsidRDefault="4642758A" w:rsidP="004C2E0F">
      <w:pPr>
        <w:widowControl w:val="0"/>
        <w:numPr>
          <w:ilvl w:val="0"/>
          <w:numId w:val="20"/>
        </w:numPr>
        <w:tabs>
          <w:tab w:val="clear" w:pos="720"/>
          <w:tab w:val="left" w:pos="284"/>
          <w:tab w:val="right" w:leader="dot" w:pos="9072"/>
        </w:tabs>
        <w:suppressAutoHyphen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Strony winny kierować korespondencję</w:t>
      </w:r>
      <w:r w:rsidR="000E4643" w:rsidRPr="00FD1B40">
        <w:rPr>
          <w:rFonts w:asciiTheme="minorBidi" w:hAnsiTheme="minorBidi" w:cstheme="minorBidi"/>
          <w:color w:val="000000" w:themeColor="text1"/>
          <w:sz w:val="20"/>
        </w:rPr>
        <w:t xml:space="preserve"> do osób i</w:t>
      </w:r>
      <w:r w:rsidRPr="00FD1B40">
        <w:rPr>
          <w:rFonts w:asciiTheme="minorBidi" w:hAnsiTheme="minorBidi" w:cstheme="minorBidi"/>
          <w:color w:val="000000" w:themeColor="text1"/>
          <w:sz w:val="20"/>
        </w:rPr>
        <w:t xml:space="preserve"> na adresy wskazane w</w:t>
      </w:r>
      <w:r w:rsidR="000E4643" w:rsidRPr="00FD1B40">
        <w:rPr>
          <w:rFonts w:asciiTheme="minorBidi" w:hAnsiTheme="minorBidi" w:cstheme="minorBidi"/>
          <w:color w:val="000000" w:themeColor="text1"/>
          <w:sz w:val="20"/>
        </w:rPr>
        <w:t xml:space="preserve"> §</w:t>
      </w:r>
      <w:r w:rsidR="001F32E4" w:rsidRPr="00FD1B40">
        <w:rPr>
          <w:rFonts w:asciiTheme="minorBidi" w:hAnsiTheme="minorBidi" w:cstheme="minorBidi"/>
          <w:color w:val="000000" w:themeColor="text1"/>
          <w:sz w:val="20"/>
        </w:rPr>
        <w:t xml:space="preserve"> </w:t>
      </w:r>
      <w:r w:rsidR="000E4643" w:rsidRPr="00FD1B40">
        <w:rPr>
          <w:rFonts w:asciiTheme="minorBidi" w:hAnsiTheme="minorBidi" w:cstheme="minorBidi"/>
          <w:color w:val="000000" w:themeColor="text1"/>
          <w:sz w:val="20"/>
        </w:rPr>
        <w:t>19</w:t>
      </w:r>
      <w:r w:rsidRPr="00FD1B40">
        <w:rPr>
          <w:rFonts w:asciiTheme="minorBidi" w:hAnsiTheme="minorBidi" w:cstheme="minorBidi"/>
          <w:color w:val="000000" w:themeColor="text1"/>
          <w:sz w:val="20"/>
        </w:rPr>
        <w:t xml:space="preserve"> Umow</w:t>
      </w:r>
      <w:r w:rsidR="000E4643" w:rsidRPr="00FD1B40">
        <w:rPr>
          <w:rFonts w:asciiTheme="minorBidi" w:hAnsiTheme="minorBidi" w:cstheme="minorBidi"/>
          <w:color w:val="000000" w:themeColor="text1"/>
          <w:sz w:val="20"/>
        </w:rPr>
        <w:t>y</w:t>
      </w:r>
      <w:r w:rsidRPr="00FD1B40">
        <w:rPr>
          <w:rFonts w:asciiTheme="minorBidi" w:hAnsiTheme="minorBidi" w:cstheme="minorBidi"/>
          <w:color w:val="000000" w:themeColor="text1"/>
          <w:sz w:val="20"/>
        </w:rPr>
        <w:t>. W przypadku zmiany podanych wyżej adresów, każda ze Stron zobowiązana jest niezwłocznie powiadomić drugą Stronę, pod rygorem uznania doręczenia pod wskazany adres za skuteczne. W przypadku niepodjęcia przez Stronę korespondencji pod adresem ostatnio wskazanym, korespondencję uznaje się za doręczoną bez względu na przyczynę, dla której nie została podjęta.</w:t>
      </w:r>
    </w:p>
    <w:p w14:paraId="66D1D4D2" w14:textId="77777777" w:rsidR="00681F21" w:rsidRPr="00FD1B40" w:rsidRDefault="4642758A" w:rsidP="004C2E0F">
      <w:pPr>
        <w:widowControl w:val="0"/>
        <w:numPr>
          <w:ilvl w:val="0"/>
          <w:numId w:val="20"/>
        </w:numPr>
        <w:tabs>
          <w:tab w:val="clear" w:pos="720"/>
          <w:tab w:val="left" w:pos="284"/>
          <w:tab w:val="right" w:leader="dot" w:pos="9072"/>
        </w:tabs>
        <w:suppressAutoHyphens/>
        <w:ind w:left="284" w:hanging="284"/>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1ADE6963" w14:textId="77777777" w:rsidR="00681F21" w:rsidRPr="00FD1B40" w:rsidRDefault="00681F21" w:rsidP="005C062E">
      <w:pPr>
        <w:rPr>
          <w:rFonts w:asciiTheme="minorBidi" w:hAnsiTheme="minorBidi" w:cstheme="minorBidi"/>
          <w:color w:val="000000" w:themeColor="text1"/>
          <w:sz w:val="20"/>
        </w:rPr>
      </w:pPr>
    </w:p>
    <w:p w14:paraId="304BD7B0" w14:textId="77777777" w:rsidR="00075292" w:rsidRPr="00FD1B40" w:rsidRDefault="4642758A" w:rsidP="4642758A">
      <w:pPr>
        <w:tabs>
          <w:tab w:val="left" w:pos="709"/>
        </w:tabs>
        <w:jc w:val="center"/>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§21. [Postanowienia końcowe]</w:t>
      </w:r>
    </w:p>
    <w:p w14:paraId="689E365A" w14:textId="77777777" w:rsidR="002474B2" w:rsidRPr="00FD1B40" w:rsidRDefault="002474B2" w:rsidP="005C062E">
      <w:pPr>
        <w:tabs>
          <w:tab w:val="left" w:pos="709"/>
        </w:tabs>
        <w:jc w:val="center"/>
        <w:rPr>
          <w:rFonts w:asciiTheme="minorBidi" w:hAnsiTheme="minorBidi" w:cstheme="minorBidi"/>
          <w:b/>
          <w:color w:val="000000" w:themeColor="text1"/>
          <w:sz w:val="20"/>
        </w:rPr>
      </w:pPr>
    </w:p>
    <w:p w14:paraId="6DDFB427" w14:textId="7B204825" w:rsidR="004B7A26" w:rsidRPr="00FD1B40" w:rsidRDefault="004B7A26" w:rsidP="00A8426D">
      <w:pPr>
        <w:numPr>
          <w:ilvl w:val="0"/>
          <w:numId w:val="11"/>
        </w:numPr>
        <w:tabs>
          <w:tab w:val="num" w:pos="426"/>
        </w:tabs>
        <w:jc w:val="both"/>
        <w:rPr>
          <w:rFonts w:asciiTheme="minorBidi" w:hAnsiTheme="minorBidi" w:cstheme="minorBidi"/>
          <w:color w:val="000000" w:themeColor="text1"/>
          <w:sz w:val="20"/>
        </w:rPr>
      </w:pPr>
      <w:bookmarkStart w:id="12" w:name="_Hlk31961502"/>
      <w:r w:rsidRPr="00FD1B40">
        <w:rPr>
          <w:rFonts w:asciiTheme="minorBidi" w:hAnsiTheme="minorBidi" w:cstheme="minorBidi"/>
          <w:color w:val="000000" w:themeColor="text1"/>
          <w:sz w:val="20"/>
        </w:rPr>
        <w:t xml:space="preserve">Strony, działając na podstawie art. 4c ustawy z dnia 8 marca 2013 roku o przeciwdziałaniu nadmiernym opóźnieniom </w:t>
      </w:r>
      <w:r w:rsidR="003B4813" w:rsidRPr="00FD1B40">
        <w:rPr>
          <w:rFonts w:asciiTheme="minorBidi" w:hAnsiTheme="minorBidi" w:cstheme="minorBidi"/>
          <w:color w:val="000000" w:themeColor="text1"/>
          <w:sz w:val="20"/>
        </w:rPr>
        <w:t xml:space="preserve">w transakcjach </w:t>
      </w:r>
      <w:r w:rsidRPr="00FD1B40">
        <w:rPr>
          <w:rFonts w:asciiTheme="minorBidi" w:hAnsiTheme="minorBidi" w:cstheme="minorBidi"/>
          <w:color w:val="000000" w:themeColor="text1"/>
          <w:sz w:val="20"/>
        </w:rPr>
        <w:t>handlowy</w:t>
      </w:r>
      <w:r w:rsidR="001F32E4" w:rsidRPr="00FD1B40">
        <w:rPr>
          <w:rFonts w:asciiTheme="minorBidi" w:hAnsiTheme="minorBidi" w:cstheme="minorBidi"/>
          <w:color w:val="000000" w:themeColor="text1"/>
          <w:sz w:val="20"/>
        </w:rPr>
        <w:t>ch</w:t>
      </w:r>
      <w:r w:rsidRPr="00FD1B40">
        <w:rPr>
          <w:rFonts w:asciiTheme="minorBidi" w:hAnsiTheme="minorBidi" w:cstheme="minorBidi"/>
          <w:color w:val="000000" w:themeColor="text1"/>
          <w:sz w:val="20"/>
        </w:rPr>
        <w:t xml:space="preserve"> (</w:t>
      </w:r>
      <w:proofErr w:type="spellStart"/>
      <w:r w:rsidRPr="00FD1B40">
        <w:rPr>
          <w:rFonts w:asciiTheme="minorBidi" w:hAnsiTheme="minorBidi" w:cstheme="minorBidi"/>
          <w:color w:val="000000" w:themeColor="text1"/>
          <w:sz w:val="20"/>
        </w:rPr>
        <w:t>t</w:t>
      </w:r>
      <w:r w:rsidR="00F95C45" w:rsidRPr="00FD1B40">
        <w:rPr>
          <w:rFonts w:asciiTheme="minorBidi" w:hAnsiTheme="minorBidi" w:cstheme="minorBidi"/>
          <w:color w:val="000000" w:themeColor="text1"/>
          <w:sz w:val="20"/>
        </w:rPr>
        <w:t>.j</w:t>
      </w:r>
      <w:proofErr w:type="spellEnd"/>
      <w:r w:rsidR="00F95C45" w:rsidRPr="00FD1B40">
        <w:rPr>
          <w:rFonts w:asciiTheme="minorBidi" w:hAnsiTheme="minorBidi" w:cstheme="minorBidi"/>
          <w:color w:val="000000" w:themeColor="text1"/>
          <w:sz w:val="20"/>
        </w:rPr>
        <w:t>.</w:t>
      </w:r>
      <w:r w:rsidRPr="00FD1B40">
        <w:rPr>
          <w:rFonts w:asciiTheme="minorBidi" w:hAnsiTheme="minorBidi" w:cstheme="minorBidi"/>
          <w:color w:val="000000" w:themeColor="text1"/>
          <w:sz w:val="20"/>
        </w:rPr>
        <w:t xml:space="preserve"> Dz. U. z 2019 roku, poz. 118 z </w:t>
      </w:r>
      <w:proofErr w:type="spellStart"/>
      <w:r w:rsidRPr="00FD1B40">
        <w:rPr>
          <w:rFonts w:asciiTheme="minorBidi" w:hAnsiTheme="minorBidi" w:cstheme="minorBidi"/>
          <w:color w:val="000000" w:themeColor="text1"/>
          <w:sz w:val="20"/>
        </w:rPr>
        <w:t>późn</w:t>
      </w:r>
      <w:proofErr w:type="spellEnd"/>
      <w:r w:rsidR="00F95C45"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zm</w:t>
      </w:r>
      <w:r w:rsidR="001F32E4" w:rsidRPr="00FD1B40">
        <w:rPr>
          <w:rFonts w:asciiTheme="minorBidi" w:hAnsiTheme="minorBidi" w:cstheme="minorBidi"/>
          <w:color w:val="000000" w:themeColor="text1"/>
          <w:sz w:val="20"/>
        </w:rPr>
        <w:t xml:space="preserve">. </w:t>
      </w:r>
      <w:r w:rsidRPr="00FD1B40">
        <w:rPr>
          <w:rFonts w:asciiTheme="minorBidi" w:hAnsiTheme="minorBidi" w:cstheme="minorBidi"/>
          <w:color w:val="000000" w:themeColor="text1"/>
          <w:sz w:val="20"/>
        </w:rPr>
        <w:t xml:space="preserve">) oświadczają odpowiednio: </w:t>
      </w:r>
    </w:p>
    <w:p w14:paraId="3A0F3447" w14:textId="207CA52F" w:rsidR="004B7A26" w:rsidRPr="00FD1B40" w:rsidRDefault="004B7A26" w:rsidP="00A8426D">
      <w:pPr>
        <w:pStyle w:val="Akapitzlist"/>
        <w:numPr>
          <w:ilvl w:val="1"/>
          <w:numId w:val="42"/>
        </w:numPr>
        <w:tabs>
          <w:tab w:val="clear" w:pos="1440"/>
        </w:tabs>
        <w:ind w:left="709"/>
        <w:jc w:val="both"/>
        <w:rPr>
          <w:rFonts w:asciiTheme="minorBidi" w:eastAsia="Arial" w:hAnsiTheme="minorBidi" w:cstheme="minorBidi"/>
          <w:color w:val="000000" w:themeColor="text1"/>
          <w:sz w:val="20"/>
        </w:rPr>
      </w:pPr>
      <w:r w:rsidRPr="00FD1B40">
        <w:rPr>
          <w:rFonts w:asciiTheme="minorBidi" w:hAnsiTheme="minorBidi" w:cstheme="minorBidi"/>
          <w:color w:val="000000" w:themeColor="text1"/>
          <w:sz w:val="20"/>
        </w:rPr>
        <w:t xml:space="preserve">Wykonawca [jest / nie jest]* dużym przedsiębiorcą w rozumieniu art. 4 pkt 6 </w:t>
      </w:r>
      <w:r w:rsidR="001F32E4" w:rsidRPr="00FD1B40">
        <w:rPr>
          <w:rFonts w:asciiTheme="minorBidi" w:hAnsiTheme="minorBidi" w:cstheme="minorBidi"/>
          <w:color w:val="000000" w:themeColor="text1"/>
          <w:sz w:val="20"/>
        </w:rPr>
        <w:t xml:space="preserve">ww. </w:t>
      </w:r>
      <w:r w:rsidRPr="00FD1B40">
        <w:rPr>
          <w:rFonts w:asciiTheme="minorBidi" w:hAnsiTheme="minorBidi" w:cstheme="minorBidi"/>
          <w:color w:val="000000" w:themeColor="text1"/>
          <w:sz w:val="20"/>
        </w:rPr>
        <w:t>ustawy;</w:t>
      </w:r>
    </w:p>
    <w:p w14:paraId="74556839" w14:textId="06695546" w:rsidR="004B7A26" w:rsidRPr="00FD1B40" w:rsidRDefault="004B7A26" w:rsidP="00A8426D">
      <w:pPr>
        <w:pStyle w:val="Akapitzlist"/>
        <w:numPr>
          <w:ilvl w:val="1"/>
          <w:numId w:val="42"/>
        </w:numPr>
        <w:tabs>
          <w:tab w:val="clear" w:pos="1440"/>
        </w:tabs>
        <w:ind w:left="709"/>
        <w:jc w:val="both"/>
        <w:rPr>
          <w:rFonts w:asciiTheme="minorBidi" w:eastAsia="Arial" w:hAnsiTheme="minorBidi" w:cstheme="minorBidi"/>
          <w:color w:val="000000" w:themeColor="text1"/>
          <w:sz w:val="20"/>
        </w:rPr>
      </w:pPr>
      <w:r w:rsidRPr="00FD1B40">
        <w:rPr>
          <w:rFonts w:asciiTheme="minorBidi" w:eastAsia="Calibri" w:hAnsiTheme="minorBidi" w:cstheme="minorBidi"/>
          <w:color w:val="000000" w:themeColor="text1"/>
          <w:sz w:val="20"/>
        </w:rPr>
        <w:t xml:space="preserve">Zamawiający jest dużym przedsiębiorcą w rozumieniu art. 4 pkt 6 </w:t>
      </w:r>
      <w:r w:rsidR="001F32E4" w:rsidRPr="00FD1B40">
        <w:rPr>
          <w:rFonts w:asciiTheme="minorBidi" w:eastAsia="Calibri" w:hAnsiTheme="minorBidi" w:cstheme="minorBidi"/>
          <w:color w:val="000000" w:themeColor="text1"/>
          <w:sz w:val="20"/>
        </w:rPr>
        <w:t xml:space="preserve">ww. </w:t>
      </w:r>
      <w:r w:rsidRPr="00FD1B40">
        <w:rPr>
          <w:rFonts w:asciiTheme="minorBidi" w:eastAsia="Calibri" w:hAnsiTheme="minorBidi" w:cstheme="minorBidi"/>
          <w:color w:val="000000" w:themeColor="text1"/>
          <w:sz w:val="20"/>
        </w:rPr>
        <w:t>ustawy.</w:t>
      </w:r>
    </w:p>
    <w:bookmarkEnd w:id="12"/>
    <w:p w14:paraId="18981C79" w14:textId="52AEDBD5" w:rsidR="00075292"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Wszelkie spory powstałe pomiędzy Stronami na gruncie niniejszej Umowy strony poddają pod rozstrzygnięcie sądowi właściwemu dla siedziby Zamawiającego.</w:t>
      </w:r>
    </w:p>
    <w:p w14:paraId="1E891883" w14:textId="77777777" w:rsidR="007D41BB"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Wykonawca zobowiązuje się do niezwłocznego powiadomienia Zamawiającego o zamiarze zaprzestania prowadzenia działalności, o wszczęciu wobec niego postępowania upadłościowego, likwidacyjnego lub przejściu pod zarząd komisaryczny.</w:t>
      </w:r>
    </w:p>
    <w:p w14:paraId="0C7E292B" w14:textId="77777777" w:rsidR="005F596F" w:rsidRPr="00FD1B40" w:rsidRDefault="4642758A" w:rsidP="004C2E0F">
      <w:pPr>
        <w:numPr>
          <w:ilvl w:val="0"/>
          <w:numId w:val="11"/>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Strony zobowiązane są do zachowania w tajemnicy wszelkich informacji uzyskanych przy wykonaniu przedmiotu Umowy oraz nie ujawniania tych informacji komukolwiek poza upoważnionymi pracownikami lub współpracownikami, za których Strona odpowiada i tylko w celu prawidłowego wykonania przedmiotu Umowy. </w:t>
      </w:r>
    </w:p>
    <w:p w14:paraId="5EFE0659" w14:textId="77777777" w:rsidR="009F6C3E" w:rsidRPr="00FD1B40" w:rsidRDefault="4642758A" w:rsidP="004C2E0F">
      <w:pPr>
        <w:numPr>
          <w:ilvl w:val="0"/>
          <w:numId w:val="11"/>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 xml:space="preserve">Wykonawca zobowiązuje się nie rekrutować swojego personelu spośród pracowników zatrudnionych przez Zamawiającego, podmiotów powiązanych kapitałowo, w których Zamawiający posiada ponad </w:t>
      </w:r>
      <w:r w:rsidRPr="00FD1B40">
        <w:rPr>
          <w:rFonts w:asciiTheme="minorBidi" w:hAnsiTheme="minorBidi" w:cstheme="minorBidi"/>
          <w:color w:val="000000" w:themeColor="text1"/>
          <w:sz w:val="20"/>
        </w:rPr>
        <w:lastRenderedPageBreak/>
        <w:t xml:space="preserve">50% udziałów oraz spośród osób wykonujących na rzecz Zamawiającego czynności na innej podstawie niż stosunek pracy. </w:t>
      </w:r>
    </w:p>
    <w:p w14:paraId="52467938" w14:textId="77777777" w:rsidR="005F596F" w:rsidRPr="00FD1B40" w:rsidRDefault="4642758A" w:rsidP="004C2E0F">
      <w:pPr>
        <w:numPr>
          <w:ilvl w:val="0"/>
          <w:numId w:val="11"/>
        </w:numPr>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Strony oświadczają, iż dokumenty użyte do wykonania przedmiotu Umowy, a także dokumenty powstałe w trakcie jej realizacji, nie zostaną ujawnione osobom trzecim. Wykonawca nie będzie także przekazywał dokumentów podmiotom trzecim drogą elektroniczną. Wszystkie przekazane Wykonawcy dokumenty po zakończeniu realizacji przedmiotu Umowy zostaną zwrócone Zamawiającemu, zaś dokumenty mające postać elektroniczną zostaną zabezpieczone i zarchiwizowane.</w:t>
      </w:r>
    </w:p>
    <w:p w14:paraId="74A540F7" w14:textId="77777777" w:rsidR="005F596F"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Obowiązek zachowania poufności nie dotyczy przypadku, gdy udzielenie informacji następuje zgodnie z obowiązującymi przepisami prawa, w tym na wezwanie uprawnionych organów.</w:t>
      </w:r>
    </w:p>
    <w:p w14:paraId="02BA4BF4" w14:textId="77777777" w:rsidR="00075292"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Umowa podlega prawu polskiemu. W sprawach nieuregulowanych niniejszą Umową będą miały zastosowanie odpowiednie przepisy Kodeksu cywilnego, Prawa budowlanego, innych ustaw i aktów prawa powszechnie obowiązującego.</w:t>
      </w:r>
    </w:p>
    <w:p w14:paraId="40008BCF" w14:textId="77777777" w:rsidR="002474B2"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Językiem Umowy jest język polski.</w:t>
      </w:r>
    </w:p>
    <w:p w14:paraId="70005891" w14:textId="77777777" w:rsidR="00075292" w:rsidRPr="00FD1B40" w:rsidRDefault="4642758A" w:rsidP="004C2E0F">
      <w:pPr>
        <w:numPr>
          <w:ilvl w:val="0"/>
          <w:numId w:val="11"/>
        </w:numPr>
        <w:tabs>
          <w:tab w:val="num" w:pos="426"/>
        </w:tabs>
        <w:jc w:val="both"/>
        <w:rPr>
          <w:rFonts w:asciiTheme="minorBidi" w:hAnsiTheme="minorBidi" w:cstheme="minorBidi"/>
          <w:color w:val="000000" w:themeColor="text1"/>
          <w:sz w:val="20"/>
        </w:rPr>
      </w:pPr>
      <w:r w:rsidRPr="00FD1B40">
        <w:rPr>
          <w:rFonts w:asciiTheme="minorBidi" w:hAnsiTheme="minorBidi" w:cstheme="minorBidi"/>
          <w:color w:val="000000" w:themeColor="text1"/>
          <w:sz w:val="20"/>
        </w:rPr>
        <w:t>Umowę sporządzono w dwóch jednobrzmiących egzemplarzach, z czego jeden egzemplarz otrzymuje Zamawiający, a jeden egzemplarz otrzymuje Wykonawca.</w:t>
      </w:r>
    </w:p>
    <w:p w14:paraId="5852B7BF" w14:textId="77777777" w:rsidR="00075292" w:rsidRPr="00FD1B40" w:rsidRDefault="00075292" w:rsidP="005C062E">
      <w:pPr>
        <w:jc w:val="both"/>
        <w:rPr>
          <w:rFonts w:asciiTheme="minorBidi" w:hAnsiTheme="minorBidi" w:cstheme="minorBidi"/>
          <w:color w:val="000000" w:themeColor="text1"/>
          <w:sz w:val="20"/>
        </w:rPr>
      </w:pPr>
    </w:p>
    <w:p w14:paraId="78600B00" w14:textId="77777777" w:rsidR="002F7345" w:rsidRPr="00FD1B40" w:rsidRDefault="002F7345" w:rsidP="005C062E">
      <w:pPr>
        <w:jc w:val="both"/>
        <w:rPr>
          <w:rFonts w:asciiTheme="minorBidi" w:hAnsiTheme="minorBidi" w:cstheme="minorBidi"/>
          <w:color w:val="000000" w:themeColor="text1"/>
          <w:sz w:val="20"/>
        </w:rPr>
      </w:pPr>
    </w:p>
    <w:p w14:paraId="1DBE7A4D" w14:textId="77777777" w:rsidR="004B7A26" w:rsidRPr="00FD1B40" w:rsidRDefault="004B7A26" w:rsidP="004B7A26">
      <w:pPr>
        <w:tabs>
          <w:tab w:val="left" w:pos="6480"/>
        </w:tabs>
        <w:rPr>
          <w:rFonts w:asciiTheme="minorBidi" w:hAnsiTheme="minorBidi" w:cstheme="minorBidi"/>
          <w:bCs/>
          <w:i/>
          <w:iCs/>
          <w:color w:val="000000" w:themeColor="text1"/>
          <w:sz w:val="20"/>
        </w:rPr>
      </w:pPr>
      <w:r w:rsidRPr="00FD1B40">
        <w:rPr>
          <w:rFonts w:asciiTheme="minorBidi" w:hAnsiTheme="minorBidi" w:cstheme="minorBidi"/>
          <w:bCs/>
          <w:i/>
          <w:iCs/>
          <w:color w:val="000000" w:themeColor="text1"/>
          <w:sz w:val="20"/>
        </w:rPr>
        <w:t>* niepotrzebne skreślić</w:t>
      </w:r>
    </w:p>
    <w:p w14:paraId="1792FF6E" w14:textId="77777777" w:rsidR="00EA43F0" w:rsidRPr="00FD1B40" w:rsidRDefault="00EA43F0" w:rsidP="003757B6">
      <w:pPr>
        <w:jc w:val="both"/>
        <w:rPr>
          <w:rFonts w:asciiTheme="minorBidi" w:hAnsiTheme="minorBidi" w:cstheme="minorBidi"/>
          <w:color w:val="000000" w:themeColor="text1"/>
          <w:sz w:val="20"/>
        </w:rPr>
      </w:pPr>
    </w:p>
    <w:p w14:paraId="7D5DDF52" w14:textId="77777777" w:rsidR="00B821ED" w:rsidRPr="00FD1B40" w:rsidRDefault="00B821ED" w:rsidP="00B821ED">
      <w:pPr>
        <w:jc w:val="both"/>
        <w:rPr>
          <w:rFonts w:asciiTheme="minorBidi" w:hAnsiTheme="minorBidi" w:cstheme="minorBidi"/>
          <w:color w:val="000000" w:themeColor="text1"/>
          <w:sz w:val="20"/>
        </w:rPr>
      </w:pPr>
    </w:p>
    <w:p w14:paraId="154D4E1E" w14:textId="77777777" w:rsidR="00B821ED" w:rsidRPr="00FD1B40" w:rsidRDefault="00B821ED" w:rsidP="00B821ED">
      <w:pPr>
        <w:jc w:val="both"/>
        <w:rPr>
          <w:rFonts w:asciiTheme="minorBidi" w:hAnsiTheme="minorBidi" w:cstheme="minorBidi"/>
          <w:color w:val="000000" w:themeColor="text1"/>
          <w:sz w:val="20"/>
        </w:rPr>
      </w:pPr>
    </w:p>
    <w:p w14:paraId="51BA9C28" w14:textId="77777777" w:rsidR="00B821ED" w:rsidRPr="00FD1B40" w:rsidRDefault="00B821ED" w:rsidP="00B821ED">
      <w:pPr>
        <w:jc w:val="both"/>
        <w:rPr>
          <w:rFonts w:asciiTheme="minorBidi" w:hAnsiTheme="minorBidi" w:cstheme="minorBidi"/>
          <w:color w:val="000000" w:themeColor="text1"/>
          <w:sz w:val="20"/>
        </w:rPr>
      </w:pPr>
    </w:p>
    <w:p w14:paraId="7F057A67" w14:textId="77777777" w:rsidR="005F6CBA" w:rsidRPr="00FD1B40" w:rsidRDefault="005F6CBA" w:rsidP="4642758A">
      <w:pPr>
        <w:tabs>
          <w:tab w:val="left" w:pos="6237"/>
        </w:tabs>
        <w:jc w:val="both"/>
        <w:outlineLvl w:val="0"/>
        <w:rPr>
          <w:rFonts w:asciiTheme="minorBidi" w:hAnsiTheme="minorBidi" w:cstheme="minorBidi"/>
          <w:b/>
          <w:bCs/>
          <w:color w:val="000000" w:themeColor="text1"/>
          <w:sz w:val="20"/>
        </w:rPr>
      </w:pPr>
      <w:r w:rsidRPr="00FD1B40">
        <w:rPr>
          <w:rFonts w:asciiTheme="minorBidi" w:hAnsiTheme="minorBidi" w:cstheme="minorBidi"/>
          <w:b/>
          <w:bCs/>
          <w:color w:val="000000" w:themeColor="text1"/>
          <w:sz w:val="20"/>
        </w:rPr>
        <w:t xml:space="preserve">  W y k o n a w c a :</w:t>
      </w:r>
      <w:r w:rsidRPr="00FD1B40">
        <w:rPr>
          <w:rFonts w:asciiTheme="minorBidi" w:hAnsiTheme="minorBidi" w:cstheme="minorBidi"/>
          <w:b/>
          <w:color w:val="000000" w:themeColor="text1"/>
          <w:sz w:val="20"/>
        </w:rPr>
        <w:tab/>
      </w:r>
      <w:r w:rsidRPr="00FD1B40">
        <w:rPr>
          <w:rFonts w:asciiTheme="minorBidi" w:hAnsiTheme="minorBidi" w:cstheme="minorBidi"/>
          <w:b/>
          <w:bCs/>
          <w:color w:val="000000" w:themeColor="text1"/>
          <w:sz w:val="20"/>
        </w:rPr>
        <w:t>Z a m a w i a j ą c y :</w:t>
      </w:r>
    </w:p>
    <w:sectPr w:rsidR="005F6CBA" w:rsidRPr="00FD1B40" w:rsidSect="009B40D3">
      <w:headerReference w:type="default" r:id="rId12"/>
      <w:footerReference w:type="even" r:id="rId13"/>
      <w:footerReference w:type="default" r:id="rId14"/>
      <w:pgSz w:w="11906" w:h="16838"/>
      <w:pgMar w:top="1843" w:right="851" w:bottom="709" w:left="1701" w:header="142" w:footer="1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90732" w14:textId="77777777" w:rsidR="00244BD9" w:rsidRDefault="00244BD9">
      <w:r>
        <w:separator/>
      </w:r>
    </w:p>
  </w:endnote>
  <w:endnote w:type="continuationSeparator" w:id="0">
    <w:p w14:paraId="4EBB6A11" w14:textId="77777777" w:rsidR="00244BD9" w:rsidRDefault="00244BD9">
      <w:r>
        <w:continuationSeparator/>
      </w:r>
    </w:p>
  </w:endnote>
  <w:endnote w:type="continuationNotice" w:id="1">
    <w:p w14:paraId="00313099" w14:textId="77777777" w:rsidR="00244BD9" w:rsidRDefault="00244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MT">
    <w:altName w:val="Arial"/>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7D436E" w14:textId="77777777" w:rsidR="00866B78" w:rsidRDefault="00866B78" w:rsidP="0007529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290CBF9" w14:textId="77777777" w:rsidR="00866B78" w:rsidRDefault="00866B78" w:rsidP="0007529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0709820"/>
      <w:docPartObj>
        <w:docPartGallery w:val="Page Numbers (Bottom of Page)"/>
        <w:docPartUnique/>
      </w:docPartObj>
    </w:sdtPr>
    <w:sdtEndPr/>
    <w:sdtContent>
      <w:sdt>
        <w:sdtPr>
          <w:id w:val="2120334758"/>
          <w:docPartObj>
            <w:docPartGallery w:val="Page Numbers (Top of Page)"/>
            <w:docPartUnique/>
          </w:docPartObj>
        </w:sdtPr>
        <w:sdtEndPr/>
        <w:sdtContent>
          <w:p w14:paraId="595EA558" w14:textId="0D5CCD99" w:rsidR="00866B78" w:rsidRDefault="00866B78">
            <w:pPr>
              <w:pStyle w:val="Stopka"/>
              <w:jc w:val="right"/>
            </w:pPr>
            <w:r w:rsidRPr="4642758A">
              <w:rPr>
                <w:sz w:val="20"/>
              </w:rPr>
              <w:t xml:space="preserve">Strona </w:t>
            </w:r>
            <w:r w:rsidRPr="4642758A">
              <w:rPr>
                <w:b/>
                <w:bCs/>
                <w:noProof/>
                <w:sz w:val="20"/>
              </w:rPr>
              <w:fldChar w:fldCharType="begin"/>
            </w:r>
            <w:r w:rsidRPr="4642758A">
              <w:rPr>
                <w:b/>
                <w:bCs/>
                <w:noProof/>
                <w:sz w:val="20"/>
              </w:rPr>
              <w:instrText>PAGE</w:instrText>
            </w:r>
            <w:r w:rsidRPr="4642758A">
              <w:rPr>
                <w:b/>
                <w:bCs/>
                <w:noProof/>
                <w:sz w:val="20"/>
              </w:rPr>
              <w:fldChar w:fldCharType="separate"/>
            </w:r>
            <w:r>
              <w:rPr>
                <w:b/>
                <w:bCs/>
                <w:noProof/>
                <w:sz w:val="20"/>
              </w:rPr>
              <w:t>2</w:t>
            </w:r>
            <w:r w:rsidRPr="4642758A">
              <w:rPr>
                <w:b/>
                <w:bCs/>
                <w:noProof/>
                <w:sz w:val="20"/>
              </w:rPr>
              <w:fldChar w:fldCharType="end"/>
            </w:r>
            <w:r w:rsidRPr="4642758A">
              <w:rPr>
                <w:sz w:val="20"/>
              </w:rPr>
              <w:t xml:space="preserve"> z </w:t>
            </w:r>
            <w:r w:rsidRPr="4642758A">
              <w:rPr>
                <w:b/>
                <w:bCs/>
                <w:noProof/>
                <w:sz w:val="20"/>
              </w:rPr>
              <w:fldChar w:fldCharType="begin"/>
            </w:r>
            <w:r w:rsidRPr="4642758A">
              <w:rPr>
                <w:b/>
                <w:bCs/>
                <w:noProof/>
                <w:sz w:val="20"/>
              </w:rPr>
              <w:instrText>NUMPAGES</w:instrText>
            </w:r>
            <w:r w:rsidRPr="4642758A">
              <w:rPr>
                <w:b/>
                <w:bCs/>
                <w:noProof/>
                <w:sz w:val="20"/>
              </w:rPr>
              <w:fldChar w:fldCharType="separate"/>
            </w:r>
            <w:r>
              <w:rPr>
                <w:b/>
                <w:bCs/>
                <w:noProof/>
                <w:sz w:val="20"/>
              </w:rPr>
              <w:t>22</w:t>
            </w:r>
            <w:r w:rsidRPr="4642758A">
              <w:rPr>
                <w:b/>
                <w:bCs/>
                <w:noProof/>
                <w:sz w:val="20"/>
              </w:rPr>
              <w:fldChar w:fldCharType="end"/>
            </w:r>
          </w:p>
        </w:sdtContent>
      </w:sdt>
    </w:sdtContent>
  </w:sdt>
  <w:p w14:paraId="1EFA17F5" w14:textId="77777777" w:rsidR="00866B78" w:rsidRDefault="00866B78" w:rsidP="0007529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206EC" w14:textId="77777777" w:rsidR="00244BD9" w:rsidRDefault="00244BD9">
      <w:r>
        <w:separator/>
      </w:r>
    </w:p>
  </w:footnote>
  <w:footnote w:type="continuationSeparator" w:id="0">
    <w:p w14:paraId="4E238E28" w14:textId="77777777" w:rsidR="00244BD9" w:rsidRDefault="00244BD9">
      <w:r>
        <w:continuationSeparator/>
      </w:r>
    </w:p>
  </w:footnote>
  <w:footnote w:type="continuationNotice" w:id="1">
    <w:p w14:paraId="4887A6E6" w14:textId="77777777" w:rsidR="00244BD9" w:rsidRDefault="00244B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77C2F" w14:textId="27FF959E" w:rsidR="00866B78" w:rsidRPr="002A6656" w:rsidRDefault="00866B78" w:rsidP="002A6656">
    <w:pPr>
      <w:pStyle w:val="Nagwek"/>
      <w:ind w:left="-141" w:right="-709" w:hanging="1276"/>
      <w:jc w:val="right"/>
      <w:rPr>
        <w:rFonts w:ascii="Times New Roman" w:hAnsi="Times New Roman"/>
      </w:rPr>
    </w:pPr>
    <w:r>
      <w:rPr>
        <w:noProof/>
      </w:rPr>
      <w:drawing>
        <wp:inline distT="0" distB="0" distL="0" distR="0" wp14:anchorId="6B63D72A" wp14:editId="24AD7148">
          <wp:extent cx="3181350" cy="140017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1350" cy="1400175"/>
                  </a:xfrm>
                  <a:prstGeom prst="rect">
                    <a:avLst/>
                  </a:prstGeom>
                  <a:noFill/>
                  <a:ln>
                    <a:noFill/>
                  </a:ln>
                </pic:spPr>
              </pic:pic>
            </a:graphicData>
          </a:graphic>
        </wp:inline>
      </w:drawing>
    </w:r>
    <w:r>
      <w:rPr>
        <w:noProof/>
      </w:rPr>
      <w:drawing>
        <wp:inline distT="0" distB="0" distL="0" distR="0" wp14:anchorId="70425D51" wp14:editId="0E670511">
          <wp:extent cx="3581400" cy="1333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81400" cy="1333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718A224C"/>
    <w:name w:val="WW8Num3"/>
    <w:lvl w:ilvl="0">
      <w:start w:val="1"/>
      <w:numFmt w:val="upperRoman"/>
      <w:pStyle w:val="SIWZ-ustp"/>
      <w:lvlText w:val="%1."/>
      <w:lvlJc w:val="left"/>
      <w:pPr>
        <w:tabs>
          <w:tab w:val="num" w:pos="1979"/>
        </w:tabs>
        <w:ind w:left="0" w:firstLine="0"/>
      </w:pPr>
      <w:rPr>
        <w:rFonts w:ascii="Garamond" w:hAnsi="Garamond" w:cs="Times New Roman" w:hint="default"/>
        <w:color w:val="auto"/>
        <w:sz w:val="22"/>
      </w:rPr>
    </w:lvl>
    <w:lvl w:ilvl="1">
      <w:start w:val="1"/>
      <w:numFmt w:val="decimal"/>
      <w:lvlText w:val="%2."/>
      <w:lvlJc w:val="left"/>
      <w:pPr>
        <w:tabs>
          <w:tab w:val="num" w:pos="397"/>
        </w:tabs>
        <w:ind w:left="0" w:firstLine="0"/>
      </w:pPr>
      <w:rPr>
        <w:rFonts w:ascii="Arial" w:hAnsi="Arial" w:cs="Arial" w:hint="default"/>
        <w:b w:val="0"/>
        <w:color w:val="auto"/>
        <w:sz w:val="21"/>
        <w:szCs w:val="21"/>
      </w:rPr>
    </w:lvl>
    <w:lvl w:ilvl="2">
      <w:start w:val="1"/>
      <w:numFmt w:val="decimal"/>
      <w:lvlText w:val="%2.%3"/>
      <w:lvlJc w:val="left"/>
      <w:pPr>
        <w:tabs>
          <w:tab w:val="num" w:pos="1430"/>
        </w:tabs>
        <w:ind w:left="710" w:firstLine="0"/>
      </w:pPr>
      <w:rPr>
        <w:rFonts w:ascii="Arial" w:hAnsi="Arial" w:cs="Arial" w:hint="default"/>
        <w:b w:val="0"/>
      </w:rPr>
    </w:lvl>
    <w:lvl w:ilvl="3">
      <w:start w:val="1"/>
      <w:numFmt w:val="lowerLetter"/>
      <w:lvlText w:val="%4)"/>
      <w:lvlJc w:val="left"/>
      <w:pPr>
        <w:tabs>
          <w:tab w:val="num" w:pos="1304"/>
        </w:tabs>
        <w:ind w:left="0" w:firstLine="0"/>
      </w:pPr>
      <w:rPr>
        <w:rFonts w:ascii="Arial" w:hAnsi="Arial" w:cs="Arial" w:hint="default"/>
      </w:rPr>
    </w:lvl>
    <w:lvl w:ilvl="4">
      <w:start w:val="1"/>
      <w:numFmt w:val="bullet"/>
      <w:lvlText w:val="·"/>
      <w:lvlJc w:val="left"/>
      <w:pPr>
        <w:tabs>
          <w:tab w:val="num" w:pos="1588"/>
        </w:tabs>
        <w:ind w:left="0" w:firstLine="0"/>
      </w:pPr>
      <w:rPr>
        <w:rFonts w:ascii="Symbol" w:hAnsi="Symbol" w:hint="default"/>
        <w:color w:val="auto"/>
      </w:rPr>
    </w:lvl>
    <w:lvl w:ilvl="5">
      <w:start w:val="1"/>
      <w:numFmt w:val="bullet"/>
      <w:lvlText w:val="­"/>
      <w:lvlJc w:val="left"/>
      <w:pPr>
        <w:tabs>
          <w:tab w:val="num" w:pos="1758"/>
        </w:tabs>
        <w:ind w:left="0" w:firstLine="0"/>
      </w:pPr>
      <w:rPr>
        <w:rFonts w:ascii="Garamond" w:hAnsi="Garamond" w:hint="default"/>
        <w:color w:val="auto"/>
      </w:rPr>
    </w:lvl>
    <w:lvl w:ilvl="6">
      <w:start w:val="1"/>
      <w:numFmt w:val="lowerLetter"/>
      <w:lvlText w:val="%7)"/>
      <w:lvlJc w:val="left"/>
      <w:pPr>
        <w:tabs>
          <w:tab w:val="num" w:pos="794"/>
        </w:tabs>
        <w:ind w:left="0" w:firstLine="0"/>
      </w:pPr>
      <w:rPr>
        <w:rFonts w:ascii="Garamond" w:hAnsi="Garamond" w:cs="Times New Roman" w:hint="default"/>
        <w:i w:val="0"/>
        <w:color w:val="auto"/>
      </w:rPr>
    </w:lvl>
    <w:lvl w:ilvl="7">
      <w:start w:val="1"/>
      <w:numFmt w:val="bullet"/>
      <w:lvlText w:val="­"/>
      <w:lvlJc w:val="left"/>
      <w:pPr>
        <w:tabs>
          <w:tab w:val="num" w:pos="794"/>
        </w:tabs>
        <w:ind w:left="0" w:firstLine="0"/>
      </w:pPr>
      <w:rPr>
        <w:rFonts w:ascii="Garamond" w:hAnsi="Garamond" w:hint="default"/>
        <w:color w:val="auto"/>
      </w:rPr>
    </w:lvl>
    <w:lvl w:ilvl="8">
      <w:start w:val="1"/>
      <w:numFmt w:val="decimal"/>
      <w:lvlText w:val="%1.%2.%3.%4.%5.%6.%7.%8.%9."/>
      <w:lvlJc w:val="left"/>
      <w:pPr>
        <w:tabs>
          <w:tab w:val="num" w:pos="5040"/>
        </w:tabs>
        <w:ind w:left="0" w:firstLine="0"/>
      </w:pPr>
      <w:rPr>
        <w:rFonts w:cs="Times New Roman" w:hint="default"/>
      </w:rPr>
    </w:lvl>
  </w:abstractNum>
  <w:abstractNum w:abstractNumId="1" w15:restartNumberingAfterBreak="0">
    <w:nsid w:val="00000004"/>
    <w:multiLevelType w:val="multilevel"/>
    <w:tmpl w:val="E4DA4170"/>
    <w:lvl w:ilvl="0">
      <w:start w:val="1"/>
      <w:numFmt w:val="decimal"/>
      <w:pStyle w:val="Table1"/>
      <w:lvlText w:val="%1"/>
      <w:lvlJc w:val="left"/>
      <w:pPr>
        <w:tabs>
          <w:tab w:val="num" w:pos="567"/>
        </w:tabs>
        <w:ind w:left="567" w:hanging="567"/>
      </w:pPr>
      <w:rPr>
        <w:rFonts w:cs="Times New Roman" w:hint="eastAsia"/>
        <w:b/>
        <w:i w:val="0"/>
        <w:spacing w:val="0"/>
        <w:sz w:val="22"/>
      </w:rPr>
    </w:lvl>
    <w:lvl w:ilvl="1">
      <w:start w:val="1"/>
      <w:numFmt w:val="decimal"/>
      <w:pStyle w:val="Table2"/>
      <w:lvlText w:val="%1.%2"/>
      <w:lvlJc w:val="left"/>
      <w:pPr>
        <w:tabs>
          <w:tab w:val="num" w:pos="567"/>
        </w:tabs>
        <w:ind w:left="567" w:hanging="567"/>
      </w:pPr>
      <w:rPr>
        <w:rFonts w:cs="Times New Roman" w:hint="eastAsia"/>
        <w:b/>
        <w:i w:val="0"/>
        <w:spacing w:val="0"/>
        <w:sz w:val="21"/>
      </w:rPr>
    </w:lvl>
    <w:lvl w:ilvl="2">
      <w:start w:val="1"/>
      <w:numFmt w:val="decimal"/>
      <w:pStyle w:val="Table3"/>
      <w:lvlText w:val="%1.%2.%3"/>
      <w:lvlJc w:val="left"/>
      <w:pPr>
        <w:tabs>
          <w:tab w:val="num" w:pos="567"/>
        </w:tabs>
        <w:ind w:left="567" w:hanging="567"/>
      </w:pPr>
      <w:rPr>
        <w:rFonts w:cs="Times New Roman" w:hint="eastAsia"/>
        <w:b/>
        <w:i w:val="0"/>
        <w:spacing w:val="0"/>
        <w:sz w:val="17"/>
      </w:rPr>
    </w:lvl>
    <w:lvl w:ilvl="3">
      <w:start w:val="1"/>
      <w:numFmt w:val="lowerRoman"/>
      <w:pStyle w:val="Table4"/>
      <w:lvlText w:val="(%4)"/>
      <w:lvlJc w:val="left"/>
      <w:pPr>
        <w:tabs>
          <w:tab w:val="num" w:pos="720"/>
        </w:tabs>
        <w:ind w:left="567" w:hanging="567"/>
      </w:pPr>
      <w:rPr>
        <w:rFonts w:cs="Times New Roman" w:hint="eastAsia"/>
        <w:spacing w:val="0"/>
      </w:rPr>
    </w:lvl>
    <w:lvl w:ilvl="4">
      <w:start w:val="1"/>
      <w:numFmt w:val="lowerLetter"/>
      <w:pStyle w:val="Table5"/>
      <w:lvlText w:val="(%5)"/>
      <w:lvlJc w:val="left"/>
      <w:pPr>
        <w:tabs>
          <w:tab w:val="num" w:pos="567"/>
        </w:tabs>
        <w:ind w:left="567" w:hanging="567"/>
      </w:pPr>
      <w:rPr>
        <w:rFonts w:cs="Times New Roman" w:hint="eastAsia"/>
        <w:spacing w:val="0"/>
      </w:rPr>
    </w:lvl>
    <w:lvl w:ilvl="5">
      <w:start w:val="1"/>
      <w:numFmt w:val="upperRoman"/>
      <w:pStyle w:val="Table6"/>
      <w:lvlText w:val="(%6)"/>
      <w:lvlJc w:val="left"/>
      <w:pPr>
        <w:tabs>
          <w:tab w:val="num" w:pos="720"/>
        </w:tabs>
        <w:ind w:left="567" w:hanging="567"/>
      </w:pPr>
      <w:rPr>
        <w:rFonts w:cs="Times New Roman" w:hint="eastAsia"/>
        <w:spacing w:val="0"/>
      </w:rPr>
    </w:lvl>
    <w:lvl w:ilvl="6">
      <w:start w:val="1"/>
      <w:numFmt w:val="none"/>
      <w:lvlText w:val=""/>
      <w:lvlJc w:val="left"/>
      <w:pPr>
        <w:tabs>
          <w:tab w:val="num" w:pos="680"/>
        </w:tabs>
        <w:ind w:left="680" w:hanging="680"/>
      </w:pPr>
      <w:rPr>
        <w:rFonts w:cs="Times New Roman" w:hint="eastAsia"/>
        <w:spacing w:val="0"/>
      </w:rPr>
    </w:lvl>
    <w:lvl w:ilvl="7">
      <w:start w:val="1"/>
      <w:numFmt w:val="none"/>
      <w:lvlText w:val=""/>
      <w:lvlJc w:val="left"/>
      <w:pPr>
        <w:tabs>
          <w:tab w:val="num" w:pos="30521"/>
        </w:tabs>
        <w:ind w:left="30161"/>
      </w:pPr>
      <w:rPr>
        <w:rFonts w:cs="Times New Roman" w:hint="eastAsia"/>
        <w:spacing w:val="0"/>
      </w:rPr>
    </w:lvl>
    <w:lvl w:ilvl="8">
      <w:start w:val="1"/>
      <w:numFmt w:val="none"/>
      <w:lvlText w:val=""/>
      <w:lvlJc w:val="left"/>
      <w:pPr>
        <w:tabs>
          <w:tab w:val="num" w:pos="30521"/>
        </w:tabs>
        <w:ind w:left="30161"/>
      </w:pPr>
      <w:rPr>
        <w:rFonts w:cs="Times New Roman" w:hint="eastAsia"/>
        <w:spacing w:val="0"/>
      </w:rPr>
    </w:lvl>
  </w:abstractNum>
  <w:abstractNum w:abstractNumId="2" w15:restartNumberingAfterBreak="0">
    <w:nsid w:val="00000006"/>
    <w:multiLevelType w:val="hybridMultilevel"/>
    <w:tmpl w:val="BC86EADA"/>
    <w:name w:val="WW8Num12"/>
    <w:lvl w:ilvl="0" w:tplc="3D9E2AFA">
      <w:start w:val="1"/>
      <w:numFmt w:val="lowerLetter"/>
      <w:lvlText w:val="%1)"/>
      <w:lvlJc w:val="left"/>
      <w:pPr>
        <w:tabs>
          <w:tab w:val="num" w:pos="644"/>
        </w:tabs>
        <w:ind w:left="644" w:hanging="360"/>
      </w:pPr>
      <w:rPr>
        <w:rFonts w:ascii="Arial" w:eastAsia="Times New Roman" w:hAnsi="Arial" w:cs="Times New Roman"/>
        <w:b w:val="0"/>
      </w:rPr>
    </w:lvl>
    <w:lvl w:ilvl="1" w:tplc="1500EC14">
      <w:numFmt w:val="decimal"/>
      <w:lvlText w:val=""/>
      <w:lvlJc w:val="left"/>
    </w:lvl>
    <w:lvl w:ilvl="2" w:tplc="5BFA1F0C">
      <w:numFmt w:val="decimal"/>
      <w:lvlText w:val=""/>
      <w:lvlJc w:val="left"/>
    </w:lvl>
    <w:lvl w:ilvl="3" w:tplc="8E6C71B4">
      <w:numFmt w:val="decimal"/>
      <w:lvlText w:val=""/>
      <w:lvlJc w:val="left"/>
    </w:lvl>
    <w:lvl w:ilvl="4" w:tplc="6338D94A">
      <w:numFmt w:val="decimal"/>
      <w:lvlText w:val=""/>
      <w:lvlJc w:val="left"/>
    </w:lvl>
    <w:lvl w:ilvl="5" w:tplc="9DB6D7CE">
      <w:numFmt w:val="decimal"/>
      <w:lvlText w:val=""/>
      <w:lvlJc w:val="left"/>
    </w:lvl>
    <w:lvl w:ilvl="6" w:tplc="931C1332">
      <w:numFmt w:val="decimal"/>
      <w:lvlText w:val=""/>
      <w:lvlJc w:val="left"/>
    </w:lvl>
    <w:lvl w:ilvl="7" w:tplc="E24AEA4C">
      <w:numFmt w:val="decimal"/>
      <w:lvlText w:val=""/>
      <w:lvlJc w:val="left"/>
    </w:lvl>
    <w:lvl w:ilvl="8" w:tplc="22C405FE">
      <w:numFmt w:val="decimal"/>
      <w:lvlText w:val=""/>
      <w:lvlJc w:val="left"/>
    </w:lvl>
  </w:abstractNum>
  <w:abstractNum w:abstractNumId="3" w15:restartNumberingAfterBreak="0">
    <w:nsid w:val="00000007"/>
    <w:multiLevelType w:val="hybridMultilevel"/>
    <w:tmpl w:val="00000007"/>
    <w:name w:val="WW8Num13"/>
    <w:lvl w:ilvl="0" w:tplc="FB8CD330">
      <w:start w:val="1"/>
      <w:numFmt w:val="decimal"/>
      <w:lvlText w:val="%1."/>
      <w:lvlJc w:val="left"/>
      <w:pPr>
        <w:tabs>
          <w:tab w:val="num" w:pos="2340"/>
        </w:tabs>
        <w:ind w:left="2340" w:hanging="360"/>
      </w:pPr>
    </w:lvl>
    <w:lvl w:ilvl="1" w:tplc="5B0096A2">
      <w:start w:val="1"/>
      <w:numFmt w:val="lowerLetter"/>
      <w:lvlText w:val="%2)"/>
      <w:lvlJc w:val="left"/>
      <w:pPr>
        <w:tabs>
          <w:tab w:val="num" w:pos="1440"/>
        </w:tabs>
        <w:ind w:left="1440" w:hanging="360"/>
      </w:pPr>
    </w:lvl>
    <w:lvl w:ilvl="2" w:tplc="6B262506">
      <w:start w:val="1"/>
      <w:numFmt w:val="lowerRoman"/>
      <w:lvlText w:val="%3."/>
      <w:lvlJc w:val="right"/>
      <w:pPr>
        <w:tabs>
          <w:tab w:val="num" w:pos="2160"/>
        </w:tabs>
        <w:ind w:left="2160" w:hanging="180"/>
      </w:pPr>
    </w:lvl>
    <w:lvl w:ilvl="3" w:tplc="9EAE24C0">
      <w:start w:val="1"/>
      <w:numFmt w:val="decimal"/>
      <w:lvlText w:val="%4."/>
      <w:lvlJc w:val="left"/>
      <w:pPr>
        <w:tabs>
          <w:tab w:val="num" w:pos="2880"/>
        </w:tabs>
        <w:ind w:left="2880" w:hanging="360"/>
      </w:pPr>
    </w:lvl>
    <w:lvl w:ilvl="4" w:tplc="43FA22E4">
      <w:start w:val="1"/>
      <w:numFmt w:val="lowerLetter"/>
      <w:lvlText w:val="%5."/>
      <w:lvlJc w:val="left"/>
      <w:pPr>
        <w:tabs>
          <w:tab w:val="num" w:pos="3600"/>
        </w:tabs>
        <w:ind w:left="3600" w:hanging="360"/>
      </w:pPr>
    </w:lvl>
    <w:lvl w:ilvl="5" w:tplc="D3E45AD8">
      <w:start w:val="1"/>
      <w:numFmt w:val="lowerRoman"/>
      <w:lvlText w:val="%6."/>
      <w:lvlJc w:val="right"/>
      <w:pPr>
        <w:tabs>
          <w:tab w:val="num" w:pos="4320"/>
        </w:tabs>
        <w:ind w:left="4320" w:hanging="180"/>
      </w:pPr>
    </w:lvl>
    <w:lvl w:ilvl="6" w:tplc="A20E8498">
      <w:start w:val="1"/>
      <w:numFmt w:val="decimal"/>
      <w:lvlText w:val="%7."/>
      <w:lvlJc w:val="left"/>
      <w:pPr>
        <w:tabs>
          <w:tab w:val="num" w:pos="5040"/>
        </w:tabs>
        <w:ind w:left="5040" w:hanging="360"/>
      </w:pPr>
    </w:lvl>
    <w:lvl w:ilvl="7" w:tplc="367A326E">
      <w:start w:val="1"/>
      <w:numFmt w:val="lowerLetter"/>
      <w:lvlText w:val="%8."/>
      <w:lvlJc w:val="left"/>
      <w:pPr>
        <w:tabs>
          <w:tab w:val="num" w:pos="5760"/>
        </w:tabs>
        <w:ind w:left="5760" w:hanging="360"/>
      </w:pPr>
    </w:lvl>
    <w:lvl w:ilvl="8" w:tplc="310038AC">
      <w:start w:val="1"/>
      <w:numFmt w:val="lowerRoman"/>
      <w:lvlText w:val="%9."/>
      <w:lvlJc w:val="right"/>
      <w:pPr>
        <w:tabs>
          <w:tab w:val="num" w:pos="6480"/>
        </w:tabs>
        <w:ind w:left="6480" w:hanging="180"/>
      </w:pPr>
    </w:lvl>
  </w:abstractNum>
  <w:abstractNum w:abstractNumId="4" w15:restartNumberingAfterBreak="0">
    <w:nsid w:val="00000009"/>
    <w:multiLevelType w:val="hybridMultilevel"/>
    <w:tmpl w:val="00000009"/>
    <w:name w:val="WW8Num14"/>
    <w:lvl w:ilvl="0" w:tplc="CEE0089A">
      <w:start w:val="1"/>
      <w:numFmt w:val="decimal"/>
      <w:lvlText w:val="%1."/>
      <w:lvlJc w:val="left"/>
      <w:pPr>
        <w:tabs>
          <w:tab w:val="num" w:pos="720"/>
        </w:tabs>
        <w:ind w:left="720" w:hanging="360"/>
      </w:pPr>
    </w:lvl>
    <w:lvl w:ilvl="1" w:tplc="6EF05E62">
      <w:numFmt w:val="decimal"/>
      <w:lvlText w:val=""/>
      <w:lvlJc w:val="left"/>
    </w:lvl>
    <w:lvl w:ilvl="2" w:tplc="288CEB9E">
      <w:numFmt w:val="decimal"/>
      <w:lvlText w:val=""/>
      <w:lvlJc w:val="left"/>
    </w:lvl>
    <w:lvl w:ilvl="3" w:tplc="A9F469A6">
      <w:numFmt w:val="decimal"/>
      <w:lvlText w:val=""/>
      <w:lvlJc w:val="left"/>
    </w:lvl>
    <w:lvl w:ilvl="4" w:tplc="68B45BC0">
      <w:numFmt w:val="decimal"/>
      <w:lvlText w:val=""/>
      <w:lvlJc w:val="left"/>
    </w:lvl>
    <w:lvl w:ilvl="5" w:tplc="63F6637C">
      <w:numFmt w:val="decimal"/>
      <w:lvlText w:val=""/>
      <w:lvlJc w:val="left"/>
    </w:lvl>
    <w:lvl w:ilvl="6" w:tplc="FE325BCC">
      <w:numFmt w:val="decimal"/>
      <w:lvlText w:val=""/>
      <w:lvlJc w:val="left"/>
    </w:lvl>
    <w:lvl w:ilvl="7" w:tplc="274A8A1A">
      <w:numFmt w:val="decimal"/>
      <w:lvlText w:val=""/>
      <w:lvlJc w:val="left"/>
    </w:lvl>
    <w:lvl w:ilvl="8" w:tplc="8A822D58">
      <w:numFmt w:val="decimal"/>
      <w:lvlText w:val=""/>
      <w:lvlJc w:val="left"/>
    </w:lvl>
  </w:abstractNum>
  <w:abstractNum w:abstractNumId="5" w15:restartNumberingAfterBreak="0">
    <w:nsid w:val="0000000A"/>
    <w:multiLevelType w:val="hybridMultilevel"/>
    <w:tmpl w:val="A9DE14A4"/>
    <w:lvl w:ilvl="0" w:tplc="74F8B456">
      <w:start w:val="1"/>
      <w:numFmt w:val="lowerLetter"/>
      <w:lvlText w:val="%1)"/>
      <w:lvlJc w:val="left"/>
      <w:pPr>
        <w:tabs>
          <w:tab w:val="num" w:pos="720"/>
        </w:tabs>
        <w:ind w:left="720" w:hanging="360"/>
      </w:pPr>
      <w:rPr>
        <w:rFonts w:ascii="Arial" w:eastAsia="Times New Roman" w:hAnsi="Arial" w:cs="Times New Roman"/>
      </w:rPr>
    </w:lvl>
    <w:lvl w:ilvl="1" w:tplc="F0A224B8">
      <w:start w:val="1"/>
      <w:numFmt w:val="lowerLetter"/>
      <w:lvlText w:val="%2)"/>
      <w:lvlJc w:val="left"/>
      <w:pPr>
        <w:tabs>
          <w:tab w:val="num" w:pos="786"/>
        </w:tabs>
        <w:ind w:left="786" w:hanging="360"/>
      </w:pPr>
      <w:rPr>
        <w:rFonts w:ascii="Arial" w:eastAsia="Times New Roman" w:hAnsi="Arial" w:cs="Arial"/>
      </w:rPr>
    </w:lvl>
    <w:lvl w:ilvl="2" w:tplc="0F408166">
      <w:start w:val="1"/>
      <w:numFmt w:val="lowerRoman"/>
      <w:lvlText w:val="%3."/>
      <w:lvlJc w:val="right"/>
      <w:pPr>
        <w:tabs>
          <w:tab w:val="num" w:pos="2160"/>
        </w:tabs>
        <w:ind w:left="2160" w:hanging="180"/>
      </w:pPr>
    </w:lvl>
    <w:lvl w:ilvl="3" w:tplc="CC986B84">
      <w:start w:val="1"/>
      <w:numFmt w:val="decimal"/>
      <w:lvlText w:val="%4."/>
      <w:lvlJc w:val="left"/>
      <w:pPr>
        <w:tabs>
          <w:tab w:val="num" w:pos="360"/>
        </w:tabs>
        <w:ind w:left="360" w:hanging="360"/>
      </w:pPr>
      <w:rPr>
        <w:b w:val="0"/>
      </w:rPr>
    </w:lvl>
    <w:lvl w:ilvl="4" w:tplc="28F00874">
      <w:start w:val="1"/>
      <w:numFmt w:val="lowerLetter"/>
      <w:lvlText w:val="%5."/>
      <w:lvlJc w:val="left"/>
      <w:pPr>
        <w:tabs>
          <w:tab w:val="num" w:pos="3600"/>
        </w:tabs>
        <w:ind w:left="3600" w:hanging="360"/>
      </w:pPr>
    </w:lvl>
    <w:lvl w:ilvl="5" w:tplc="B210B114">
      <w:start w:val="1"/>
      <w:numFmt w:val="lowerRoman"/>
      <w:lvlText w:val="%6."/>
      <w:lvlJc w:val="right"/>
      <w:pPr>
        <w:tabs>
          <w:tab w:val="num" w:pos="4320"/>
        </w:tabs>
        <w:ind w:left="4320" w:hanging="180"/>
      </w:pPr>
    </w:lvl>
    <w:lvl w:ilvl="6" w:tplc="BE3239EE">
      <w:start w:val="1"/>
      <w:numFmt w:val="decimal"/>
      <w:lvlText w:val="%7."/>
      <w:lvlJc w:val="left"/>
      <w:pPr>
        <w:tabs>
          <w:tab w:val="num" w:pos="360"/>
        </w:tabs>
        <w:ind w:left="360" w:hanging="360"/>
      </w:pPr>
    </w:lvl>
    <w:lvl w:ilvl="7" w:tplc="E78CAE06">
      <w:start w:val="1"/>
      <w:numFmt w:val="lowerLetter"/>
      <w:lvlText w:val="%8."/>
      <w:lvlJc w:val="left"/>
      <w:pPr>
        <w:tabs>
          <w:tab w:val="num" w:pos="5760"/>
        </w:tabs>
        <w:ind w:left="5760" w:hanging="360"/>
      </w:pPr>
    </w:lvl>
    <w:lvl w:ilvl="8" w:tplc="C3FC2E5C">
      <w:start w:val="1"/>
      <w:numFmt w:val="lowerRoman"/>
      <w:lvlText w:val="%9."/>
      <w:lvlJc w:val="right"/>
      <w:pPr>
        <w:tabs>
          <w:tab w:val="num" w:pos="6480"/>
        </w:tabs>
        <w:ind w:left="6480" w:hanging="180"/>
      </w:pPr>
    </w:lvl>
  </w:abstractNum>
  <w:abstractNum w:abstractNumId="6" w15:restartNumberingAfterBreak="0">
    <w:nsid w:val="0000000E"/>
    <w:multiLevelType w:val="multilevel"/>
    <w:tmpl w:val="547A6848"/>
    <w:name w:val="WW8Num20"/>
    <w:lvl w:ilvl="0">
      <w:start w:val="1"/>
      <w:numFmt w:val="decimal"/>
      <w:lvlText w:val="%1."/>
      <w:lvlJc w:val="left"/>
      <w:pPr>
        <w:tabs>
          <w:tab w:val="num" w:pos="360"/>
        </w:tabs>
        <w:ind w:left="360" w:hanging="360"/>
      </w:pPr>
      <w:rPr>
        <w:rFonts w:ascii="Arial" w:eastAsia="Times New Roman" w:hAnsi="Arial" w:cs="Arial"/>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00000F"/>
    <w:multiLevelType w:val="multilevel"/>
    <w:tmpl w:val="F9D0440E"/>
    <w:name w:val="WW8Num21"/>
    <w:lvl w:ilvl="0">
      <w:start w:val="1"/>
      <w:numFmt w:val="decimal"/>
      <w:lvlText w:val="%1."/>
      <w:lvlJc w:val="left"/>
      <w:pPr>
        <w:tabs>
          <w:tab w:val="num" w:pos="720"/>
        </w:tabs>
        <w:ind w:left="72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14"/>
    <w:multiLevelType w:val="hybridMultilevel"/>
    <w:tmpl w:val="FC667E80"/>
    <w:name w:val="WW8Num26"/>
    <w:lvl w:ilvl="0" w:tplc="ABC2DF78">
      <w:start w:val="1"/>
      <w:numFmt w:val="decimal"/>
      <w:lvlText w:val="%1."/>
      <w:lvlJc w:val="left"/>
      <w:pPr>
        <w:tabs>
          <w:tab w:val="num" w:pos="720"/>
        </w:tabs>
        <w:ind w:left="720" w:hanging="360"/>
      </w:pPr>
      <w:rPr>
        <w:b w:val="0"/>
      </w:rPr>
    </w:lvl>
    <w:lvl w:ilvl="1" w:tplc="B31CED76">
      <w:numFmt w:val="decimal"/>
      <w:lvlText w:val=""/>
      <w:lvlJc w:val="left"/>
    </w:lvl>
    <w:lvl w:ilvl="2" w:tplc="50042B90">
      <w:numFmt w:val="decimal"/>
      <w:lvlText w:val=""/>
      <w:lvlJc w:val="left"/>
    </w:lvl>
    <w:lvl w:ilvl="3" w:tplc="996A133A">
      <w:numFmt w:val="decimal"/>
      <w:lvlText w:val=""/>
      <w:lvlJc w:val="left"/>
    </w:lvl>
    <w:lvl w:ilvl="4" w:tplc="EFAAFCB2">
      <w:numFmt w:val="decimal"/>
      <w:lvlText w:val=""/>
      <w:lvlJc w:val="left"/>
    </w:lvl>
    <w:lvl w:ilvl="5" w:tplc="00EA8E56">
      <w:numFmt w:val="decimal"/>
      <w:lvlText w:val=""/>
      <w:lvlJc w:val="left"/>
    </w:lvl>
    <w:lvl w:ilvl="6" w:tplc="EDF803A6">
      <w:numFmt w:val="decimal"/>
      <w:lvlText w:val=""/>
      <w:lvlJc w:val="left"/>
    </w:lvl>
    <w:lvl w:ilvl="7" w:tplc="34480A36">
      <w:numFmt w:val="decimal"/>
      <w:lvlText w:val=""/>
      <w:lvlJc w:val="left"/>
    </w:lvl>
    <w:lvl w:ilvl="8" w:tplc="3378FF24">
      <w:numFmt w:val="decimal"/>
      <w:lvlText w:val=""/>
      <w:lvlJc w:val="left"/>
    </w:lvl>
  </w:abstractNum>
  <w:abstractNum w:abstractNumId="9" w15:restartNumberingAfterBreak="0">
    <w:nsid w:val="00000020"/>
    <w:multiLevelType w:val="hybridMultilevel"/>
    <w:tmpl w:val="00000020"/>
    <w:name w:val="WW8Num54"/>
    <w:lvl w:ilvl="0" w:tplc="BA2249F2">
      <w:start w:val="2"/>
      <w:numFmt w:val="decimal"/>
      <w:lvlText w:val="%1."/>
      <w:lvlJc w:val="left"/>
      <w:pPr>
        <w:tabs>
          <w:tab w:val="num" w:pos="360"/>
        </w:tabs>
        <w:ind w:left="360" w:hanging="360"/>
      </w:pPr>
      <w:rPr>
        <w:rFonts w:ascii="Garamond" w:hAnsi="Garamond"/>
        <w:sz w:val="24"/>
        <w:szCs w:val="24"/>
      </w:rPr>
    </w:lvl>
    <w:lvl w:ilvl="1" w:tplc="357EA752">
      <w:start w:val="1"/>
      <w:numFmt w:val="lowerLetter"/>
      <w:lvlText w:val="%2."/>
      <w:lvlJc w:val="left"/>
      <w:pPr>
        <w:tabs>
          <w:tab w:val="num" w:pos="1440"/>
        </w:tabs>
        <w:ind w:left="1440" w:hanging="360"/>
      </w:pPr>
    </w:lvl>
    <w:lvl w:ilvl="2" w:tplc="6CB264D8">
      <w:start w:val="1"/>
      <w:numFmt w:val="lowerRoman"/>
      <w:lvlText w:val="%3."/>
      <w:lvlJc w:val="left"/>
      <w:pPr>
        <w:tabs>
          <w:tab w:val="num" w:pos="2160"/>
        </w:tabs>
        <w:ind w:left="2160" w:hanging="180"/>
      </w:pPr>
    </w:lvl>
    <w:lvl w:ilvl="3" w:tplc="3D2C330E">
      <w:start w:val="1"/>
      <w:numFmt w:val="decimal"/>
      <w:lvlText w:val="%4."/>
      <w:lvlJc w:val="left"/>
      <w:pPr>
        <w:tabs>
          <w:tab w:val="num" w:pos="2880"/>
        </w:tabs>
        <w:ind w:left="2880" w:hanging="360"/>
      </w:pPr>
    </w:lvl>
    <w:lvl w:ilvl="4" w:tplc="EFECCA16">
      <w:start w:val="1"/>
      <w:numFmt w:val="lowerLetter"/>
      <w:lvlText w:val="%5."/>
      <w:lvlJc w:val="left"/>
      <w:pPr>
        <w:tabs>
          <w:tab w:val="num" w:pos="3600"/>
        </w:tabs>
        <w:ind w:left="3600" w:hanging="360"/>
      </w:pPr>
    </w:lvl>
    <w:lvl w:ilvl="5" w:tplc="5D0AAC9A">
      <w:start w:val="1"/>
      <w:numFmt w:val="lowerRoman"/>
      <w:lvlText w:val="%6."/>
      <w:lvlJc w:val="left"/>
      <w:pPr>
        <w:tabs>
          <w:tab w:val="num" w:pos="4320"/>
        </w:tabs>
        <w:ind w:left="4320" w:hanging="180"/>
      </w:pPr>
    </w:lvl>
    <w:lvl w:ilvl="6" w:tplc="FB8CF6C2">
      <w:start w:val="1"/>
      <w:numFmt w:val="decimal"/>
      <w:lvlText w:val="%7."/>
      <w:lvlJc w:val="left"/>
      <w:pPr>
        <w:tabs>
          <w:tab w:val="num" w:pos="5040"/>
        </w:tabs>
        <w:ind w:left="5040" w:hanging="360"/>
      </w:pPr>
    </w:lvl>
    <w:lvl w:ilvl="7" w:tplc="21AE5DE8">
      <w:start w:val="1"/>
      <w:numFmt w:val="lowerLetter"/>
      <w:lvlText w:val="%8."/>
      <w:lvlJc w:val="left"/>
      <w:pPr>
        <w:tabs>
          <w:tab w:val="num" w:pos="5760"/>
        </w:tabs>
        <w:ind w:left="5760" w:hanging="360"/>
      </w:pPr>
    </w:lvl>
    <w:lvl w:ilvl="8" w:tplc="15CA2FE8">
      <w:start w:val="1"/>
      <w:numFmt w:val="lowerRoman"/>
      <w:lvlText w:val="%9."/>
      <w:lvlJc w:val="left"/>
      <w:pPr>
        <w:tabs>
          <w:tab w:val="num" w:pos="6480"/>
        </w:tabs>
        <w:ind w:left="6480" w:hanging="180"/>
      </w:pPr>
    </w:lvl>
  </w:abstractNum>
  <w:abstractNum w:abstractNumId="10" w15:restartNumberingAfterBreak="0">
    <w:nsid w:val="01EE2C3F"/>
    <w:multiLevelType w:val="hybridMultilevel"/>
    <w:tmpl w:val="22822254"/>
    <w:lvl w:ilvl="0" w:tplc="D528F928">
      <w:start w:val="1"/>
      <w:numFmt w:val="decimal"/>
      <w:lvlText w:val="%1."/>
      <w:lvlJc w:val="left"/>
      <w:pPr>
        <w:tabs>
          <w:tab w:val="num" w:pos="360"/>
        </w:tabs>
        <w:ind w:left="360" w:hanging="360"/>
      </w:pPr>
      <w:rPr>
        <w:rFonts w:hint="default"/>
        <w:b w:val="0"/>
      </w:rPr>
    </w:lvl>
    <w:lvl w:ilvl="1" w:tplc="04150017">
      <w:start w:val="1"/>
      <w:numFmt w:val="lowerLetter"/>
      <w:lvlText w:val="%2)"/>
      <w:lvlJc w:val="left"/>
      <w:pPr>
        <w:ind w:left="-545" w:hanging="360"/>
      </w:pPr>
    </w:lvl>
    <w:lvl w:ilvl="2" w:tplc="0415001B" w:tentative="1">
      <w:start w:val="1"/>
      <w:numFmt w:val="lowerRoman"/>
      <w:lvlText w:val="%3."/>
      <w:lvlJc w:val="right"/>
      <w:pPr>
        <w:ind w:left="175" w:hanging="180"/>
      </w:pPr>
    </w:lvl>
    <w:lvl w:ilvl="3" w:tplc="0415000F">
      <w:start w:val="1"/>
      <w:numFmt w:val="decimal"/>
      <w:lvlText w:val="%4."/>
      <w:lvlJc w:val="left"/>
      <w:pPr>
        <w:ind w:left="895" w:hanging="360"/>
      </w:pPr>
    </w:lvl>
    <w:lvl w:ilvl="4" w:tplc="04150019" w:tentative="1">
      <w:start w:val="1"/>
      <w:numFmt w:val="lowerLetter"/>
      <w:lvlText w:val="%5."/>
      <w:lvlJc w:val="left"/>
      <w:pPr>
        <w:ind w:left="1615" w:hanging="360"/>
      </w:pPr>
    </w:lvl>
    <w:lvl w:ilvl="5" w:tplc="0415001B" w:tentative="1">
      <w:start w:val="1"/>
      <w:numFmt w:val="lowerRoman"/>
      <w:lvlText w:val="%6."/>
      <w:lvlJc w:val="right"/>
      <w:pPr>
        <w:ind w:left="2335" w:hanging="180"/>
      </w:pPr>
    </w:lvl>
    <w:lvl w:ilvl="6" w:tplc="0415000F" w:tentative="1">
      <w:start w:val="1"/>
      <w:numFmt w:val="decimal"/>
      <w:lvlText w:val="%7."/>
      <w:lvlJc w:val="left"/>
      <w:pPr>
        <w:ind w:left="3055" w:hanging="360"/>
      </w:pPr>
    </w:lvl>
    <w:lvl w:ilvl="7" w:tplc="04150019" w:tentative="1">
      <w:start w:val="1"/>
      <w:numFmt w:val="lowerLetter"/>
      <w:lvlText w:val="%8."/>
      <w:lvlJc w:val="left"/>
      <w:pPr>
        <w:ind w:left="3775" w:hanging="360"/>
      </w:pPr>
    </w:lvl>
    <w:lvl w:ilvl="8" w:tplc="0415001B" w:tentative="1">
      <w:start w:val="1"/>
      <w:numFmt w:val="lowerRoman"/>
      <w:lvlText w:val="%9."/>
      <w:lvlJc w:val="right"/>
      <w:pPr>
        <w:ind w:left="4495" w:hanging="180"/>
      </w:pPr>
    </w:lvl>
  </w:abstractNum>
  <w:abstractNum w:abstractNumId="11" w15:restartNumberingAfterBreak="0">
    <w:nsid w:val="09FE7DA3"/>
    <w:multiLevelType w:val="hybridMultilevel"/>
    <w:tmpl w:val="533488BE"/>
    <w:lvl w:ilvl="0" w:tplc="D94A7DDE">
      <w:start w:val="1"/>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480B48"/>
    <w:multiLevelType w:val="hybridMultilevel"/>
    <w:tmpl w:val="F7EEEDE2"/>
    <w:lvl w:ilvl="0" w:tplc="837A620E">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6043E6"/>
    <w:multiLevelType w:val="hybridMultilevel"/>
    <w:tmpl w:val="44B07D08"/>
    <w:lvl w:ilvl="0" w:tplc="69706CB6">
      <w:start w:val="1"/>
      <w:numFmt w:val="lowerLetter"/>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A416CD"/>
    <w:multiLevelType w:val="hybridMultilevel"/>
    <w:tmpl w:val="638436BE"/>
    <w:lvl w:ilvl="0" w:tplc="3B3A820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FC0354">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86BC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F2F7B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12C1C4">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F62462">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DCBA6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CC87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1C3A3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6D1237"/>
    <w:multiLevelType w:val="hybridMultilevel"/>
    <w:tmpl w:val="36560450"/>
    <w:lvl w:ilvl="0" w:tplc="0A3635AA">
      <w:start w:val="1"/>
      <w:numFmt w:val="decimal"/>
      <w:lvlText w:val="%1."/>
      <w:lvlJc w:val="left"/>
      <w:pPr>
        <w:ind w:left="360" w:hanging="360"/>
      </w:pPr>
      <w:rPr>
        <w:rFonts w:hint="default"/>
        <w:b w:val="0"/>
      </w:rPr>
    </w:lvl>
    <w:lvl w:ilvl="1" w:tplc="EA08D2C8">
      <w:start w:val="1"/>
      <w:numFmt w:val="lowerLetter"/>
      <w:lvlText w:val="%2)"/>
      <w:lvlJc w:val="left"/>
      <w:pPr>
        <w:ind w:left="786"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AE2EB8"/>
    <w:multiLevelType w:val="hybridMultilevel"/>
    <w:tmpl w:val="49BE4B3C"/>
    <w:lvl w:ilvl="0" w:tplc="04150017">
      <w:start w:val="1"/>
      <w:numFmt w:val="lowerLetter"/>
      <w:lvlText w:val="%1)"/>
      <w:lvlJc w:val="left"/>
      <w:pPr>
        <w:tabs>
          <w:tab w:val="num" w:pos="1068"/>
        </w:tabs>
        <w:ind w:left="1068" w:hanging="360"/>
      </w:pPr>
    </w:lvl>
    <w:lvl w:ilvl="1" w:tplc="DF3C84AA">
      <w:start w:val="1"/>
      <w:numFmt w:val="lowerLetter"/>
      <w:lvlText w:val="%2)"/>
      <w:lvlJc w:val="left"/>
      <w:pPr>
        <w:tabs>
          <w:tab w:val="num" w:pos="644"/>
        </w:tabs>
        <w:ind w:left="644" w:hanging="360"/>
      </w:pPr>
      <w:rPr>
        <w:rFonts w:hint="default"/>
      </w:rPr>
    </w:lvl>
    <w:lvl w:ilvl="2" w:tplc="04150017">
      <w:start w:val="1"/>
      <w:numFmt w:val="lowerLetter"/>
      <w:lvlText w:val="%3)"/>
      <w:lvlJc w:val="left"/>
      <w:pPr>
        <w:tabs>
          <w:tab w:val="num" w:pos="889"/>
        </w:tabs>
        <w:ind w:left="889" w:hanging="180"/>
      </w:pPr>
    </w:lvl>
    <w:lvl w:ilvl="3" w:tplc="C78CE2B6">
      <w:start w:val="1"/>
      <w:numFmt w:val="decimal"/>
      <w:lvlText w:val="%4."/>
      <w:lvlJc w:val="left"/>
      <w:pPr>
        <w:tabs>
          <w:tab w:val="num" w:pos="360"/>
        </w:tabs>
        <w:ind w:left="360" w:hanging="360"/>
      </w:pPr>
      <w:rPr>
        <w:b w:val="0"/>
        <w:i w:val="0"/>
      </w:rPr>
    </w:lvl>
    <w:lvl w:ilvl="4" w:tplc="08090019">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17" w15:restartNumberingAfterBreak="0">
    <w:nsid w:val="1B0D7E26"/>
    <w:multiLevelType w:val="hybridMultilevel"/>
    <w:tmpl w:val="761C6E90"/>
    <w:lvl w:ilvl="0" w:tplc="3B3A820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081"/>
      </w:pPr>
      <w:rPr>
        <w:b w:val="0"/>
        <w:i w:val="0"/>
        <w:strike w:val="0"/>
        <w:dstrike w:val="0"/>
        <w:color w:val="000000"/>
        <w:sz w:val="20"/>
        <w:szCs w:val="20"/>
        <w:u w:val="none" w:color="000000"/>
        <w:bdr w:val="none" w:sz="0" w:space="0" w:color="auto"/>
        <w:shd w:val="clear" w:color="auto" w:fill="auto"/>
        <w:vertAlign w:val="baseline"/>
      </w:rPr>
    </w:lvl>
    <w:lvl w:ilvl="2" w:tplc="1186BC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F2F7B2">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12C1C4">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F62462">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DCBA6E">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CC870">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1C3A30">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DD53D47"/>
    <w:multiLevelType w:val="hybridMultilevel"/>
    <w:tmpl w:val="06AA2088"/>
    <w:lvl w:ilvl="0" w:tplc="A18CDEB0">
      <w:start w:val="1"/>
      <w:numFmt w:val="decimal"/>
      <w:lvlText w:val="%1."/>
      <w:lvlJc w:val="left"/>
      <w:pPr>
        <w:tabs>
          <w:tab w:val="num" w:pos="360"/>
        </w:tabs>
        <w:ind w:left="360" w:hanging="360"/>
      </w:pPr>
      <w:rPr>
        <w:rFonts w:hint="default"/>
        <w:b w:val="0"/>
        <w:sz w:val="20"/>
        <w:szCs w:val="2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FFFFFFFF">
      <w:start w:val="1"/>
      <w:numFmt w:val="decimal"/>
      <w:lvlText w:val="%4."/>
      <w:lvlJc w:val="left"/>
      <w:pPr>
        <w:ind w:left="36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2B6635C"/>
    <w:multiLevelType w:val="hybridMultilevel"/>
    <w:tmpl w:val="ECBA4564"/>
    <w:lvl w:ilvl="0" w:tplc="9C144948">
      <w:start w:val="1"/>
      <w:numFmt w:val="lowerLetter"/>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A16E83"/>
    <w:multiLevelType w:val="hybridMultilevel"/>
    <w:tmpl w:val="0CA2031A"/>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054112"/>
    <w:multiLevelType w:val="hybridMultilevel"/>
    <w:tmpl w:val="7B525758"/>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AB51309"/>
    <w:multiLevelType w:val="hybridMultilevel"/>
    <w:tmpl w:val="0F4C2DB4"/>
    <w:name w:val="WW8Num10432"/>
    <w:lvl w:ilvl="0" w:tplc="5328790C">
      <w:start w:val="1"/>
      <w:numFmt w:val="decimal"/>
      <w:lvlText w:val="%1."/>
      <w:lvlJc w:val="left"/>
      <w:pPr>
        <w:tabs>
          <w:tab w:val="num" w:pos="-360"/>
        </w:tabs>
        <w:ind w:left="360" w:hanging="360"/>
      </w:pPr>
      <w:rPr>
        <w:rFonts w:ascii="Arial" w:eastAsia="HG Mincho Light J" w:hAnsi="Arial" w:cs="Arial"/>
      </w:rPr>
    </w:lvl>
    <w:lvl w:ilvl="1" w:tplc="66B00CA0">
      <w:start w:val="3"/>
      <w:numFmt w:val="decimal"/>
      <w:lvlText w:val="%2."/>
      <w:lvlJc w:val="left"/>
      <w:pPr>
        <w:tabs>
          <w:tab w:val="num" w:pos="-360"/>
        </w:tabs>
        <w:ind w:left="426" w:hanging="360"/>
      </w:pPr>
      <w:rPr>
        <w:rFonts w:hint="default"/>
      </w:rPr>
    </w:lvl>
    <w:lvl w:ilvl="2" w:tplc="DA12813C">
      <w:start w:val="1"/>
      <w:numFmt w:val="lowerRoman"/>
      <w:lvlText w:val="%3."/>
      <w:lvlJc w:val="left"/>
      <w:pPr>
        <w:tabs>
          <w:tab w:val="num" w:pos="-360"/>
        </w:tabs>
        <w:ind w:left="1800" w:hanging="180"/>
      </w:pPr>
      <w:rPr>
        <w:rFonts w:hint="default"/>
      </w:rPr>
    </w:lvl>
    <w:lvl w:ilvl="3" w:tplc="5CA83014">
      <w:start w:val="1"/>
      <w:numFmt w:val="decimal"/>
      <w:lvlText w:val="%4."/>
      <w:lvlJc w:val="left"/>
      <w:pPr>
        <w:tabs>
          <w:tab w:val="num" w:pos="-2520"/>
        </w:tabs>
        <w:ind w:left="360" w:hanging="360"/>
      </w:pPr>
      <w:rPr>
        <w:rFonts w:hint="default"/>
      </w:rPr>
    </w:lvl>
    <w:lvl w:ilvl="4" w:tplc="C84CBA9E">
      <w:start w:val="1"/>
      <w:numFmt w:val="lowerLetter"/>
      <w:lvlText w:val="%5."/>
      <w:lvlJc w:val="left"/>
      <w:pPr>
        <w:tabs>
          <w:tab w:val="num" w:pos="-360"/>
        </w:tabs>
        <w:ind w:left="3240" w:hanging="360"/>
      </w:pPr>
      <w:rPr>
        <w:rFonts w:hint="default"/>
      </w:rPr>
    </w:lvl>
    <w:lvl w:ilvl="5" w:tplc="F948E9D8">
      <w:start w:val="1"/>
      <w:numFmt w:val="lowerRoman"/>
      <w:lvlText w:val="%6."/>
      <w:lvlJc w:val="left"/>
      <w:pPr>
        <w:tabs>
          <w:tab w:val="num" w:pos="-360"/>
        </w:tabs>
        <w:ind w:left="3960" w:hanging="180"/>
      </w:pPr>
      <w:rPr>
        <w:rFonts w:hint="default"/>
      </w:rPr>
    </w:lvl>
    <w:lvl w:ilvl="6" w:tplc="A50EA354">
      <w:start w:val="1"/>
      <w:numFmt w:val="decimal"/>
      <w:lvlText w:val="%7."/>
      <w:lvlJc w:val="left"/>
      <w:pPr>
        <w:tabs>
          <w:tab w:val="num" w:pos="-4680"/>
        </w:tabs>
        <w:ind w:left="360" w:hanging="360"/>
      </w:pPr>
      <w:rPr>
        <w:rFonts w:hint="default"/>
      </w:rPr>
    </w:lvl>
    <w:lvl w:ilvl="7" w:tplc="5B043FB0">
      <w:start w:val="1"/>
      <w:numFmt w:val="lowerLetter"/>
      <w:lvlText w:val="%8."/>
      <w:lvlJc w:val="left"/>
      <w:pPr>
        <w:tabs>
          <w:tab w:val="num" w:pos="-360"/>
        </w:tabs>
        <w:ind w:left="5400" w:hanging="360"/>
      </w:pPr>
      <w:rPr>
        <w:rFonts w:hint="default"/>
      </w:rPr>
    </w:lvl>
    <w:lvl w:ilvl="8" w:tplc="B9B852F2">
      <w:start w:val="1"/>
      <w:numFmt w:val="lowerRoman"/>
      <w:lvlText w:val="%9."/>
      <w:lvlJc w:val="left"/>
      <w:pPr>
        <w:tabs>
          <w:tab w:val="num" w:pos="-360"/>
        </w:tabs>
        <w:ind w:left="6120" w:hanging="180"/>
      </w:pPr>
      <w:rPr>
        <w:rFonts w:hint="default"/>
      </w:rPr>
    </w:lvl>
  </w:abstractNum>
  <w:abstractNum w:abstractNumId="23" w15:restartNumberingAfterBreak="0">
    <w:nsid w:val="2E2C1616"/>
    <w:multiLevelType w:val="hybridMultilevel"/>
    <w:tmpl w:val="1FE882AC"/>
    <w:lvl w:ilvl="0" w:tplc="C4FA483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644"/>
        </w:tabs>
        <w:ind w:left="644"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E635541"/>
    <w:multiLevelType w:val="hybridMultilevel"/>
    <w:tmpl w:val="A600B9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1CF7FB3"/>
    <w:multiLevelType w:val="hybridMultilevel"/>
    <w:tmpl w:val="7818CAD4"/>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E9187C"/>
    <w:multiLevelType w:val="hybridMultilevel"/>
    <w:tmpl w:val="942CEE84"/>
    <w:lvl w:ilvl="0" w:tplc="708E5016">
      <w:start w:val="1"/>
      <w:numFmt w:val="decimal"/>
      <w:lvlText w:val="%1."/>
      <w:lvlJc w:val="left"/>
      <w:pPr>
        <w:tabs>
          <w:tab w:val="num" w:pos="2340"/>
        </w:tabs>
        <w:ind w:left="2340" w:hanging="360"/>
      </w:pPr>
      <w:rPr>
        <w:rFonts w:hint="default"/>
      </w:rPr>
    </w:lvl>
    <w:lvl w:ilvl="1" w:tplc="48C4D3C4">
      <w:start w:val="1"/>
      <w:numFmt w:val="lowerLetter"/>
      <w:lvlText w:val="%2)"/>
      <w:lvlJc w:val="left"/>
      <w:pPr>
        <w:tabs>
          <w:tab w:val="num" w:pos="786"/>
        </w:tabs>
        <w:ind w:left="786"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5901A95"/>
    <w:multiLevelType w:val="hybridMultilevel"/>
    <w:tmpl w:val="04A0EC50"/>
    <w:lvl w:ilvl="0" w:tplc="708E5016">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6CF70B0"/>
    <w:multiLevelType w:val="hybridMultilevel"/>
    <w:tmpl w:val="B0DA1F52"/>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03">
      <w:start w:val="1"/>
      <w:numFmt w:val="bullet"/>
      <w:lvlText w:val="o"/>
      <w:lvlJc w:val="left"/>
      <w:pPr>
        <w:ind w:left="2160" w:hanging="180"/>
      </w:pPr>
      <w:rPr>
        <w:rFonts w:ascii="Courier New" w:hAnsi="Courier New" w:cs="Courier Ne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9E3398"/>
    <w:multiLevelType w:val="hybridMultilevel"/>
    <w:tmpl w:val="33AA92E8"/>
    <w:lvl w:ilvl="0" w:tplc="C4FA4834">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9D5641D"/>
    <w:multiLevelType w:val="hybridMultilevel"/>
    <w:tmpl w:val="DF8A2F3E"/>
    <w:lvl w:ilvl="0" w:tplc="169CB684">
      <w:start w:val="1"/>
      <w:numFmt w:val="decimal"/>
      <w:lvlText w:val="%1."/>
      <w:lvlJc w:val="left"/>
      <w:pPr>
        <w:tabs>
          <w:tab w:val="num" w:pos="360"/>
        </w:tabs>
        <w:ind w:left="360" w:hanging="360"/>
      </w:pPr>
    </w:lvl>
    <w:lvl w:ilvl="1" w:tplc="58B81B0A">
      <w:start w:val="1"/>
      <w:numFmt w:val="lowerLetter"/>
      <w:lvlText w:val="%2)"/>
      <w:lvlJc w:val="left"/>
      <w:pPr>
        <w:tabs>
          <w:tab w:val="num" w:pos="1298"/>
        </w:tabs>
        <w:ind w:left="1298" w:hanging="360"/>
      </w:pPr>
    </w:lvl>
    <w:lvl w:ilvl="2" w:tplc="A028A68E">
      <w:start w:val="4"/>
      <w:numFmt w:val="decimal"/>
      <w:lvlText w:val="%3."/>
      <w:lvlJc w:val="left"/>
      <w:pPr>
        <w:tabs>
          <w:tab w:val="num" w:pos="2198"/>
        </w:tabs>
        <w:ind w:left="2198" w:hanging="360"/>
      </w:pPr>
      <w:rPr>
        <w:color w:val="00000A"/>
      </w:rPr>
    </w:lvl>
    <w:lvl w:ilvl="3" w:tplc="3732CE86">
      <w:start w:val="4"/>
      <w:numFmt w:val="bullet"/>
      <w:lvlText w:val=""/>
      <w:lvlJc w:val="left"/>
      <w:pPr>
        <w:tabs>
          <w:tab w:val="num" w:pos="2738"/>
        </w:tabs>
        <w:ind w:left="2738" w:hanging="360"/>
      </w:pPr>
      <w:rPr>
        <w:rFonts w:ascii="Symbol" w:hAnsi="Symbol" w:cs="Arial" w:hint="default"/>
      </w:rPr>
    </w:lvl>
    <w:lvl w:ilvl="4" w:tplc="762CE470">
      <w:start w:val="1"/>
      <w:numFmt w:val="lowerLetter"/>
      <w:lvlText w:val="%5."/>
      <w:lvlJc w:val="left"/>
      <w:pPr>
        <w:tabs>
          <w:tab w:val="num" w:pos="3458"/>
        </w:tabs>
        <w:ind w:left="3458" w:hanging="360"/>
      </w:pPr>
    </w:lvl>
    <w:lvl w:ilvl="5" w:tplc="4CDE513C">
      <w:start w:val="1"/>
      <w:numFmt w:val="lowerRoman"/>
      <w:lvlText w:val="%6."/>
      <w:lvlJc w:val="right"/>
      <w:pPr>
        <w:tabs>
          <w:tab w:val="num" w:pos="4178"/>
        </w:tabs>
        <w:ind w:left="4178" w:hanging="180"/>
      </w:pPr>
    </w:lvl>
    <w:lvl w:ilvl="6" w:tplc="EF24BEDC">
      <w:start w:val="1"/>
      <w:numFmt w:val="decimal"/>
      <w:lvlText w:val="%7."/>
      <w:lvlJc w:val="left"/>
      <w:pPr>
        <w:tabs>
          <w:tab w:val="num" w:pos="4898"/>
        </w:tabs>
        <w:ind w:left="4898" w:hanging="360"/>
      </w:pPr>
    </w:lvl>
    <w:lvl w:ilvl="7" w:tplc="AD36892A">
      <w:start w:val="1"/>
      <w:numFmt w:val="lowerLetter"/>
      <w:lvlText w:val="%8."/>
      <w:lvlJc w:val="left"/>
      <w:pPr>
        <w:tabs>
          <w:tab w:val="num" w:pos="5618"/>
        </w:tabs>
        <w:ind w:left="5618" w:hanging="360"/>
      </w:pPr>
    </w:lvl>
    <w:lvl w:ilvl="8" w:tplc="93C0D460">
      <w:start w:val="1"/>
      <w:numFmt w:val="lowerRoman"/>
      <w:lvlText w:val="%9."/>
      <w:lvlJc w:val="right"/>
      <w:pPr>
        <w:tabs>
          <w:tab w:val="num" w:pos="6338"/>
        </w:tabs>
        <w:ind w:left="6338" w:hanging="180"/>
      </w:pPr>
    </w:lvl>
  </w:abstractNum>
  <w:abstractNum w:abstractNumId="31" w15:restartNumberingAfterBreak="0">
    <w:nsid w:val="3A477438"/>
    <w:multiLevelType w:val="hybridMultilevel"/>
    <w:tmpl w:val="C6C2A94E"/>
    <w:lvl w:ilvl="0" w:tplc="04150017">
      <w:start w:val="1"/>
      <w:numFmt w:val="lowerLetter"/>
      <w:lvlText w:val="%1)"/>
      <w:lvlJc w:val="left"/>
      <w:pPr>
        <w:ind w:left="1287" w:hanging="360"/>
      </w:pPr>
    </w:lvl>
    <w:lvl w:ilvl="1" w:tplc="04150019">
      <w:start w:val="1"/>
      <w:numFmt w:val="lowerLetter"/>
      <w:lvlText w:val="%2."/>
      <w:lvlJc w:val="left"/>
      <w:pPr>
        <w:ind w:left="92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B4B6686"/>
    <w:multiLevelType w:val="hybridMultilevel"/>
    <w:tmpl w:val="B0AAE1B4"/>
    <w:lvl w:ilvl="0" w:tplc="09AEB18A">
      <w:start w:val="1"/>
      <w:numFmt w:val="decimal"/>
      <w:lvlText w:val="%1."/>
      <w:lvlJc w:val="left"/>
      <w:pPr>
        <w:tabs>
          <w:tab w:val="num" w:pos="360"/>
        </w:tabs>
        <w:ind w:left="360" w:hanging="360"/>
      </w:pPr>
      <w:rPr>
        <w:rFonts w:hint="default"/>
        <w:b w:val="0"/>
      </w:rPr>
    </w:lvl>
    <w:lvl w:ilvl="1" w:tplc="F982A834">
      <w:start w:val="1"/>
      <w:numFmt w:val="lowerLetter"/>
      <w:lvlText w:val="%2)"/>
      <w:lvlJc w:val="left"/>
      <w:pPr>
        <w:tabs>
          <w:tab w:val="num" w:pos="644"/>
        </w:tabs>
        <w:ind w:left="644" w:hanging="360"/>
      </w:pPr>
      <w:rPr>
        <w:rFonts w:hint="default"/>
      </w:rPr>
    </w:lvl>
    <w:lvl w:ilvl="2" w:tplc="B7FEFFD2">
      <w:start w:val="11"/>
      <w:numFmt w:val="decimal"/>
      <w:lvlText w:val="%3."/>
      <w:lvlJc w:val="left"/>
      <w:pPr>
        <w:tabs>
          <w:tab w:val="num" w:pos="720"/>
        </w:tabs>
        <w:ind w:left="720" w:hanging="360"/>
      </w:pPr>
      <w:rPr>
        <w:rFonts w:hint="default"/>
      </w:rPr>
    </w:lvl>
    <w:lvl w:ilvl="3" w:tplc="A9549E3A">
      <w:start w:val="2"/>
      <w:numFmt w:val="decimal"/>
      <w:lvlText w:val="%4."/>
      <w:lvlJc w:val="left"/>
      <w:pPr>
        <w:tabs>
          <w:tab w:val="num" w:pos="360"/>
        </w:tabs>
        <w:ind w:left="360" w:hanging="360"/>
      </w:pPr>
      <w:rPr>
        <w:rFonts w:hint="default"/>
        <w:b w:val="0"/>
      </w:rPr>
    </w:lvl>
    <w:lvl w:ilvl="4" w:tplc="8B1664A4">
      <w:start w:val="2"/>
      <w:numFmt w:val="bullet"/>
      <w:lvlText w:val=""/>
      <w:lvlJc w:val="left"/>
      <w:pPr>
        <w:tabs>
          <w:tab w:val="num" w:pos="3600"/>
        </w:tabs>
        <w:ind w:left="3600" w:hanging="360"/>
      </w:pPr>
      <w:rPr>
        <w:rFonts w:ascii="Wingdings" w:eastAsia="Times New Roman" w:hAnsi="Wingdings"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C2C18BE"/>
    <w:multiLevelType w:val="hybridMultilevel"/>
    <w:tmpl w:val="516E3BEA"/>
    <w:lvl w:ilvl="0" w:tplc="0A40BB64">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6DABC06">
      <w:start w:val="1"/>
      <w:numFmt w:val="lowerRoman"/>
      <w:lvlText w:val="(%3)"/>
      <w:lvlJc w:val="left"/>
      <w:pPr>
        <w:ind w:left="143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F1DE5"/>
    <w:multiLevelType w:val="hybridMultilevel"/>
    <w:tmpl w:val="549A0E24"/>
    <w:lvl w:ilvl="0" w:tplc="DFE843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BB4280"/>
    <w:multiLevelType w:val="hybridMultilevel"/>
    <w:tmpl w:val="BFDAB10A"/>
    <w:lvl w:ilvl="0" w:tplc="D94A7DDE">
      <w:start w:val="1"/>
      <w:numFmt w:val="decimal"/>
      <w:lvlText w:val="%1."/>
      <w:lvlJc w:val="left"/>
      <w:pPr>
        <w:tabs>
          <w:tab w:val="num" w:pos="360"/>
        </w:tabs>
        <w:ind w:left="36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5F21B01"/>
    <w:multiLevelType w:val="hybridMultilevel"/>
    <w:tmpl w:val="11E6040E"/>
    <w:lvl w:ilvl="0" w:tplc="69706CB6">
      <w:start w:val="1"/>
      <w:numFmt w:val="lowerLetter"/>
      <w:lvlText w:val="%1)"/>
      <w:lvlJc w:val="left"/>
      <w:pPr>
        <w:tabs>
          <w:tab w:val="num" w:pos="786"/>
        </w:tabs>
        <w:ind w:left="78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A13945"/>
    <w:multiLevelType w:val="hybridMultilevel"/>
    <w:tmpl w:val="389C413A"/>
    <w:lvl w:ilvl="0" w:tplc="EB0AA6F8">
      <w:start w:val="1"/>
      <w:numFmt w:val="lowerRoman"/>
      <w:lvlText w:val="%1."/>
      <w:lvlJc w:val="right"/>
      <w:pPr>
        <w:ind w:left="785" w:hanging="360"/>
      </w:pPr>
      <w:rPr>
        <w:rFonts w:ascii="Arial" w:eastAsia="Times New Roman" w:hAnsi="Arial" w:cs="Arial"/>
      </w:rPr>
    </w:lvl>
    <w:lvl w:ilvl="1" w:tplc="04150017">
      <w:start w:val="1"/>
      <w:numFmt w:val="lowerLetter"/>
      <w:lvlText w:val="%2)"/>
      <w:lvlJc w:val="left"/>
      <w:pPr>
        <w:ind w:left="-11" w:hanging="360"/>
      </w:pPr>
      <w:rPr>
        <w:b w:val="0"/>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8" w15:restartNumberingAfterBreak="0">
    <w:nsid w:val="481044B1"/>
    <w:multiLevelType w:val="hybridMultilevel"/>
    <w:tmpl w:val="C852AAC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462168"/>
    <w:multiLevelType w:val="hybridMultilevel"/>
    <w:tmpl w:val="EB469B0C"/>
    <w:lvl w:ilvl="0" w:tplc="9C0E4E1A">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tplc="996E7544">
      <w:numFmt w:val="decimal"/>
      <w:lvlText w:val=""/>
      <w:lvlJc w:val="left"/>
    </w:lvl>
    <w:lvl w:ilvl="2" w:tplc="50B459B6">
      <w:numFmt w:val="decimal"/>
      <w:lvlText w:val=""/>
      <w:lvlJc w:val="left"/>
    </w:lvl>
    <w:lvl w:ilvl="3" w:tplc="1132E992">
      <w:numFmt w:val="decimal"/>
      <w:lvlText w:val=""/>
      <w:lvlJc w:val="left"/>
    </w:lvl>
    <w:lvl w:ilvl="4" w:tplc="426A5E1E">
      <w:numFmt w:val="decimal"/>
      <w:lvlText w:val=""/>
      <w:lvlJc w:val="left"/>
    </w:lvl>
    <w:lvl w:ilvl="5" w:tplc="000E8B5E">
      <w:numFmt w:val="decimal"/>
      <w:lvlText w:val=""/>
      <w:lvlJc w:val="left"/>
    </w:lvl>
    <w:lvl w:ilvl="6" w:tplc="2A3EF342">
      <w:numFmt w:val="decimal"/>
      <w:lvlText w:val=""/>
      <w:lvlJc w:val="left"/>
    </w:lvl>
    <w:lvl w:ilvl="7" w:tplc="C6567B80">
      <w:numFmt w:val="decimal"/>
      <w:lvlText w:val=""/>
      <w:lvlJc w:val="left"/>
    </w:lvl>
    <w:lvl w:ilvl="8" w:tplc="39F8472A">
      <w:numFmt w:val="decimal"/>
      <w:lvlText w:val=""/>
      <w:lvlJc w:val="left"/>
    </w:lvl>
  </w:abstractNum>
  <w:abstractNum w:abstractNumId="40" w15:restartNumberingAfterBreak="0">
    <w:nsid w:val="4ADB04B0"/>
    <w:multiLevelType w:val="hybridMultilevel"/>
    <w:tmpl w:val="7C1A830A"/>
    <w:lvl w:ilvl="0" w:tplc="A18CDEB0">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FFFFFFFF">
      <w:start w:val="1"/>
      <w:numFmt w:val="decimal"/>
      <w:lvlText w:val="%4."/>
      <w:lvlJc w:val="left"/>
      <w:pPr>
        <w:ind w:left="36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DE87273"/>
    <w:multiLevelType w:val="hybridMultilevel"/>
    <w:tmpl w:val="0442A4B8"/>
    <w:lvl w:ilvl="0" w:tplc="DB6095B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4C297E"/>
    <w:multiLevelType w:val="hybridMultilevel"/>
    <w:tmpl w:val="74B6EC44"/>
    <w:lvl w:ilvl="0" w:tplc="4F886344">
      <w:start w:val="9"/>
      <w:numFmt w:val="decimal"/>
      <w:lvlText w:val="%1."/>
      <w:lvlJc w:val="left"/>
      <w:pPr>
        <w:tabs>
          <w:tab w:val="num" w:pos="360"/>
        </w:tabs>
        <w:ind w:left="360" w:hanging="360"/>
      </w:pPr>
      <w:rPr>
        <w:rFonts w:hint="default"/>
        <w:b w:val="0"/>
        <w:sz w:val="20"/>
        <w:szCs w:val="20"/>
      </w:rPr>
    </w:lvl>
    <w:lvl w:ilvl="1" w:tplc="B2923FDC">
      <w:start w:val="1"/>
      <w:numFmt w:val="lowerLetter"/>
      <w:lvlText w:val="%2)"/>
      <w:lvlJc w:val="left"/>
      <w:pPr>
        <w:tabs>
          <w:tab w:val="num" w:pos="1080"/>
        </w:tabs>
        <w:ind w:left="1080" w:hanging="360"/>
      </w:pPr>
      <w:rPr>
        <w:rFonts w:hint="default"/>
      </w:rPr>
    </w:lvl>
    <w:lvl w:ilvl="2" w:tplc="348C3EBE">
      <w:start w:val="4"/>
      <w:numFmt w:val="decimal"/>
      <w:lvlText w:val="%3."/>
      <w:lvlJc w:val="left"/>
      <w:pPr>
        <w:tabs>
          <w:tab w:val="num" w:pos="502"/>
        </w:tabs>
        <w:ind w:left="502" w:hanging="360"/>
      </w:pPr>
      <w:rPr>
        <w:rFonts w:hint="default"/>
      </w:rPr>
    </w:lvl>
    <w:lvl w:ilvl="3" w:tplc="876004FE">
      <w:start w:val="1"/>
      <w:numFmt w:val="lowerLetter"/>
      <w:lvlText w:val="%4)"/>
      <w:lvlJc w:val="left"/>
      <w:pPr>
        <w:tabs>
          <w:tab w:val="num" w:pos="2520"/>
        </w:tabs>
        <w:ind w:left="2520" w:hanging="360"/>
      </w:pPr>
      <w:rPr>
        <w:rFonts w:hint="default"/>
      </w:rPr>
    </w:lvl>
    <w:lvl w:ilvl="4" w:tplc="D930A6C6">
      <w:start w:val="1"/>
      <w:numFmt w:val="lowerLetter"/>
      <w:lvlText w:val="%5."/>
      <w:lvlJc w:val="left"/>
      <w:pPr>
        <w:tabs>
          <w:tab w:val="num" w:pos="3240"/>
        </w:tabs>
        <w:ind w:left="3240" w:hanging="360"/>
      </w:pPr>
      <w:rPr>
        <w:rFonts w:hint="default"/>
      </w:rPr>
    </w:lvl>
    <w:lvl w:ilvl="5" w:tplc="74E26D82">
      <w:start w:val="1"/>
      <w:numFmt w:val="lowerRoman"/>
      <w:lvlText w:val="%6."/>
      <w:lvlJc w:val="right"/>
      <w:pPr>
        <w:tabs>
          <w:tab w:val="num" w:pos="3960"/>
        </w:tabs>
        <w:ind w:left="3960" w:hanging="180"/>
      </w:pPr>
      <w:rPr>
        <w:rFonts w:hint="default"/>
      </w:rPr>
    </w:lvl>
    <w:lvl w:ilvl="6" w:tplc="6E263B30">
      <w:start w:val="1"/>
      <w:numFmt w:val="decimal"/>
      <w:lvlText w:val="%7."/>
      <w:lvlJc w:val="left"/>
      <w:pPr>
        <w:tabs>
          <w:tab w:val="num" w:pos="360"/>
        </w:tabs>
        <w:ind w:left="360" w:hanging="360"/>
      </w:pPr>
      <w:rPr>
        <w:rFonts w:ascii="Arial" w:hAnsi="Arial" w:cs="Arial" w:hint="default"/>
      </w:rPr>
    </w:lvl>
    <w:lvl w:ilvl="7" w:tplc="15E66F86">
      <w:start w:val="1"/>
      <w:numFmt w:val="lowerLetter"/>
      <w:lvlText w:val="%8."/>
      <w:lvlJc w:val="left"/>
      <w:pPr>
        <w:tabs>
          <w:tab w:val="num" w:pos="5400"/>
        </w:tabs>
        <w:ind w:left="5400" w:hanging="360"/>
      </w:pPr>
      <w:rPr>
        <w:rFonts w:hint="default"/>
      </w:rPr>
    </w:lvl>
    <w:lvl w:ilvl="8" w:tplc="DB421012">
      <w:start w:val="1"/>
      <w:numFmt w:val="lowerRoman"/>
      <w:lvlText w:val="%9."/>
      <w:lvlJc w:val="right"/>
      <w:pPr>
        <w:tabs>
          <w:tab w:val="num" w:pos="6120"/>
        </w:tabs>
        <w:ind w:left="6120" w:hanging="180"/>
      </w:pPr>
      <w:rPr>
        <w:rFonts w:hint="default"/>
      </w:rPr>
    </w:lvl>
  </w:abstractNum>
  <w:abstractNum w:abstractNumId="43" w15:restartNumberingAfterBreak="0">
    <w:nsid w:val="528F02E3"/>
    <w:multiLevelType w:val="hybridMultilevel"/>
    <w:tmpl w:val="80BA0720"/>
    <w:lvl w:ilvl="0" w:tplc="C2BC456A">
      <w:start w:val="1"/>
      <w:numFmt w:val="decimal"/>
      <w:lvlText w:val="%1."/>
      <w:lvlJc w:val="left"/>
      <w:pPr>
        <w:tabs>
          <w:tab w:val="num" w:pos="360"/>
        </w:tabs>
        <w:ind w:left="360" w:hanging="360"/>
      </w:pPr>
      <w:rPr>
        <w:rFonts w:hint="default"/>
        <w:i w:val="0"/>
        <w:sz w:val="20"/>
        <w:szCs w:val="2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4" w15:restartNumberingAfterBreak="0">
    <w:nsid w:val="52A6743B"/>
    <w:multiLevelType w:val="multilevel"/>
    <w:tmpl w:val="9D2AF562"/>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53CD1B20"/>
    <w:multiLevelType w:val="multilevel"/>
    <w:tmpl w:val="A6743CA6"/>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6B10851"/>
    <w:multiLevelType w:val="hybridMultilevel"/>
    <w:tmpl w:val="6F6CDE52"/>
    <w:lvl w:ilvl="0" w:tplc="997CBDFC">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311A2B"/>
    <w:multiLevelType w:val="hybridMultilevel"/>
    <w:tmpl w:val="E266FF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05ED5"/>
    <w:multiLevelType w:val="hybridMultilevel"/>
    <w:tmpl w:val="7C1A830A"/>
    <w:lvl w:ilvl="0" w:tplc="A18CDEB0">
      <w:start w:val="1"/>
      <w:numFmt w:val="decimal"/>
      <w:lvlText w:val="%1."/>
      <w:lvlJc w:val="left"/>
      <w:pPr>
        <w:tabs>
          <w:tab w:val="num" w:pos="360"/>
        </w:tabs>
        <w:ind w:left="360" w:hanging="360"/>
      </w:pPr>
      <w:rPr>
        <w:rFonts w:hint="default"/>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FFFFFFF">
      <w:start w:val="1"/>
      <w:numFmt w:val="decimal"/>
      <w:lvlText w:val="%4."/>
      <w:lvlJc w:val="left"/>
      <w:pPr>
        <w:ind w:left="36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971DDC"/>
    <w:multiLevelType w:val="hybridMultilevel"/>
    <w:tmpl w:val="1FE882AC"/>
    <w:lvl w:ilvl="0" w:tplc="C4FA483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2D42F1C"/>
    <w:multiLevelType w:val="hybridMultilevel"/>
    <w:tmpl w:val="ED849834"/>
    <w:lvl w:ilvl="0" w:tplc="5C84B6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A07373"/>
    <w:multiLevelType w:val="hybridMultilevel"/>
    <w:tmpl w:val="1144BF08"/>
    <w:lvl w:ilvl="0" w:tplc="6F7EBC9C">
      <w:start w:val="1"/>
      <w:numFmt w:val="decimal"/>
      <w:lvlText w:val="%1."/>
      <w:lvlJc w:val="left"/>
      <w:pPr>
        <w:ind w:left="360" w:hanging="360"/>
      </w:pPr>
      <w:rPr>
        <w:rFonts w:ascii="Arial" w:eastAsia="Times New Roman" w:hAnsi="Arial" w:cs="Arial"/>
      </w:rPr>
    </w:lvl>
    <w:lvl w:ilvl="1" w:tplc="0D5A98BC">
      <w:start w:val="1"/>
      <w:numFmt w:val="lowerLetter"/>
      <w:lvlText w:val="%2)"/>
      <w:lvlJc w:val="left"/>
      <w:pPr>
        <w:ind w:left="360" w:hanging="360"/>
      </w:pPr>
      <w:rPr>
        <w:rFonts w:ascii="Arial" w:eastAsia="Times New Roman" w:hAnsi="Arial" w:cs="Arial"/>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5E43625"/>
    <w:multiLevelType w:val="hybridMultilevel"/>
    <w:tmpl w:val="DA94E0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791781E"/>
    <w:multiLevelType w:val="hybridMultilevel"/>
    <w:tmpl w:val="4DA40E08"/>
    <w:lvl w:ilvl="0" w:tplc="B5425B02">
      <w:start w:val="2"/>
      <w:numFmt w:val="decimal"/>
      <w:lvlText w:val="%1."/>
      <w:lvlJc w:val="left"/>
      <w:pPr>
        <w:tabs>
          <w:tab w:val="num" w:pos="720"/>
        </w:tabs>
        <w:ind w:left="720"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7DB7862"/>
    <w:multiLevelType w:val="hybridMultilevel"/>
    <w:tmpl w:val="D892DCB2"/>
    <w:lvl w:ilvl="0" w:tplc="04150017">
      <w:start w:val="1"/>
      <w:numFmt w:val="lowerLetter"/>
      <w:lvlText w:val="%1)"/>
      <w:lvlJc w:val="left"/>
      <w:pPr>
        <w:ind w:left="644" w:hanging="360"/>
      </w:pPr>
    </w:lvl>
    <w:lvl w:ilvl="1" w:tplc="04150019">
      <w:start w:val="1"/>
      <w:numFmt w:val="lowerLetter"/>
      <w:lvlText w:val="%2."/>
      <w:lvlJc w:val="left"/>
      <w:pPr>
        <w:ind w:left="208" w:hanging="360"/>
      </w:pPr>
    </w:lvl>
    <w:lvl w:ilvl="2" w:tplc="0415001B">
      <w:start w:val="1"/>
      <w:numFmt w:val="lowerRoman"/>
      <w:lvlText w:val="%3."/>
      <w:lvlJc w:val="right"/>
      <w:pPr>
        <w:ind w:left="2084" w:hanging="180"/>
      </w:pPr>
    </w:lvl>
    <w:lvl w:ilvl="3" w:tplc="2766DD12">
      <w:start w:val="1"/>
      <w:numFmt w:val="decimal"/>
      <w:lvlText w:val="%4."/>
      <w:lvlJc w:val="left"/>
      <w:pPr>
        <w:ind w:left="-76" w:hanging="360"/>
      </w:pPr>
      <w:rPr>
        <w:b w:val="0"/>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7FE5771"/>
    <w:multiLevelType w:val="hybridMultilevel"/>
    <w:tmpl w:val="82B6EAF0"/>
    <w:lvl w:ilvl="0" w:tplc="6F22D150">
      <w:start w:val="1"/>
      <w:numFmt w:val="decimal"/>
      <w:lvlText w:val="%1."/>
      <w:lvlJc w:val="left"/>
      <w:pPr>
        <w:tabs>
          <w:tab w:val="num" w:pos="540"/>
        </w:tabs>
        <w:ind w:left="540" w:hanging="360"/>
      </w:pPr>
      <w:rPr>
        <w:sz w:val="20"/>
        <w:szCs w:val="20"/>
      </w:rPr>
    </w:lvl>
    <w:lvl w:ilvl="1" w:tplc="7D325C62">
      <w:start w:val="1"/>
      <w:numFmt w:val="lowerLetter"/>
      <w:lvlText w:val="%2)"/>
      <w:lvlJc w:val="left"/>
      <w:pPr>
        <w:tabs>
          <w:tab w:val="num" w:pos="1440"/>
        </w:tabs>
        <w:ind w:left="1440" w:hanging="360"/>
      </w:pPr>
    </w:lvl>
    <w:lvl w:ilvl="2" w:tplc="71985D1C">
      <w:start w:val="11"/>
      <w:numFmt w:val="decimal"/>
      <w:lvlText w:val="%3."/>
      <w:lvlJc w:val="left"/>
      <w:pPr>
        <w:tabs>
          <w:tab w:val="num" w:pos="720"/>
        </w:tabs>
        <w:ind w:left="720" w:hanging="360"/>
      </w:pPr>
    </w:lvl>
    <w:lvl w:ilvl="3" w:tplc="99CCB498">
      <w:start w:val="2"/>
      <w:numFmt w:val="decimal"/>
      <w:lvlText w:val="%4."/>
      <w:lvlJc w:val="left"/>
      <w:pPr>
        <w:tabs>
          <w:tab w:val="num" w:pos="1440"/>
        </w:tabs>
        <w:ind w:left="1440" w:hanging="360"/>
      </w:pPr>
      <w:rPr>
        <w:b w:val="0"/>
        <w:sz w:val="20"/>
      </w:rPr>
    </w:lvl>
    <w:lvl w:ilvl="4" w:tplc="CF14AC58">
      <w:start w:val="2"/>
      <w:numFmt w:val="bullet"/>
      <w:lvlText w:val=""/>
      <w:lvlJc w:val="left"/>
      <w:pPr>
        <w:tabs>
          <w:tab w:val="num" w:pos="3600"/>
        </w:tabs>
        <w:ind w:left="3600" w:hanging="360"/>
      </w:pPr>
      <w:rPr>
        <w:rFonts w:ascii="Wingdings" w:hAnsi="Wingdings" w:cs="Arial" w:hint="default"/>
      </w:rPr>
    </w:lvl>
    <w:lvl w:ilvl="5" w:tplc="3E2A2680">
      <w:start w:val="1"/>
      <w:numFmt w:val="lowerRoman"/>
      <w:lvlText w:val="%6."/>
      <w:lvlJc w:val="right"/>
      <w:pPr>
        <w:tabs>
          <w:tab w:val="num" w:pos="4320"/>
        </w:tabs>
        <w:ind w:left="4320" w:hanging="180"/>
      </w:pPr>
    </w:lvl>
    <w:lvl w:ilvl="6" w:tplc="4620B16A">
      <w:start w:val="1"/>
      <w:numFmt w:val="decimal"/>
      <w:lvlText w:val="%7."/>
      <w:lvlJc w:val="left"/>
      <w:pPr>
        <w:tabs>
          <w:tab w:val="num" w:pos="5040"/>
        </w:tabs>
        <w:ind w:left="5040" w:hanging="360"/>
      </w:pPr>
    </w:lvl>
    <w:lvl w:ilvl="7" w:tplc="B2282938">
      <w:start w:val="1"/>
      <w:numFmt w:val="lowerLetter"/>
      <w:lvlText w:val="%8."/>
      <w:lvlJc w:val="left"/>
      <w:pPr>
        <w:tabs>
          <w:tab w:val="num" w:pos="5760"/>
        </w:tabs>
        <w:ind w:left="5760" w:hanging="360"/>
      </w:pPr>
    </w:lvl>
    <w:lvl w:ilvl="8" w:tplc="A6684C72">
      <w:start w:val="1"/>
      <w:numFmt w:val="lowerRoman"/>
      <w:lvlText w:val="%9."/>
      <w:lvlJc w:val="right"/>
      <w:pPr>
        <w:tabs>
          <w:tab w:val="num" w:pos="6480"/>
        </w:tabs>
        <w:ind w:left="6480" w:hanging="180"/>
      </w:pPr>
    </w:lvl>
  </w:abstractNum>
  <w:abstractNum w:abstractNumId="56" w15:restartNumberingAfterBreak="0">
    <w:nsid w:val="6D5A7631"/>
    <w:multiLevelType w:val="hybridMultilevel"/>
    <w:tmpl w:val="156AD7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6FC11916"/>
    <w:multiLevelType w:val="hybridMultilevel"/>
    <w:tmpl w:val="0B003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594124"/>
    <w:multiLevelType w:val="multilevel"/>
    <w:tmpl w:val="82B6EAF0"/>
    <w:lvl w:ilvl="0">
      <w:start w:val="1"/>
      <w:numFmt w:val="decimal"/>
      <w:lvlText w:val="%1."/>
      <w:lvlJc w:val="left"/>
      <w:pPr>
        <w:tabs>
          <w:tab w:val="num" w:pos="540"/>
        </w:tabs>
        <w:ind w:left="540" w:hanging="360"/>
      </w:pPr>
      <w:rPr>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720"/>
        </w:tabs>
        <w:ind w:left="720" w:hanging="360"/>
      </w:pPr>
    </w:lvl>
    <w:lvl w:ilvl="3">
      <w:start w:val="2"/>
      <w:numFmt w:val="decimal"/>
      <w:lvlText w:val="%4."/>
      <w:lvlJc w:val="left"/>
      <w:pPr>
        <w:tabs>
          <w:tab w:val="num" w:pos="1440"/>
        </w:tabs>
        <w:ind w:left="1440" w:hanging="360"/>
      </w:pPr>
      <w:rPr>
        <w:b w:val="0"/>
        <w:sz w:val="20"/>
      </w:rPr>
    </w:lvl>
    <w:lvl w:ilvl="4">
      <w:start w:val="2"/>
      <w:numFmt w:val="bullet"/>
      <w:lvlText w:val=""/>
      <w:lvlJc w:val="left"/>
      <w:pPr>
        <w:tabs>
          <w:tab w:val="num" w:pos="3600"/>
        </w:tabs>
        <w:ind w:left="3600" w:hanging="360"/>
      </w:pPr>
      <w:rPr>
        <w:rFonts w:ascii="Wingdings" w:hAnsi="Wingdings" w:cs="Arial"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78923CE"/>
    <w:multiLevelType w:val="hybridMultilevel"/>
    <w:tmpl w:val="7B46C11A"/>
    <w:lvl w:ilvl="0" w:tplc="FFFFFFF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D77183C"/>
    <w:multiLevelType w:val="hybridMultilevel"/>
    <w:tmpl w:val="6A967F54"/>
    <w:lvl w:ilvl="0" w:tplc="BF968ECE">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DF741E8"/>
    <w:multiLevelType w:val="hybridMultilevel"/>
    <w:tmpl w:val="F5B0113C"/>
    <w:lvl w:ilvl="0" w:tplc="B9F8E276">
      <w:start w:val="1"/>
      <w:numFmt w:val="decimal"/>
      <w:lvlText w:val="%1."/>
      <w:lvlJc w:val="left"/>
      <w:pPr>
        <w:tabs>
          <w:tab w:val="num" w:pos="360"/>
        </w:tabs>
        <w:ind w:left="360" w:hanging="360"/>
      </w:pPr>
      <w:rPr>
        <w:rFonts w:hint="default"/>
      </w:rPr>
    </w:lvl>
    <w:lvl w:ilvl="1" w:tplc="48C4D3C4">
      <w:start w:val="1"/>
      <w:numFmt w:val="lowerLetter"/>
      <w:lvlText w:val="%2)"/>
      <w:lvlJc w:val="left"/>
      <w:pPr>
        <w:tabs>
          <w:tab w:val="num" w:pos="786"/>
        </w:tabs>
        <w:ind w:left="786" w:hanging="360"/>
      </w:pPr>
      <w:rPr>
        <w:rFonts w:hint="default"/>
      </w:rPr>
    </w:lvl>
    <w:lvl w:ilvl="2" w:tplc="6A107532">
      <w:start w:val="2"/>
      <w:numFmt w:val="decimal"/>
      <w:lvlText w:val="%3."/>
      <w:lvlJc w:val="left"/>
      <w:pPr>
        <w:tabs>
          <w:tab w:val="num" w:pos="360"/>
        </w:tabs>
        <w:ind w:left="360" w:hanging="360"/>
      </w:pPr>
      <w:rPr>
        <w:rFonts w:hint="default"/>
      </w:rPr>
    </w:lvl>
    <w:lvl w:ilvl="3" w:tplc="B9F8E276">
      <w:start w:val="1"/>
      <w:numFmt w:val="decimal"/>
      <w:lvlText w:val="%4."/>
      <w:lvlJc w:val="left"/>
      <w:pPr>
        <w:tabs>
          <w:tab w:val="num" w:pos="360"/>
        </w:tabs>
        <w:ind w:left="360" w:hanging="360"/>
      </w:pPr>
      <w:rPr>
        <w:rFonts w:hint="default"/>
      </w:rPr>
    </w:lvl>
    <w:lvl w:ilvl="4" w:tplc="7CF2CC22">
      <w:start w:val="1"/>
      <w:numFmt w:val="bullet"/>
      <w:lvlText w:val=""/>
      <w:lvlJc w:val="left"/>
      <w:pPr>
        <w:tabs>
          <w:tab w:val="num" w:pos="3600"/>
        </w:tabs>
        <w:ind w:left="3600" w:hanging="360"/>
      </w:pPr>
      <w:rPr>
        <w:rFonts w:ascii="Symbol" w:hAnsi="Symbo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2"/>
  </w:num>
  <w:num w:numId="2">
    <w:abstractNumId w:val="61"/>
  </w:num>
  <w:num w:numId="3">
    <w:abstractNumId w:val="27"/>
  </w:num>
  <w:num w:numId="4">
    <w:abstractNumId w:val="26"/>
  </w:num>
  <w:num w:numId="5">
    <w:abstractNumId w:val="23"/>
  </w:num>
  <w:num w:numId="6">
    <w:abstractNumId w:val="53"/>
  </w:num>
  <w:num w:numId="7">
    <w:abstractNumId w:val="54"/>
  </w:num>
  <w:num w:numId="8">
    <w:abstractNumId w:val="16"/>
  </w:num>
  <w:num w:numId="9">
    <w:abstractNumId w:val="59"/>
  </w:num>
  <w:num w:numId="10">
    <w:abstractNumId w:val="0"/>
  </w:num>
  <w:num w:numId="11">
    <w:abstractNumId w:val="49"/>
  </w:num>
  <w:num w:numId="12">
    <w:abstractNumId w:val="41"/>
  </w:num>
  <w:num w:numId="13">
    <w:abstractNumId w:val="12"/>
  </w:num>
  <w:num w:numId="14">
    <w:abstractNumId w:val="5"/>
  </w:num>
  <w:num w:numId="15">
    <w:abstractNumId w:val="60"/>
  </w:num>
  <w:num w:numId="16">
    <w:abstractNumId w:val="42"/>
  </w:num>
  <w:num w:numId="17">
    <w:abstractNumId w:val="4"/>
  </w:num>
  <w:num w:numId="18">
    <w:abstractNumId w:val="51"/>
  </w:num>
  <w:num w:numId="19">
    <w:abstractNumId w:val="50"/>
  </w:num>
  <w:num w:numId="20">
    <w:abstractNumId w:val="8"/>
  </w:num>
  <w:num w:numId="21">
    <w:abstractNumId w:val="24"/>
  </w:num>
  <w:num w:numId="22">
    <w:abstractNumId w:val="38"/>
  </w:num>
  <w:num w:numId="23">
    <w:abstractNumId w:val="52"/>
  </w:num>
  <w:num w:numId="24">
    <w:abstractNumId w:val="10"/>
  </w:num>
  <w:num w:numId="25">
    <w:abstractNumId w:val="11"/>
  </w:num>
  <w:num w:numId="26">
    <w:abstractNumId w:val="46"/>
  </w:num>
  <w:num w:numId="27">
    <w:abstractNumId w:val="19"/>
  </w:num>
  <w:num w:numId="28">
    <w:abstractNumId w:val="31"/>
  </w:num>
  <w:num w:numId="29">
    <w:abstractNumId w:val="48"/>
  </w:num>
  <w:num w:numId="30">
    <w:abstractNumId w:val="33"/>
  </w:num>
  <w:num w:numId="31">
    <w:abstractNumId w:val="37"/>
  </w:num>
  <w:num w:numId="32">
    <w:abstractNumId w:val="15"/>
  </w:num>
  <w:num w:numId="33">
    <w:abstractNumId w:val="1"/>
  </w:num>
  <w:num w:numId="34">
    <w:abstractNumId w:val="57"/>
  </w:num>
  <w:num w:numId="35">
    <w:abstractNumId w:val="43"/>
  </w:num>
  <w:num w:numId="36">
    <w:abstractNumId w:val="13"/>
  </w:num>
  <w:num w:numId="37">
    <w:abstractNumId w:val="45"/>
  </w:num>
  <w:num w:numId="38">
    <w:abstractNumId w:val="45"/>
    <w:lvlOverride w:ilvl="0">
      <w:startOverride w:val="1"/>
    </w:lvlOverride>
  </w:num>
  <w:num w:numId="39">
    <w:abstractNumId w:val="56"/>
  </w:num>
  <w:num w:numId="40">
    <w:abstractNumId w:val="20"/>
  </w:num>
  <w:num w:numId="41">
    <w:abstractNumId w:val="36"/>
  </w:num>
  <w:num w:numId="42">
    <w:abstractNumId w:val="29"/>
  </w:num>
  <w:num w:numId="43">
    <w:abstractNumId w:val="21"/>
  </w:num>
  <w:num w:numId="44">
    <w:abstractNumId w:val="25"/>
  </w:num>
  <w:num w:numId="45">
    <w:abstractNumId w:val="28"/>
  </w:num>
  <w:num w:numId="46">
    <w:abstractNumId w:val="40"/>
  </w:num>
  <w:num w:numId="47">
    <w:abstractNumId w:val="14"/>
  </w:num>
  <w:num w:numId="48">
    <w:abstractNumId w:val="17"/>
  </w:num>
  <w:num w:numId="49">
    <w:abstractNumId w:val="18"/>
  </w:num>
  <w:num w:numId="50">
    <w:abstractNumId w:val="44"/>
  </w:num>
  <w:num w:numId="51">
    <w:abstractNumId w:val="55"/>
  </w:num>
  <w:num w:numId="52">
    <w:abstractNumId w:val="58"/>
  </w:num>
  <w:num w:numId="53">
    <w:abstractNumId w:val="35"/>
  </w:num>
  <w:num w:numId="54">
    <w:abstractNumId w:val="30"/>
  </w:num>
  <w:num w:numId="55">
    <w:abstractNumId w:val="39"/>
  </w:num>
  <w:num w:numId="56">
    <w:abstractNumId w:val="34"/>
  </w:num>
  <w:num w:numId="57">
    <w:abstractNumId w:val="47"/>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Żywicka Małgorzata">
    <w15:presenceInfo w15:providerId="AD" w15:userId="S::m.zywicka@gpec.pl::bf49ab56-dabc-4be0-bbbb-0db70c7092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292"/>
    <w:rsid w:val="00000429"/>
    <w:rsid w:val="0000060F"/>
    <w:rsid w:val="00000668"/>
    <w:rsid w:val="00000AE3"/>
    <w:rsid w:val="00000CA8"/>
    <w:rsid w:val="00000CEB"/>
    <w:rsid w:val="00001C35"/>
    <w:rsid w:val="000020B2"/>
    <w:rsid w:val="0000240C"/>
    <w:rsid w:val="000025E5"/>
    <w:rsid w:val="00003007"/>
    <w:rsid w:val="000036AF"/>
    <w:rsid w:val="0000453A"/>
    <w:rsid w:val="00004B72"/>
    <w:rsid w:val="00005D76"/>
    <w:rsid w:val="00005DC6"/>
    <w:rsid w:val="0000698A"/>
    <w:rsid w:val="000069CD"/>
    <w:rsid w:val="00006A7A"/>
    <w:rsid w:val="00006D31"/>
    <w:rsid w:val="00007493"/>
    <w:rsid w:val="00007A4B"/>
    <w:rsid w:val="00007D43"/>
    <w:rsid w:val="0001049C"/>
    <w:rsid w:val="00010FF9"/>
    <w:rsid w:val="00011C4D"/>
    <w:rsid w:val="00011E6C"/>
    <w:rsid w:val="00012235"/>
    <w:rsid w:val="00012682"/>
    <w:rsid w:val="00012836"/>
    <w:rsid w:val="000139BA"/>
    <w:rsid w:val="00014768"/>
    <w:rsid w:val="00014F42"/>
    <w:rsid w:val="00015652"/>
    <w:rsid w:val="00015D91"/>
    <w:rsid w:val="0001675D"/>
    <w:rsid w:val="00016F2B"/>
    <w:rsid w:val="0001731C"/>
    <w:rsid w:val="0001771E"/>
    <w:rsid w:val="0002032B"/>
    <w:rsid w:val="0002042D"/>
    <w:rsid w:val="00020853"/>
    <w:rsid w:val="00020BA2"/>
    <w:rsid w:val="000215C8"/>
    <w:rsid w:val="00021882"/>
    <w:rsid w:val="00021BDE"/>
    <w:rsid w:val="00021D7D"/>
    <w:rsid w:val="00021E3D"/>
    <w:rsid w:val="00021F92"/>
    <w:rsid w:val="00022A6A"/>
    <w:rsid w:val="000232A6"/>
    <w:rsid w:val="0002367F"/>
    <w:rsid w:val="00023E4C"/>
    <w:rsid w:val="00024307"/>
    <w:rsid w:val="00024723"/>
    <w:rsid w:val="000254FC"/>
    <w:rsid w:val="00025990"/>
    <w:rsid w:val="00025B94"/>
    <w:rsid w:val="00025C9B"/>
    <w:rsid w:val="00025D9E"/>
    <w:rsid w:val="000268B1"/>
    <w:rsid w:val="0002721B"/>
    <w:rsid w:val="00027254"/>
    <w:rsid w:val="00027DC5"/>
    <w:rsid w:val="00030537"/>
    <w:rsid w:val="00030630"/>
    <w:rsid w:val="00030BBA"/>
    <w:rsid w:val="00030E78"/>
    <w:rsid w:val="00030F3D"/>
    <w:rsid w:val="000318C9"/>
    <w:rsid w:val="00031CEC"/>
    <w:rsid w:val="00031E44"/>
    <w:rsid w:val="000322BC"/>
    <w:rsid w:val="000328EE"/>
    <w:rsid w:val="0003357B"/>
    <w:rsid w:val="000345BF"/>
    <w:rsid w:val="000346CA"/>
    <w:rsid w:val="00034BCF"/>
    <w:rsid w:val="00035AA0"/>
    <w:rsid w:val="00035ACE"/>
    <w:rsid w:val="00035BDB"/>
    <w:rsid w:val="000365DD"/>
    <w:rsid w:val="00036986"/>
    <w:rsid w:val="00040475"/>
    <w:rsid w:val="00040C95"/>
    <w:rsid w:val="00041017"/>
    <w:rsid w:val="00042290"/>
    <w:rsid w:val="00042F7C"/>
    <w:rsid w:val="000433C8"/>
    <w:rsid w:val="00043871"/>
    <w:rsid w:val="00043DFC"/>
    <w:rsid w:val="000444C0"/>
    <w:rsid w:val="0004482C"/>
    <w:rsid w:val="00044FD0"/>
    <w:rsid w:val="00045D62"/>
    <w:rsid w:val="00045FC7"/>
    <w:rsid w:val="00046C30"/>
    <w:rsid w:val="0004734C"/>
    <w:rsid w:val="00047AB0"/>
    <w:rsid w:val="00047BA3"/>
    <w:rsid w:val="000506AB"/>
    <w:rsid w:val="0005177D"/>
    <w:rsid w:val="0005264E"/>
    <w:rsid w:val="00052ABC"/>
    <w:rsid w:val="00053ED0"/>
    <w:rsid w:val="00054234"/>
    <w:rsid w:val="00055A98"/>
    <w:rsid w:val="00056139"/>
    <w:rsid w:val="0005690A"/>
    <w:rsid w:val="00056C6B"/>
    <w:rsid w:val="000575FB"/>
    <w:rsid w:val="00057D52"/>
    <w:rsid w:val="00060C6F"/>
    <w:rsid w:val="00060DDF"/>
    <w:rsid w:val="00060E54"/>
    <w:rsid w:val="00060F11"/>
    <w:rsid w:val="0006101B"/>
    <w:rsid w:val="00061536"/>
    <w:rsid w:val="00061AE9"/>
    <w:rsid w:val="0006259F"/>
    <w:rsid w:val="000634E5"/>
    <w:rsid w:val="0006395B"/>
    <w:rsid w:val="00064487"/>
    <w:rsid w:val="00066604"/>
    <w:rsid w:val="00067125"/>
    <w:rsid w:val="000677BD"/>
    <w:rsid w:val="00067A86"/>
    <w:rsid w:val="00067F41"/>
    <w:rsid w:val="00070A8B"/>
    <w:rsid w:val="00071250"/>
    <w:rsid w:val="000714D3"/>
    <w:rsid w:val="00071824"/>
    <w:rsid w:val="00071C1C"/>
    <w:rsid w:val="00072A7F"/>
    <w:rsid w:val="00073238"/>
    <w:rsid w:val="000738E6"/>
    <w:rsid w:val="00073988"/>
    <w:rsid w:val="0007466C"/>
    <w:rsid w:val="00074C65"/>
    <w:rsid w:val="00074D24"/>
    <w:rsid w:val="00075292"/>
    <w:rsid w:val="000754AE"/>
    <w:rsid w:val="00075DD6"/>
    <w:rsid w:val="000778D5"/>
    <w:rsid w:val="0008042C"/>
    <w:rsid w:val="00080BE4"/>
    <w:rsid w:val="00080C1C"/>
    <w:rsid w:val="00081351"/>
    <w:rsid w:val="00081C2A"/>
    <w:rsid w:val="000820DD"/>
    <w:rsid w:val="00082391"/>
    <w:rsid w:val="00082638"/>
    <w:rsid w:val="000831D1"/>
    <w:rsid w:val="000833C7"/>
    <w:rsid w:val="000835AF"/>
    <w:rsid w:val="000835F9"/>
    <w:rsid w:val="000839DA"/>
    <w:rsid w:val="00083AE8"/>
    <w:rsid w:val="0008405A"/>
    <w:rsid w:val="00084151"/>
    <w:rsid w:val="00084243"/>
    <w:rsid w:val="00084957"/>
    <w:rsid w:val="00084C6C"/>
    <w:rsid w:val="00084DD5"/>
    <w:rsid w:val="00084ECC"/>
    <w:rsid w:val="000851F2"/>
    <w:rsid w:val="00085EDE"/>
    <w:rsid w:val="000860BE"/>
    <w:rsid w:val="0008741D"/>
    <w:rsid w:val="00087892"/>
    <w:rsid w:val="00087A36"/>
    <w:rsid w:val="00090038"/>
    <w:rsid w:val="000904CD"/>
    <w:rsid w:val="00090FF2"/>
    <w:rsid w:val="0009151C"/>
    <w:rsid w:val="000919C0"/>
    <w:rsid w:val="00092ED4"/>
    <w:rsid w:val="0009332C"/>
    <w:rsid w:val="00093DD2"/>
    <w:rsid w:val="00093E70"/>
    <w:rsid w:val="000943B2"/>
    <w:rsid w:val="000945E5"/>
    <w:rsid w:val="000954A6"/>
    <w:rsid w:val="000954CD"/>
    <w:rsid w:val="000961FC"/>
    <w:rsid w:val="00097809"/>
    <w:rsid w:val="00097C09"/>
    <w:rsid w:val="000A0077"/>
    <w:rsid w:val="000A0134"/>
    <w:rsid w:val="000A0F38"/>
    <w:rsid w:val="000A112B"/>
    <w:rsid w:val="000A159D"/>
    <w:rsid w:val="000A1E3E"/>
    <w:rsid w:val="000A2EC8"/>
    <w:rsid w:val="000A3080"/>
    <w:rsid w:val="000A3691"/>
    <w:rsid w:val="000A3B0C"/>
    <w:rsid w:val="000A3EC1"/>
    <w:rsid w:val="000A404C"/>
    <w:rsid w:val="000A471F"/>
    <w:rsid w:val="000A4896"/>
    <w:rsid w:val="000A4B89"/>
    <w:rsid w:val="000A4BD5"/>
    <w:rsid w:val="000A4CE2"/>
    <w:rsid w:val="000A5506"/>
    <w:rsid w:val="000A5811"/>
    <w:rsid w:val="000A5BA7"/>
    <w:rsid w:val="000A66BA"/>
    <w:rsid w:val="000A69BB"/>
    <w:rsid w:val="000A6EB2"/>
    <w:rsid w:val="000A726F"/>
    <w:rsid w:val="000A7E58"/>
    <w:rsid w:val="000B0A22"/>
    <w:rsid w:val="000B104B"/>
    <w:rsid w:val="000B165E"/>
    <w:rsid w:val="000B2202"/>
    <w:rsid w:val="000B2826"/>
    <w:rsid w:val="000B2B0B"/>
    <w:rsid w:val="000B2D1F"/>
    <w:rsid w:val="000B37A5"/>
    <w:rsid w:val="000B3821"/>
    <w:rsid w:val="000B3B3C"/>
    <w:rsid w:val="000B3DB4"/>
    <w:rsid w:val="000B3DBE"/>
    <w:rsid w:val="000B5B95"/>
    <w:rsid w:val="000B5C92"/>
    <w:rsid w:val="000B728E"/>
    <w:rsid w:val="000B75AB"/>
    <w:rsid w:val="000C0358"/>
    <w:rsid w:val="000C07C3"/>
    <w:rsid w:val="000C13A1"/>
    <w:rsid w:val="000C17B9"/>
    <w:rsid w:val="000C1A91"/>
    <w:rsid w:val="000C2B42"/>
    <w:rsid w:val="000C2C3E"/>
    <w:rsid w:val="000C2CD7"/>
    <w:rsid w:val="000C3E67"/>
    <w:rsid w:val="000C5063"/>
    <w:rsid w:val="000C6855"/>
    <w:rsid w:val="000C745A"/>
    <w:rsid w:val="000C77D1"/>
    <w:rsid w:val="000C7835"/>
    <w:rsid w:val="000D0D5B"/>
    <w:rsid w:val="000D16DA"/>
    <w:rsid w:val="000D1C4F"/>
    <w:rsid w:val="000D1DB3"/>
    <w:rsid w:val="000D2056"/>
    <w:rsid w:val="000D252D"/>
    <w:rsid w:val="000D31E2"/>
    <w:rsid w:val="000D3949"/>
    <w:rsid w:val="000D3D3E"/>
    <w:rsid w:val="000D43E9"/>
    <w:rsid w:val="000D4CE8"/>
    <w:rsid w:val="000D526E"/>
    <w:rsid w:val="000D5506"/>
    <w:rsid w:val="000D63CF"/>
    <w:rsid w:val="000D65F1"/>
    <w:rsid w:val="000D7E88"/>
    <w:rsid w:val="000D7FBC"/>
    <w:rsid w:val="000E00E6"/>
    <w:rsid w:val="000E02F7"/>
    <w:rsid w:val="000E0777"/>
    <w:rsid w:val="000E0B3E"/>
    <w:rsid w:val="000E1466"/>
    <w:rsid w:val="000E1A83"/>
    <w:rsid w:val="000E2882"/>
    <w:rsid w:val="000E29CB"/>
    <w:rsid w:val="000E2AB9"/>
    <w:rsid w:val="000E2F2A"/>
    <w:rsid w:val="000E3614"/>
    <w:rsid w:val="000E4643"/>
    <w:rsid w:val="000E4861"/>
    <w:rsid w:val="000E54EA"/>
    <w:rsid w:val="000E5501"/>
    <w:rsid w:val="000E6518"/>
    <w:rsid w:val="000E6AF9"/>
    <w:rsid w:val="000E7025"/>
    <w:rsid w:val="000E7AEF"/>
    <w:rsid w:val="000E7DC9"/>
    <w:rsid w:val="000F1A08"/>
    <w:rsid w:val="000F1FF4"/>
    <w:rsid w:val="000F23CC"/>
    <w:rsid w:val="000F2571"/>
    <w:rsid w:val="000F3393"/>
    <w:rsid w:val="000F34AD"/>
    <w:rsid w:val="000F393F"/>
    <w:rsid w:val="000F41E5"/>
    <w:rsid w:val="000F5102"/>
    <w:rsid w:val="000F6170"/>
    <w:rsid w:val="000F6DA9"/>
    <w:rsid w:val="000F6FA1"/>
    <w:rsid w:val="000F7283"/>
    <w:rsid w:val="000F73C4"/>
    <w:rsid w:val="000F7730"/>
    <w:rsid w:val="000F787C"/>
    <w:rsid w:val="000F7AEC"/>
    <w:rsid w:val="0010017B"/>
    <w:rsid w:val="00100651"/>
    <w:rsid w:val="00101B24"/>
    <w:rsid w:val="00101B9A"/>
    <w:rsid w:val="00101EC3"/>
    <w:rsid w:val="0010260B"/>
    <w:rsid w:val="001027CD"/>
    <w:rsid w:val="001029D0"/>
    <w:rsid w:val="001037DC"/>
    <w:rsid w:val="00104871"/>
    <w:rsid w:val="00104CF4"/>
    <w:rsid w:val="00105C5E"/>
    <w:rsid w:val="001066D0"/>
    <w:rsid w:val="00107195"/>
    <w:rsid w:val="00107462"/>
    <w:rsid w:val="001077B4"/>
    <w:rsid w:val="00107D70"/>
    <w:rsid w:val="00110B00"/>
    <w:rsid w:val="00110F26"/>
    <w:rsid w:val="001116CB"/>
    <w:rsid w:val="00111913"/>
    <w:rsid w:val="0011191E"/>
    <w:rsid w:val="00112879"/>
    <w:rsid w:val="001128C8"/>
    <w:rsid w:val="00113509"/>
    <w:rsid w:val="001148E9"/>
    <w:rsid w:val="00114964"/>
    <w:rsid w:val="00114A8D"/>
    <w:rsid w:val="00114C93"/>
    <w:rsid w:val="00115016"/>
    <w:rsid w:val="00115A64"/>
    <w:rsid w:val="00115EFA"/>
    <w:rsid w:val="001161AB"/>
    <w:rsid w:val="001164DD"/>
    <w:rsid w:val="001166EF"/>
    <w:rsid w:val="00116A3A"/>
    <w:rsid w:val="00116DBE"/>
    <w:rsid w:val="00116F6D"/>
    <w:rsid w:val="00117CAB"/>
    <w:rsid w:val="00117DE3"/>
    <w:rsid w:val="001201F2"/>
    <w:rsid w:val="00120848"/>
    <w:rsid w:val="00120AB1"/>
    <w:rsid w:val="00120DAE"/>
    <w:rsid w:val="00120EA1"/>
    <w:rsid w:val="0012137A"/>
    <w:rsid w:val="001219C8"/>
    <w:rsid w:val="00121FE1"/>
    <w:rsid w:val="001224BA"/>
    <w:rsid w:val="0012260F"/>
    <w:rsid w:val="0012387D"/>
    <w:rsid w:val="00123F2F"/>
    <w:rsid w:val="00124124"/>
    <w:rsid w:val="00124C8F"/>
    <w:rsid w:val="00124E00"/>
    <w:rsid w:val="00124E59"/>
    <w:rsid w:val="001250AB"/>
    <w:rsid w:val="00125A97"/>
    <w:rsid w:val="00125B1E"/>
    <w:rsid w:val="00125E15"/>
    <w:rsid w:val="001275E9"/>
    <w:rsid w:val="001278EE"/>
    <w:rsid w:val="00127C1F"/>
    <w:rsid w:val="0013007D"/>
    <w:rsid w:val="0013021B"/>
    <w:rsid w:val="00130F58"/>
    <w:rsid w:val="0013109D"/>
    <w:rsid w:val="00131A28"/>
    <w:rsid w:val="0013213A"/>
    <w:rsid w:val="00132ABF"/>
    <w:rsid w:val="00132C80"/>
    <w:rsid w:val="00133145"/>
    <w:rsid w:val="001333F0"/>
    <w:rsid w:val="00133BD4"/>
    <w:rsid w:val="00133D4D"/>
    <w:rsid w:val="00134525"/>
    <w:rsid w:val="001345AB"/>
    <w:rsid w:val="001356F4"/>
    <w:rsid w:val="001360A8"/>
    <w:rsid w:val="0013628A"/>
    <w:rsid w:val="001368A5"/>
    <w:rsid w:val="001368F0"/>
    <w:rsid w:val="00136AFD"/>
    <w:rsid w:val="00136FA8"/>
    <w:rsid w:val="00137061"/>
    <w:rsid w:val="00137C2F"/>
    <w:rsid w:val="00137CE3"/>
    <w:rsid w:val="00137FDF"/>
    <w:rsid w:val="00140201"/>
    <w:rsid w:val="0014051C"/>
    <w:rsid w:val="0014068C"/>
    <w:rsid w:val="001408FC"/>
    <w:rsid w:val="00140CC1"/>
    <w:rsid w:val="00141195"/>
    <w:rsid w:val="00141B3F"/>
    <w:rsid w:val="00141E1E"/>
    <w:rsid w:val="0014287D"/>
    <w:rsid w:val="00142ADE"/>
    <w:rsid w:val="00143531"/>
    <w:rsid w:val="00143C17"/>
    <w:rsid w:val="00143CC9"/>
    <w:rsid w:val="00143F33"/>
    <w:rsid w:val="00143FFF"/>
    <w:rsid w:val="00144322"/>
    <w:rsid w:val="00144563"/>
    <w:rsid w:val="0014526D"/>
    <w:rsid w:val="00145D70"/>
    <w:rsid w:val="00146DB0"/>
    <w:rsid w:val="00146EB7"/>
    <w:rsid w:val="001476C1"/>
    <w:rsid w:val="00147CD0"/>
    <w:rsid w:val="00147ECA"/>
    <w:rsid w:val="00151119"/>
    <w:rsid w:val="001518DC"/>
    <w:rsid w:val="001518E0"/>
    <w:rsid w:val="001521E1"/>
    <w:rsid w:val="00152534"/>
    <w:rsid w:val="0015273C"/>
    <w:rsid w:val="0015276F"/>
    <w:rsid w:val="001531C4"/>
    <w:rsid w:val="0015365A"/>
    <w:rsid w:val="00153BFD"/>
    <w:rsid w:val="00153DC4"/>
    <w:rsid w:val="00155369"/>
    <w:rsid w:val="001555DA"/>
    <w:rsid w:val="00155738"/>
    <w:rsid w:val="00155CED"/>
    <w:rsid w:val="00155E00"/>
    <w:rsid w:val="00156184"/>
    <w:rsid w:val="00156781"/>
    <w:rsid w:val="0015678D"/>
    <w:rsid w:val="00160B77"/>
    <w:rsid w:val="00161C27"/>
    <w:rsid w:val="0016255A"/>
    <w:rsid w:val="001633AE"/>
    <w:rsid w:val="00164E08"/>
    <w:rsid w:val="00165822"/>
    <w:rsid w:val="0016588C"/>
    <w:rsid w:val="00165C09"/>
    <w:rsid w:val="00165ED5"/>
    <w:rsid w:val="0016611E"/>
    <w:rsid w:val="001666AC"/>
    <w:rsid w:val="00167B87"/>
    <w:rsid w:val="00167BA9"/>
    <w:rsid w:val="00170C4D"/>
    <w:rsid w:val="001713F6"/>
    <w:rsid w:val="0017190A"/>
    <w:rsid w:val="00171DA4"/>
    <w:rsid w:val="001728B0"/>
    <w:rsid w:val="00172C26"/>
    <w:rsid w:val="00172E47"/>
    <w:rsid w:val="00173067"/>
    <w:rsid w:val="00173E37"/>
    <w:rsid w:val="001744F1"/>
    <w:rsid w:val="00174CAB"/>
    <w:rsid w:val="00174DBB"/>
    <w:rsid w:val="0017553F"/>
    <w:rsid w:val="0017598F"/>
    <w:rsid w:val="001764DF"/>
    <w:rsid w:val="00176805"/>
    <w:rsid w:val="001777CD"/>
    <w:rsid w:val="001778FC"/>
    <w:rsid w:val="00177AE2"/>
    <w:rsid w:val="00180277"/>
    <w:rsid w:val="0018041F"/>
    <w:rsid w:val="0018067B"/>
    <w:rsid w:val="00180BA1"/>
    <w:rsid w:val="00180F59"/>
    <w:rsid w:val="001811A1"/>
    <w:rsid w:val="00181494"/>
    <w:rsid w:val="0018185B"/>
    <w:rsid w:val="00181BED"/>
    <w:rsid w:val="001825C1"/>
    <w:rsid w:val="0018262C"/>
    <w:rsid w:val="00183503"/>
    <w:rsid w:val="00183833"/>
    <w:rsid w:val="00184284"/>
    <w:rsid w:val="001846E9"/>
    <w:rsid w:val="00184865"/>
    <w:rsid w:val="00184B5E"/>
    <w:rsid w:val="00184F46"/>
    <w:rsid w:val="00186C0E"/>
    <w:rsid w:val="001908BC"/>
    <w:rsid w:val="00190A87"/>
    <w:rsid w:val="00190D43"/>
    <w:rsid w:val="00190DFB"/>
    <w:rsid w:val="00190E02"/>
    <w:rsid w:val="0019191E"/>
    <w:rsid w:val="00191CB4"/>
    <w:rsid w:val="00191D52"/>
    <w:rsid w:val="001930C7"/>
    <w:rsid w:val="001931EC"/>
    <w:rsid w:val="001939C3"/>
    <w:rsid w:val="001946A9"/>
    <w:rsid w:val="00194973"/>
    <w:rsid w:val="0019573C"/>
    <w:rsid w:val="00195B05"/>
    <w:rsid w:val="00195B15"/>
    <w:rsid w:val="00195C9A"/>
    <w:rsid w:val="00196988"/>
    <w:rsid w:val="001976E9"/>
    <w:rsid w:val="0019789C"/>
    <w:rsid w:val="00197BAA"/>
    <w:rsid w:val="001A09A5"/>
    <w:rsid w:val="001A1362"/>
    <w:rsid w:val="001A19B6"/>
    <w:rsid w:val="001A1D16"/>
    <w:rsid w:val="001A1EDE"/>
    <w:rsid w:val="001A276A"/>
    <w:rsid w:val="001A34B3"/>
    <w:rsid w:val="001A419D"/>
    <w:rsid w:val="001A4A3F"/>
    <w:rsid w:val="001A4A68"/>
    <w:rsid w:val="001A56FC"/>
    <w:rsid w:val="001A5A10"/>
    <w:rsid w:val="001A6202"/>
    <w:rsid w:val="001A68F1"/>
    <w:rsid w:val="001A6BC3"/>
    <w:rsid w:val="001A7568"/>
    <w:rsid w:val="001A784A"/>
    <w:rsid w:val="001A7C5B"/>
    <w:rsid w:val="001B0396"/>
    <w:rsid w:val="001B073C"/>
    <w:rsid w:val="001B08EE"/>
    <w:rsid w:val="001B2E40"/>
    <w:rsid w:val="001B341B"/>
    <w:rsid w:val="001B3CD5"/>
    <w:rsid w:val="001B40DA"/>
    <w:rsid w:val="001B45E7"/>
    <w:rsid w:val="001B54E1"/>
    <w:rsid w:val="001B57FB"/>
    <w:rsid w:val="001B62A2"/>
    <w:rsid w:val="001B6851"/>
    <w:rsid w:val="001B6EBD"/>
    <w:rsid w:val="001B7D3A"/>
    <w:rsid w:val="001B7DFB"/>
    <w:rsid w:val="001B7ECE"/>
    <w:rsid w:val="001B7ED3"/>
    <w:rsid w:val="001B7F18"/>
    <w:rsid w:val="001C043B"/>
    <w:rsid w:val="001C0852"/>
    <w:rsid w:val="001C0B63"/>
    <w:rsid w:val="001C0B77"/>
    <w:rsid w:val="001C0BE2"/>
    <w:rsid w:val="001C0C74"/>
    <w:rsid w:val="001C134C"/>
    <w:rsid w:val="001C19BC"/>
    <w:rsid w:val="001C1AD1"/>
    <w:rsid w:val="001C1F61"/>
    <w:rsid w:val="001C24D1"/>
    <w:rsid w:val="001C2C1A"/>
    <w:rsid w:val="001C2DCA"/>
    <w:rsid w:val="001C45EB"/>
    <w:rsid w:val="001C4622"/>
    <w:rsid w:val="001C4752"/>
    <w:rsid w:val="001C493E"/>
    <w:rsid w:val="001C512D"/>
    <w:rsid w:val="001C5B2E"/>
    <w:rsid w:val="001C5BC0"/>
    <w:rsid w:val="001C6F99"/>
    <w:rsid w:val="001C7376"/>
    <w:rsid w:val="001D0598"/>
    <w:rsid w:val="001D0995"/>
    <w:rsid w:val="001D0C39"/>
    <w:rsid w:val="001D0D52"/>
    <w:rsid w:val="001D117A"/>
    <w:rsid w:val="001D1916"/>
    <w:rsid w:val="001D1A55"/>
    <w:rsid w:val="001D1F48"/>
    <w:rsid w:val="001D1FF3"/>
    <w:rsid w:val="001D23A9"/>
    <w:rsid w:val="001D2CA3"/>
    <w:rsid w:val="001D37C6"/>
    <w:rsid w:val="001D4358"/>
    <w:rsid w:val="001D4467"/>
    <w:rsid w:val="001D55FC"/>
    <w:rsid w:val="001D5E92"/>
    <w:rsid w:val="001D5ED8"/>
    <w:rsid w:val="001D64C3"/>
    <w:rsid w:val="001D6D29"/>
    <w:rsid w:val="001D7013"/>
    <w:rsid w:val="001D730A"/>
    <w:rsid w:val="001D745D"/>
    <w:rsid w:val="001D7B88"/>
    <w:rsid w:val="001E061E"/>
    <w:rsid w:val="001E089D"/>
    <w:rsid w:val="001E0F55"/>
    <w:rsid w:val="001E2541"/>
    <w:rsid w:val="001E3042"/>
    <w:rsid w:val="001E3782"/>
    <w:rsid w:val="001E3DD9"/>
    <w:rsid w:val="001E3EC7"/>
    <w:rsid w:val="001E4715"/>
    <w:rsid w:val="001E4A7F"/>
    <w:rsid w:val="001E5255"/>
    <w:rsid w:val="001E52D6"/>
    <w:rsid w:val="001E62E8"/>
    <w:rsid w:val="001E729A"/>
    <w:rsid w:val="001E73B7"/>
    <w:rsid w:val="001E7412"/>
    <w:rsid w:val="001E7941"/>
    <w:rsid w:val="001E7ECB"/>
    <w:rsid w:val="001F0073"/>
    <w:rsid w:val="001F0876"/>
    <w:rsid w:val="001F0A1C"/>
    <w:rsid w:val="001F0EFC"/>
    <w:rsid w:val="001F1556"/>
    <w:rsid w:val="001F1F69"/>
    <w:rsid w:val="001F22BC"/>
    <w:rsid w:val="001F2AC2"/>
    <w:rsid w:val="001F2EDA"/>
    <w:rsid w:val="001F301A"/>
    <w:rsid w:val="001F32E4"/>
    <w:rsid w:val="001F39A7"/>
    <w:rsid w:val="001F3A50"/>
    <w:rsid w:val="001F3D89"/>
    <w:rsid w:val="001F3FF2"/>
    <w:rsid w:val="001F49CA"/>
    <w:rsid w:val="001F527E"/>
    <w:rsid w:val="001F53E5"/>
    <w:rsid w:val="001F5A24"/>
    <w:rsid w:val="001F5D79"/>
    <w:rsid w:val="001F6227"/>
    <w:rsid w:val="001F652B"/>
    <w:rsid w:val="001F6547"/>
    <w:rsid w:val="001F68B1"/>
    <w:rsid w:val="001F6ADB"/>
    <w:rsid w:val="001F71B4"/>
    <w:rsid w:val="001F76AC"/>
    <w:rsid w:val="001F7761"/>
    <w:rsid w:val="001F7ADA"/>
    <w:rsid w:val="001F7D53"/>
    <w:rsid w:val="00200958"/>
    <w:rsid w:val="00200E85"/>
    <w:rsid w:val="0020138F"/>
    <w:rsid w:val="00201547"/>
    <w:rsid w:val="00201BE5"/>
    <w:rsid w:val="002020EC"/>
    <w:rsid w:val="002023C3"/>
    <w:rsid w:val="002026B1"/>
    <w:rsid w:val="0020285A"/>
    <w:rsid w:val="00203048"/>
    <w:rsid w:val="00203193"/>
    <w:rsid w:val="00203C54"/>
    <w:rsid w:val="00203F80"/>
    <w:rsid w:val="0020457F"/>
    <w:rsid w:val="0020499B"/>
    <w:rsid w:val="002049B7"/>
    <w:rsid w:val="002049EC"/>
    <w:rsid w:val="00206570"/>
    <w:rsid w:val="00206C6B"/>
    <w:rsid w:val="00206C71"/>
    <w:rsid w:val="00207B94"/>
    <w:rsid w:val="00207D46"/>
    <w:rsid w:val="00210303"/>
    <w:rsid w:val="002104D8"/>
    <w:rsid w:val="00212166"/>
    <w:rsid w:val="00212A02"/>
    <w:rsid w:val="00212F0C"/>
    <w:rsid w:val="0021330B"/>
    <w:rsid w:val="002133C5"/>
    <w:rsid w:val="002139F6"/>
    <w:rsid w:val="00213C8F"/>
    <w:rsid w:val="00214A06"/>
    <w:rsid w:val="0021564D"/>
    <w:rsid w:val="00215A43"/>
    <w:rsid w:val="00215E58"/>
    <w:rsid w:val="00216898"/>
    <w:rsid w:val="00216DE7"/>
    <w:rsid w:val="00217569"/>
    <w:rsid w:val="002178B8"/>
    <w:rsid w:val="00217C77"/>
    <w:rsid w:val="00217F44"/>
    <w:rsid w:val="0022128A"/>
    <w:rsid w:val="00221F73"/>
    <w:rsid w:val="00222052"/>
    <w:rsid w:val="002221F8"/>
    <w:rsid w:val="00223989"/>
    <w:rsid w:val="00223BBA"/>
    <w:rsid w:val="00224C6C"/>
    <w:rsid w:val="00224EE6"/>
    <w:rsid w:val="00225D87"/>
    <w:rsid w:val="00226215"/>
    <w:rsid w:val="00227004"/>
    <w:rsid w:val="0022756E"/>
    <w:rsid w:val="002278D6"/>
    <w:rsid w:val="00227A96"/>
    <w:rsid w:val="00227D59"/>
    <w:rsid w:val="00231A8C"/>
    <w:rsid w:val="00231BFF"/>
    <w:rsid w:val="0023267B"/>
    <w:rsid w:val="00232B46"/>
    <w:rsid w:val="00232DDC"/>
    <w:rsid w:val="00232E17"/>
    <w:rsid w:val="00233299"/>
    <w:rsid w:val="002341F8"/>
    <w:rsid w:val="0023426E"/>
    <w:rsid w:val="00235123"/>
    <w:rsid w:val="002351EC"/>
    <w:rsid w:val="00235AF1"/>
    <w:rsid w:val="00235D5B"/>
    <w:rsid w:val="0023628D"/>
    <w:rsid w:val="002362F0"/>
    <w:rsid w:val="0023706A"/>
    <w:rsid w:val="00237089"/>
    <w:rsid w:val="002371EF"/>
    <w:rsid w:val="002376BA"/>
    <w:rsid w:val="00237AC1"/>
    <w:rsid w:val="00237B02"/>
    <w:rsid w:val="00237CFB"/>
    <w:rsid w:val="0024123E"/>
    <w:rsid w:val="00241681"/>
    <w:rsid w:val="002417F2"/>
    <w:rsid w:val="002427A6"/>
    <w:rsid w:val="002430DE"/>
    <w:rsid w:val="00243362"/>
    <w:rsid w:val="00243C8B"/>
    <w:rsid w:val="002445B1"/>
    <w:rsid w:val="00244880"/>
    <w:rsid w:val="00244BD9"/>
    <w:rsid w:val="0024526B"/>
    <w:rsid w:val="00245C65"/>
    <w:rsid w:val="0024600B"/>
    <w:rsid w:val="00246409"/>
    <w:rsid w:val="00246452"/>
    <w:rsid w:val="002465CC"/>
    <w:rsid w:val="00246B0E"/>
    <w:rsid w:val="00246CAA"/>
    <w:rsid w:val="00246E9A"/>
    <w:rsid w:val="002474B2"/>
    <w:rsid w:val="00247520"/>
    <w:rsid w:val="00247549"/>
    <w:rsid w:val="002475DA"/>
    <w:rsid w:val="00247B2D"/>
    <w:rsid w:val="00250058"/>
    <w:rsid w:val="00250081"/>
    <w:rsid w:val="002500DE"/>
    <w:rsid w:val="0025062B"/>
    <w:rsid w:val="00250B2C"/>
    <w:rsid w:val="0025163F"/>
    <w:rsid w:val="002517BD"/>
    <w:rsid w:val="0025210D"/>
    <w:rsid w:val="00252647"/>
    <w:rsid w:val="00253547"/>
    <w:rsid w:val="002537C9"/>
    <w:rsid w:val="002537F6"/>
    <w:rsid w:val="0025453A"/>
    <w:rsid w:val="00254796"/>
    <w:rsid w:val="00254B53"/>
    <w:rsid w:val="00254C1C"/>
    <w:rsid w:val="00254D2D"/>
    <w:rsid w:val="0025527F"/>
    <w:rsid w:val="0025531D"/>
    <w:rsid w:val="002553FB"/>
    <w:rsid w:val="00255682"/>
    <w:rsid w:val="00255F99"/>
    <w:rsid w:val="0025663F"/>
    <w:rsid w:val="00256FBC"/>
    <w:rsid w:val="00257AFD"/>
    <w:rsid w:val="00257B52"/>
    <w:rsid w:val="00260350"/>
    <w:rsid w:val="0026083E"/>
    <w:rsid w:val="002614AC"/>
    <w:rsid w:val="002616D0"/>
    <w:rsid w:val="00261A1D"/>
    <w:rsid w:val="00263418"/>
    <w:rsid w:val="0026359C"/>
    <w:rsid w:val="00263BC7"/>
    <w:rsid w:val="00263D8C"/>
    <w:rsid w:val="00264669"/>
    <w:rsid w:val="00264906"/>
    <w:rsid w:val="00264D73"/>
    <w:rsid w:val="00264DC6"/>
    <w:rsid w:val="00264E49"/>
    <w:rsid w:val="002657C1"/>
    <w:rsid w:val="00265C5B"/>
    <w:rsid w:val="00265DD3"/>
    <w:rsid w:val="00266848"/>
    <w:rsid w:val="002668A0"/>
    <w:rsid w:val="00266D28"/>
    <w:rsid w:val="00267A2F"/>
    <w:rsid w:val="002708BB"/>
    <w:rsid w:val="00270E65"/>
    <w:rsid w:val="00270F70"/>
    <w:rsid w:val="00271A60"/>
    <w:rsid w:val="002722B0"/>
    <w:rsid w:val="002729A3"/>
    <w:rsid w:val="00272F86"/>
    <w:rsid w:val="00273609"/>
    <w:rsid w:val="00274142"/>
    <w:rsid w:val="00274DB9"/>
    <w:rsid w:val="002753C2"/>
    <w:rsid w:val="002766CE"/>
    <w:rsid w:val="002769A5"/>
    <w:rsid w:val="00276F8C"/>
    <w:rsid w:val="0027730B"/>
    <w:rsid w:val="002778C6"/>
    <w:rsid w:val="00277AD6"/>
    <w:rsid w:val="00277BFF"/>
    <w:rsid w:val="00280545"/>
    <w:rsid w:val="00280906"/>
    <w:rsid w:val="00281173"/>
    <w:rsid w:val="002815C7"/>
    <w:rsid w:val="00281F1E"/>
    <w:rsid w:val="002834EC"/>
    <w:rsid w:val="0028388E"/>
    <w:rsid w:val="00283F87"/>
    <w:rsid w:val="002840D2"/>
    <w:rsid w:val="0028534F"/>
    <w:rsid w:val="002854E5"/>
    <w:rsid w:val="00286C1C"/>
    <w:rsid w:val="00286C4D"/>
    <w:rsid w:val="00286DE4"/>
    <w:rsid w:val="00287377"/>
    <w:rsid w:val="00287698"/>
    <w:rsid w:val="00290CCB"/>
    <w:rsid w:val="00290EE7"/>
    <w:rsid w:val="0029148F"/>
    <w:rsid w:val="00291D5E"/>
    <w:rsid w:val="00291DF7"/>
    <w:rsid w:val="002924DC"/>
    <w:rsid w:val="00292688"/>
    <w:rsid w:val="00292A82"/>
    <w:rsid w:val="00292BB5"/>
    <w:rsid w:val="002936FF"/>
    <w:rsid w:val="002939B8"/>
    <w:rsid w:val="00294DB6"/>
    <w:rsid w:val="00294DEF"/>
    <w:rsid w:val="0029645D"/>
    <w:rsid w:val="00296477"/>
    <w:rsid w:val="00296CDF"/>
    <w:rsid w:val="0029749C"/>
    <w:rsid w:val="0029789C"/>
    <w:rsid w:val="00297BC6"/>
    <w:rsid w:val="002A07A0"/>
    <w:rsid w:val="002A07BB"/>
    <w:rsid w:val="002A0EA8"/>
    <w:rsid w:val="002A0F6C"/>
    <w:rsid w:val="002A1072"/>
    <w:rsid w:val="002A1800"/>
    <w:rsid w:val="002A2249"/>
    <w:rsid w:val="002A28D6"/>
    <w:rsid w:val="002A2C06"/>
    <w:rsid w:val="002A2C70"/>
    <w:rsid w:val="002A2FA8"/>
    <w:rsid w:val="002A3C06"/>
    <w:rsid w:val="002A3E72"/>
    <w:rsid w:val="002A45B0"/>
    <w:rsid w:val="002A46C7"/>
    <w:rsid w:val="002A52E3"/>
    <w:rsid w:val="002A60B6"/>
    <w:rsid w:val="002A632B"/>
    <w:rsid w:val="002A6604"/>
    <w:rsid w:val="002A6656"/>
    <w:rsid w:val="002A6FCA"/>
    <w:rsid w:val="002A7022"/>
    <w:rsid w:val="002A7AE6"/>
    <w:rsid w:val="002B0D5E"/>
    <w:rsid w:val="002B1997"/>
    <w:rsid w:val="002B2900"/>
    <w:rsid w:val="002B2E70"/>
    <w:rsid w:val="002B3C61"/>
    <w:rsid w:val="002B4BF2"/>
    <w:rsid w:val="002B4E9E"/>
    <w:rsid w:val="002B53A3"/>
    <w:rsid w:val="002B564F"/>
    <w:rsid w:val="002B5B34"/>
    <w:rsid w:val="002B6020"/>
    <w:rsid w:val="002B639C"/>
    <w:rsid w:val="002B6F39"/>
    <w:rsid w:val="002B73CB"/>
    <w:rsid w:val="002B7F6D"/>
    <w:rsid w:val="002C0989"/>
    <w:rsid w:val="002C09D2"/>
    <w:rsid w:val="002C09F8"/>
    <w:rsid w:val="002C0C90"/>
    <w:rsid w:val="002C0E99"/>
    <w:rsid w:val="002C150E"/>
    <w:rsid w:val="002C163A"/>
    <w:rsid w:val="002C167D"/>
    <w:rsid w:val="002C1E1B"/>
    <w:rsid w:val="002C2C94"/>
    <w:rsid w:val="002C2EA2"/>
    <w:rsid w:val="002C323D"/>
    <w:rsid w:val="002C38AC"/>
    <w:rsid w:val="002C428D"/>
    <w:rsid w:val="002C43AE"/>
    <w:rsid w:val="002C4538"/>
    <w:rsid w:val="002C512A"/>
    <w:rsid w:val="002C54DA"/>
    <w:rsid w:val="002C5F82"/>
    <w:rsid w:val="002C6357"/>
    <w:rsid w:val="002C6E42"/>
    <w:rsid w:val="002C738F"/>
    <w:rsid w:val="002C742E"/>
    <w:rsid w:val="002C7848"/>
    <w:rsid w:val="002C7882"/>
    <w:rsid w:val="002C7999"/>
    <w:rsid w:val="002D0359"/>
    <w:rsid w:val="002D0428"/>
    <w:rsid w:val="002D0625"/>
    <w:rsid w:val="002D14A0"/>
    <w:rsid w:val="002D1646"/>
    <w:rsid w:val="002D18AA"/>
    <w:rsid w:val="002D1E58"/>
    <w:rsid w:val="002D267D"/>
    <w:rsid w:val="002D2C5B"/>
    <w:rsid w:val="002D43F0"/>
    <w:rsid w:val="002D486F"/>
    <w:rsid w:val="002D72C6"/>
    <w:rsid w:val="002D73E2"/>
    <w:rsid w:val="002D7457"/>
    <w:rsid w:val="002D7876"/>
    <w:rsid w:val="002D7880"/>
    <w:rsid w:val="002D7A90"/>
    <w:rsid w:val="002D7CC5"/>
    <w:rsid w:val="002E07EA"/>
    <w:rsid w:val="002E0D06"/>
    <w:rsid w:val="002E0DB1"/>
    <w:rsid w:val="002E1781"/>
    <w:rsid w:val="002E1E90"/>
    <w:rsid w:val="002E1F54"/>
    <w:rsid w:val="002E22AA"/>
    <w:rsid w:val="002E2DC2"/>
    <w:rsid w:val="002E3032"/>
    <w:rsid w:val="002E3101"/>
    <w:rsid w:val="002E3D99"/>
    <w:rsid w:val="002E5399"/>
    <w:rsid w:val="002E53E8"/>
    <w:rsid w:val="002E568A"/>
    <w:rsid w:val="002E6342"/>
    <w:rsid w:val="002E6734"/>
    <w:rsid w:val="002E68DE"/>
    <w:rsid w:val="002E7120"/>
    <w:rsid w:val="002E7211"/>
    <w:rsid w:val="002E7358"/>
    <w:rsid w:val="002E7397"/>
    <w:rsid w:val="002E7F80"/>
    <w:rsid w:val="002F0783"/>
    <w:rsid w:val="002F0866"/>
    <w:rsid w:val="002F0A72"/>
    <w:rsid w:val="002F0C42"/>
    <w:rsid w:val="002F100C"/>
    <w:rsid w:val="002F16E7"/>
    <w:rsid w:val="002F20D9"/>
    <w:rsid w:val="002F2EC9"/>
    <w:rsid w:val="002F3150"/>
    <w:rsid w:val="002F328C"/>
    <w:rsid w:val="002F3D10"/>
    <w:rsid w:val="002F4584"/>
    <w:rsid w:val="002F4C72"/>
    <w:rsid w:val="002F4E6A"/>
    <w:rsid w:val="002F5092"/>
    <w:rsid w:val="002F6124"/>
    <w:rsid w:val="002F6214"/>
    <w:rsid w:val="002F6740"/>
    <w:rsid w:val="002F7345"/>
    <w:rsid w:val="00300643"/>
    <w:rsid w:val="00300ED4"/>
    <w:rsid w:val="00300EF3"/>
    <w:rsid w:val="003011FD"/>
    <w:rsid w:val="0030124C"/>
    <w:rsid w:val="00301564"/>
    <w:rsid w:val="00301F2F"/>
    <w:rsid w:val="00302249"/>
    <w:rsid w:val="00302CE4"/>
    <w:rsid w:val="00303377"/>
    <w:rsid w:val="0030379A"/>
    <w:rsid w:val="003037D4"/>
    <w:rsid w:val="00303E06"/>
    <w:rsid w:val="003047EE"/>
    <w:rsid w:val="00304B07"/>
    <w:rsid w:val="00304F95"/>
    <w:rsid w:val="0030518E"/>
    <w:rsid w:val="0030556E"/>
    <w:rsid w:val="00306891"/>
    <w:rsid w:val="00306B67"/>
    <w:rsid w:val="00306C8A"/>
    <w:rsid w:val="00306EFC"/>
    <w:rsid w:val="003072DB"/>
    <w:rsid w:val="00307364"/>
    <w:rsid w:val="00307440"/>
    <w:rsid w:val="00307BF8"/>
    <w:rsid w:val="00310645"/>
    <w:rsid w:val="00310796"/>
    <w:rsid w:val="00311276"/>
    <w:rsid w:val="003114B6"/>
    <w:rsid w:val="00311655"/>
    <w:rsid w:val="00312134"/>
    <w:rsid w:val="003129D4"/>
    <w:rsid w:val="003133EC"/>
    <w:rsid w:val="003135DD"/>
    <w:rsid w:val="00314143"/>
    <w:rsid w:val="0031414A"/>
    <w:rsid w:val="003145BE"/>
    <w:rsid w:val="003150D0"/>
    <w:rsid w:val="00315114"/>
    <w:rsid w:val="00316CD9"/>
    <w:rsid w:val="00317BE3"/>
    <w:rsid w:val="00317C8F"/>
    <w:rsid w:val="00317E77"/>
    <w:rsid w:val="00320214"/>
    <w:rsid w:val="00320989"/>
    <w:rsid w:val="003215A6"/>
    <w:rsid w:val="00321646"/>
    <w:rsid w:val="00322888"/>
    <w:rsid w:val="00322D62"/>
    <w:rsid w:val="00322E37"/>
    <w:rsid w:val="00322ED8"/>
    <w:rsid w:val="00322F2F"/>
    <w:rsid w:val="00323ADE"/>
    <w:rsid w:val="00324700"/>
    <w:rsid w:val="00324953"/>
    <w:rsid w:val="0032590B"/>
    <w:rsid w:val="003259EF"/>
    <w:rsid w:val="003260EF"/>
    <w:rsid w:val="0032653D"/>
    <w:rsid w:val="003268CA"/>
    <w:rsid w:val="00326C8E"/>
    <w:rsid w:val="00326D07"/>
    <w:rsid w:val="0032723E"/>
    <w:rsid w:val="00330B98"/>
    <w:rsid w:val="00330FE2"/>
    <w:rsid w:val="00330FFA"/>
    <w:rsid w:val="0033151F"/>
    <w:rsid w:val="003319D5"/>
    <w:rsid w:val="00332A63"/>
    <w:rsid w:val="00332CB7"/>
    <w:rsid w:val="00333415"/>
    <w:rsid w:val="00333B47"/>
    <w:rsid w:val="00333B48"/>
    <w:rsid w:val="00333B88"/>
    <w:rsid w:val="00333C79"/>
    <w:rsid w:val="00333DB9"/>
    <w:rsid w:val="00334AA2"/>
    <w:rsid w:val="0033529C"/>
    <w:rsid w:val="003358DE"/>
    <w:rsid w:val="00335B05"/>
    <w:rsid w:val="00336FBC"/>
    <w:rsid w:val="003377A4"/>
    <w:rsid w:val="003403D4"/>
    <w:rsid w:val="00340462"/>
    <w:rsid w:val="00340BDC"/>
    <w:rsid w:val="003412CD"/>
    <w:rsid w:val="00342058"/>
    <w:rsid w:val="0034228C"/>
    <w:rsid w:val="0034245A"/>
    <w:rsid w:val="00342671"/>
    <w:rsid w:val="003434C1"/>
    <w:rsid w:val="0034393B"/>
    <w:rsid w:val="003441BE"/>
    <w:rsid w:val="003446EF"/>
    <w:rsid w:val="0034500B"/>
    <w:rsid w:val="00345BD1"/>
    <w:rsid w:val="00345C8B"/>
    <w:rsid w:val="00345CF5"/>
    <w:rsid w:val="00346034"/>
    <w:rsid w:val="0034605C"/>
    <w:rsid w:val="00346AE5"/>
    <w:rsid w:val="003473F2"/>
    <w:rsid w:val="00347CA5"/>
    <w:rsid w:val="00347DBB"/>
    <w:rsid w:val="003503AC"/>
    <w:rsid w:val="00352218"/>
    <w:rsid w:val="0035260A"/>
    <w:rsid w:val="00352C88"/>
    <w:rsid w:val="00353CD5"/>
    <w:rsid w:val="0035401A"/>
    <w:rsid w:val="0035462E"/>
    <w:rsid w:val="00354682"/>
    <w:rsid w:val="00354E4C"/>
    <w:rsid w:val="0035502A"/>
    <w:rsid w:val="00355159"/>
    <w:rsid w:val="00355C3A"/>
    <w:rsid w:val="00356424"/>
    <w:rsid w:val="00356FC3"/>
    <w:rsid w:val="00357274"/>
    <w:rsid w:val="00357355"/>
    <w:rsid w:val="00357413"/>
    <w:rsid w:val="003577C2"/>
    <w:rsid w:val="003578AC"/>
    <w:rsid w:val="003600E6"/>
    <w:rsid w:val="003616DB"/>
    <w:rsid w:val="003624B8"/>
    <w:rsid w:val="00362BD2"/>
    <w:rsid w:val="00362D5D"/>
    <w:rsid w:val="00363493"/>
    <w:rsid w:val="003635E4"/>
    <w:rsid w:val="00363820"/>
    <w:rsid w:val="00363D75"/>
    <w:rsid w:val="0036457C"/>
    <w:rsid w:val="0036512C"/>
    <w:rsid w:val="00365C87"/>
    <w:rsid w:val="00365D68"/>
    <w:rsid w:val="00366CF2"/>
    <w:rsid w:val="00367D1B"/>
    <w:rsid w:val="0037025A"/>
    <w:rsid w:val="00370F74"/>
    <w:rsid w:val="003711A8"/>
    <w:rsid w:val="0037145F"/>
    <w:rsid w:val="00371B40"/>
    <w:rsid w:val="00372159"/>
    <w:rsid w:val="003723C1"/>
    <w:rsid w:val="00372752"/>
    <w:rsid w:val="00372A3F"/>
    <w:rsid w:val="00372B81"/>
    <w:rsid w:val="00373067"/>
    <w:rsid w:val="00373AC3"/>
    <w:rsid w:val="00373C28"/>
    <w:rsid w:val="00373CAC"/>
    <w:rsid w:val="00373CC3"/>
    <w:rsid w:val="00373FA6"/>
    <w:rsid w:val="00373FC5"/>
    <w:rsid w:val="0037428B"/>
    <w:rsid w:val="00374996"/>
    <w:rsid w:val="00374DE9"/>
    <w:rsid w:val="00374FBF"/>
    <w:rsid w:val="003757B6"/>
    <w:rsid w:val="00375873"/>
    <w:rsid w:val="00376235"/>
    <w:rsid w:val="003766E3"/>
    <w:rsid w:val="0037685C"/>
    <w:rsid w:val="00376D27"/>
    <w:rsid w:val="00376D5B"/>
    <w:rsid w:val="00377349"/>
    <w:rsid w:val="00377E7A"/>
    <w:rsid w:val="00381672"/>
    <w:rsid w:val="0038197D"/>
    <w:rsid w:val="00381ACE"/>
    <w:rsid w:val="00381D75"/>
    <w:rsid w:val="00383707"/>
    <w:rsid w:val="00383A81"/>
    <w:rsid w:val="00383B92"/>
    <w:rsid w:val="003842DB"/>
    <w:rsid w:val="00384878"/>
    <w:rsid w:val="00384FF1"/>
    <w:rsid w:val="00385053"/>
    <w:rsid w:val="0038599D"/>
    <w:rsid w:val="00385E9E"/>
    <w:rsid w:val="00386109"/>
    <w:rsid w:val="0038686F"/>
    <w:rsid w:val="00387346"/>
    <w:rsid w:val="00387C65"/>
    <w:rsid w:val="00387E94"/>
    <w:rsid w:val="003900BD"/>
    <w:rsid w:val="003905A6"/>
    <w:rsid w:val="0039061D"/>
    <w:rsid w:val="003906B3"/>
    <w:rsid w:val="00390A49"/>
    <w:rsid w:val="00390E44"/>
    <w:rsid w:val="003910CE"/>
    <w:rsid w:val="00391C2F"/>
    <w:rsid w:val="00391E97"/>
    <w:rsid w:val="003920A8"/>
    <w:rsid w:val="0039263D"/>
    <w:rsid w:val="00392EA7"/>
    <w:rsid w:val="00393058"/>
    <w:rsid w:val="00393881"/>
    <w:rsid w:val="00393C63"/>
    <w:rsid w:val="00394219"/>
    <w:rsid w:val="003945FF"/>
    <w:rsid w:val="0039493C"/>
    <w:rsid w:val="00394F98"/>
    <w:rsid w:val="00395085"/>
    <w:rsid w:val="003954C6"/>
    <w:rsid w:val="003955A6"/>
    <w:rsid w:val="00395962"/>
    <w:rsid w:val="00395A98"/>
    <w:rsid w:val="00395AEF"/>
    <w:rsid w:val="00395D46"/>
    <w:rsid w:val="0039608F"/>
    <w:rsid w:val="003960D7"/>
    <w:rsid w:val="00396186"/>
    <w:rsid w:val="00396EE4"/>
    <w:rsid w:val="00397094"/>
    <w:rsid w:val="003979BA"/>
    <w:rsid w:val="003A0176"/>
    <w:rsid w:val="003A25D4"/>
    <w:rsid w:val="003A2A4C"/>
    <w:rsid w:val="003A2D65"/>
    <w:rsid w:val="003A2EEA"/>
    <w:rsid w:val="003A3A30"/>
    <w:rsid w:val="003A3C34"/>
    <w:rsid w:val="003A4E40"/>
    <w:rsid w:val="003A5976"/>
    <w:rsid w:val="003A5C91"/>
    <w:rsid w:val="003A6098"/>
    <w:rsid w:val="003A6362"/>
    <w:rsid w:val="003A6677"/>
    <w:rsid w:val="003A72E0"/>
    <w:rsid w:val="003A751F"/>
    <w:rsid w:val="003A79E5"/>
    <w:rsid w:val="003B0120"/>
    <w:rsid w:val="003B0883"/>
    <w:rsid w:val="003B149D"/>
    <w:rsid w:val="003B1CA7"/>
    <w:rsid w:val="003B20A3"/>
    <w:rsid w:val="003B330C"/>
    <w:rsid w:val="003B3F96"/>
    <w:rsid w:val="003B3FA0"/>
    <w:rsid w:val="003B462C"/>
    <w:rsid w:val="003B4813"/>
    <w:rsid w:val="003B5E5B"/>
    <w:rsid w:val="003B616C"/>
    <w:rsid w:val="003B6692"/>
    <w:rsid w:val="003B69A0"/>
    <w:rsid w:val="003B7291"/>
    <w:rsid w:val="003C0BAE"/>
    <w:rsid w:val="003C0EA7"/>
    <w:rsid w:val="003C0EBC"/>
    <w:rsid w:val="003C131C"/>
    <w:rsid w:val="003C13F8"/>
    <w:rsid w:val="003C1EB7"/>
    <w:rsid w:val="003C1ED3"/>
    <w:rsid w:val="003C2256"/>
    <w:rsid w:val="003C2415"/>
    <w:rsid w:val="003C30CD"/>
    <w:rsid w:val="003C30F8"/>
    <w:rsid w:val="003C3836"/>
    <w:rsid w:val="003C3E48"/>
    <w:rsid w:val="003C41A0"/>
    <w:rsid w:val="003C4C3A"/>
    <w:rsid w:val="003C4DD9"/>
    <w:rsid w:val="003C4E7B"/>
    <w:rsid w:val="003C4E87"/>
    <w:rsid w:val="003C520F"/>
    <w:rsid w:val="003C52D6"/>
    <w:rsid w:val="003C557A"/>
    <w:rsid w:val="003C5811"/>
    <w:rsid w:val="003C59D1"/>
    <w:rsid w:val="003C5A2A"/>
    <w:rsid w:val="003C5DF4"/>
    <w:rsid w:val="003C65A4"/>
    <w:rsid w:val="003C6959"/>
    <w:rsid w:val="003C6D1D"/>
    <w:rsid w:val="003C7596"/>
    <w:rsid w:val="003C77F1"/>
    <w:rsid w:val="003C7947"/>
    <w:rsid w:val="003C7A0D"/>
    <w:rsid w:val="003C7D9E"/>
    <w:rsid w:val="003C7F99"/>
    <w:rsid w:val="003D0777"/>
    <w:rsid w:val="003D12FC"/>
    <w:rsid w:val="003D1813"/>
    <w:rsid w:val="003D1D10"/>
    <w:rsid w:val="003D2482"/>
    <w:rsid w:val="003D27F2"/>
    <w:rsid w:val="003D2EA4"/>
    <w:rsid w:val="003D3042"/>
    <w:rsid w:val="003D347A"/>
    <w:rsid w:val="003D3A92"/>
    <w:rsid w:val="003D4A15"/>
    <w:rsid w:val="003D5240"/>
    <w:rsid w:val="003D57B6"/>
    <w:rsid w:val="003D5A3E"/>
    <w:rsid w:val="003D5DE4"/>
    <w:rsid w:val="003D650D"/>
    <w:rsid w:val="003D6EFF"/>
    <w:rsid w:val="003D734C"/>
    <w:rsid w:val="003D77BB"/>
    <w:rsid w:val="003D7923"/>
    <w:rsid w:val="003D7B40"/>
    <w:rsid w:val="003E0221"/>
    <w:rsid w:val="003E0327"/>
    <w:rsid w:val="003E04A7"/>
    <w:rsid w:val="003E0834"/>
    <w:rsid w:val="003E0AE7"/>
    <w:rsid w:val="003E134A"/>
    <w:rsid w:val="003E237F"/>
    <w:rsid w:val="003E2CC7"/>
    <w:rsid w:val="003E34E6"/>
    <w:rsid w:val="003E3862"/>
    <w:rsid w:val="003E3F3C"/>
    <w:rsid w:val="003E46FB"/>
    <w:rsid w:val="003E484D"/>
    <w:rsid w:val="003E4895"/>
    <w:rsid w:val="003E4FED"/>
    <w:rsid w:val="003E54D8"/>
    <w:rsid w:val="003E5770"/>
    <w:rsid w:val="003E65C1"/>
    <w:rsid w:val="003E65DA"/>
    <w:rsid w:val="003E69E8"/>
    <w:rsid w:val="003E6A11"/>
    <w:rsid w:val="003E6CFC"/>
    <w:rsid w:val="003E6E63"/>
    <w:rsid w:val="003E6EB6"/>
    <w:rsid w:val="003E6F10"/>
    <w:rsid w:val="003E74E1"/>
    <w:rsid w:val="003E7FF2"/>
    <w:rsid w:val="003F0409"/>
    <w:rsid w:val="003F0DB5"/>
    <w:rsid w:val="003F15FC"/>
    <w:rsid w:val="003F1D6E"/>
    <w:rsid w:val="003F1FFF"/>
    <w:rsid w:val="003F2914"/>
    <w:rsid w:val="003F2FCD"/>
    <w:rsid w:val="003F3214"/>
    <w:rsid w:val="003F34A9"/>
    <w:rsid w:val="003F3E4A"/>
    <w:rsid w:val="003F3E84"/>
    <w:rsid w:val="003F3EF6"/>
    <w:rsid w:val="003F3F9E"/>
    <w:rsid w:val="003F4037"/>
    <w:rsid w:val="003F423B"/>
    <w:rsid w:val="003F464E"/>
    <w:rsid w:val="003F48BF"/>
    <w:rsid w:val="003F57C1"/>
    <w:rsid w:val="003F59BE"/>
    <w:rsid w:val="003F6426"/>
    <w:rsid w:val="003F6828"/>
    <w:rsid w:val="003F7199"/>
    <w:rsid w:val="003F76AF"/>
    <w:rsid w:val="003F7A1F"/>
    <w:rsid w:val="003F7DFE"/>
    <w:rsid w:val="004000C0"/>
    <w:rsid w:val="00400499"/>
    <w:rsid w:val="00401DAD"/>
    <w:rsid w:val="00401F1C"/>
    <w:rsid w:val="0040290D"/>
    <w:rsid w:val="00402E30"/>
    <w:rsid w:val="00403AD8"/>
    <w:rsid w:val="00403F34"/>
    <w:rsid w:val="004046E0"/>
    <w:rsid w:val="004046F8"/>
    <w:rsid w:val="00404DC6"/>
    <w:rsid w:val="0040554B"/>
    <w:rsid w:val="00405709"/>
    <w:rsid w:val="00405775"/>
    <w:rsid w:val="00406AAD"/>
    <w:rsid w:val="00410B71"/>
    <w:rsid w:val="00410C4C"/>
    <w:rsid w:val="00410CD2"/>
    <w:rsid w:val="00413D0B"/>
    <w:rsid w:val="0041414A"/>
    <w:rsid w:val="00414515"/>
    <w:rsid w:val="004146E4"/>
    <w:rsid w:val="004147FF"/>
    <w:rsid w:val="00415644"/>
    <w:rsid w:val="00415F2E"/>
    <w:rsid w:val="00416C4C"/>
    <w:rsid w:val="0041729A"/>
    <w:rsid w:val="0041793F"/>
    <w:rsid w:val="00417F0A"/>
    <w:rsid w:val="004205DA"/>
    <w:rsid w:val="00420A9B"/>
    <w:rsid w:val="00420CF5"/>
    <w:rsid w:val="00421211"/>
    <w:rsid w:val="0042181D"/>
    <w:rsid w:val="00421CDD"/>
    <w:rsid w:val="00421F5E"/>
    <w:rsid w:val="00421F60"/>
    <w:rsid w:val="004220DF"/>
    <w:rsid w:val="00422199"/>
    <w:rsid w:val="00422613"/>
    <w:rsid w:val="004226CC"/>
    <w:rsid w:val="004228FF"/>
    <w:rsid w:val="00423118"/>
    <w:rsid w:val="004237E2"/>
    <w:rsid w:val="004238CC"/>
    <w:rsid w:val="00424174"/>
    <w:rsid w:val="0042442F"/>
    <w:rsid w:val="00424962"/>
    <w:rsid w:val="00424D48"/>
    <w:rsid w:val="004263E8"/>
    <w:rsid w:val="00426983"/>
    <w:rsid w:val="00426D55"/>
    <w:rsid w:val="00427062"/>
    <w:rsid w:val="00427279"/>
    <w:rsid w:val="00427378"/>
    <w:rsid w:val="004278A7"/>
    <w:rsid w:val="00430473"/>
    <w:rsid w:val="00430AD7"/>
    <w:rsid w:val="00431048"/>
    <w:rsid w:val="004318D7"/>
    <w:rsid w:val="00431A2F"/>
    <w:rsid w:val="00431CE1"/>
    <w:rsid w:val="00432808"/>
    <w:rsid w:val="00434846"/>
    <w:rsid w:val="00434A23"/>
    <w:rsid w:val="0043519D"/>
    <w:rsid w:val="00435CF2"/>
    <w:rsid w:val="00435E34"/>
    <w:rsid w:val="00435EDA"/>
    <w:rsid w:val="00436D78"/>
    <w:rsid w:val="00436FD7"/>
    <w:rsid w:val="0043704A"/>
    <w:rsid w:val="004406EE"/>
    <w:rsid w:val="00440724"/>
    <w:rsid w:val="00440E3D"/>
    <w:rsid w:val="00441793"/>
    <w:rsid w:val="00442AFA"/>
    <w:rsid w:val="00442D41"/>
    <w:rsid w:val="00442EE4"/>
    <w:rsid w:val="00443226"/>
    <w:rsid w:val="00443237"/>
    <w:rsid w:val="004436B9"/>
    <w:rsid w:val="00443DCC"/>
    <w:rsid w:val="00443E04"/>
    <w:rsid w:val="00444462"/>
    <w:rsid w:val="004449B8"/>
    <w:rsid w:val="00444D89"/>
    <w:rsid w:val="004452FD"/>
    <w:rsid w:val="004456AC"/>
    <w:rsid w:val="0044678E"/>
    <w:rsid w:val="00447284"/>
    <w:rsid w:val="004472D3"/>
    <w:rsid w:val="004506AA"/>
    <w:rsid w:val="00451029"/>
    <w:rsid w:val="00451304"/>
    <w:rsid w:val="00451E74"/>
    <w:rsid w:val="00452FCA"/>
    <w:rsid w:val="004535A2"/>
    <w:rsid w:val="00453A27"/>
    <w:rsid w:val="00453C47"/>
    <w:rsid w:val="00453E6A"/>
    <w:rsid w:val="0045441B"/>
    <w:rsid w:val="00454EDB"/>
    <w:rsid w:val="00456C8D"/>
    <w:rsid w:val="00456FEF"/>
    <w:rsid w:val="00457534"/>
    <w:rsid w:val="00457640"/>
    <w:rsid w:val="00457B9E"/>
    <w:rsid w:val="00457D9C"/>
    <w:rsid w:val="00457F25"/>
    <w:rsid w:val="00460486"/>
    <w:rsid w:val="004606AF"/>
    <w:rsid w:val="004608D4"/>
    <w:rsid w:val="004609AF"/>
    <w:rsid w:val="0046186F"/>
    <w:rsid w:val="004618FD"/>
    <w:rsid w:val="00461EA4"/>
    <w:rsid w:val="00462074"/>
    <w:rsid w:val="004620E7"/>
    <w:rsid w:val="00462298"/>
    <w:rsid w:val="004623FF"/>
    <w:rsid w:val="00462DF2"/>
    <w:rsid w:val="004641BE"/>
    <w:rsid w:val="004644A9"/>
    <w:rsid w:val="00464D74"/>
    <w:rsid w:val="004658BD"/>
    <w:rsid w:val="004665E5"/>
    <w:rsid w:val="0046676A"/>
    <w:rsid w:val="00466EC4"/>
    <w:rsid w:val="00466F1B"/>
    <w:rsid w:val="0046749B"/>
    <w:rsid w:val="00467574"/>
    <w:rsid w:val="004676A0"/>
    <w:rsid w:val="004678D8"/>
    <w:rsid w:val="004700AC"/>
    <w:rsid w:val="00470840"/>
    <w:rsid w:val="00471172"/>
    <w:rsid w:val="004716F7"/>
    <w:rsid w:val="00471795"/>
    <w:rsid w:val="00471CD7"/>
    <w:rsid w:val="00471D6E"/>
    <w:rsid w:val="00471F86"/>
    <w:rsid w:val="004720C3"/>
    <w:rsid w:val="00472328"/>
    <w:rsid w:val="004727FB"/>
    <w:rsid w:val="00472C09"/>
    <w:rsid w:val="00473866"/>
    <w:rsid w:val="00473A0F"/>
    <w:rsid w:val="00473DA0"/>
    <w:rsid w:val="00474078"/>
    <w:rsid w:val="00474142"/>
    <w:rsid w:val="00474251"/>
    <w:rsid w:val="00474312"/>
    <w:rsid w:val="004746D2"/>
    <w:rsid w:val="00474B1D"/>
    <w:rsid w:val="00474B80"/>
    <w:rsid w:val="004753CC"/>
    <w:rsid w:val="004756F6"/>
    <w:rsid w:val="00475B92"/>
    <w:rsid w:val="004761FE"/>
    <w:rsid w:val="00476548"/>
    <w:rsid w:val="0047711E"/>
    <w:rsid w:val="00477B42"/>
    <w:rsid w:val="00481200"/>
    <w:rsid w:val="0048147A"/>
    <w:rsid w:val="004815AC"/>
    <w:rsid w:val="004818A3"/>
    <w:rsid w:val="00481B60"/>
    <w:rsid w:val="00481ECC"/>
    <w:rsid w:val="004828AC"/>
    <w:rsid w:val="00482BF8"/>
    <w:rsid w:val="0048307F"/>
    <w:rsid w:val="00483FD1"/>
    <w:rsid w:val="00484079"/>
    <w:rsid w:val="0048411F"/>
    <w:rsid w:val="00484DD7"/>
    <w:rsid w:val="004856FC"/>
    <w:rsid w:val="00485797"/>
    <w:rsid w:val="004860E7"/>
    <w:rsid w:val="004861D5"/>
    <w:rsid w:val="004865D5"/>
    <w:rsid w:val="0048684E"/>
    <w:rsid w:val="00487409"/>
    <w:rsid w:val="0048762A"/>
    <w:rsid w:val="00487E80"/>
    <w:rsid w:val="004909A0"/>
    <w:rsid w:val="00491F26"/>
    <w:rsid w:val="00492262"/>
    <w:rsid w:val="004924EF"/>
    <w:rsid w:val="004925AB"/>
    <w:rsid w:val="0049262F"/>
    <w:rsid w:val="00492937"/>
    <w:rsid w:val="00492B82"/>
    <w:rsid w:val="00493006"/>
    <w:rsid w:val="004935D6"/>
    <w:rsid w:val="00493E38"/>
    <w:rsid w:val="00493F6F"/>
    <w:rsid w:val="004940F0"/>
    <w:rsid w:val="004949A1"/>
    <w:rsid w:val="004953E5"/>
    <w:rsid w:val="00495647"/>
    <w:rsid w:val="00495B16"/>
    <w:rsid w:val="00495F1B"/>
    <w:rsid w:val="00496364"/>
    <w:rsid w:val="00496C4E"/>
    <w:rsid w:val="00496CDF"/>
    <w:rsid w:val="004971DA"/>
    <w:rsid w:val="00497F4F"/>
    <w:rsid w:val="004A0261"/>
    <w:rsid w:val="004A035D"/>
    <w:rsid w:val="004A0724"/>
    <w:rsid w:val="004A0AF7"/>
    <w:rsid w:val="004A102A"/>
    <w:rsid w:val="004A11FD"/>
    <w:rsid w:val="004A1260"/>
    <w:rsid w:val="004A1AD7"/>
    <w:rsid w:val="004A1D13"/>
    <w:rsid w:val="004A1F95"/>
    <w:rsid w:val="004A3719"/>
    <w:rsid w:val="004A3F58"/>
    <w:rsid w:val="004A4664"/>
    <w:rsid w:val="004A4D20"/>
    <w:rsid w:val="004A509C"/>
    <w:rsid w:val="004A52A1"/>
    <w:rsid w:val="004A5310"/>
    <w:rsid w:val="004A5980"/>
    <w:rsid w:val="004A5A1F"/>
    <w:rsid w:val="004A5B0B"/>
    <w:rsid w:val="004A5F5F"/>
    <w:rsid w:val="004A628E"/>
    <w:rsid w:val="004A66C6"/>
    <w:rsid w:val="004A6A36"/>
    <w:rsid w:val="004A70CA"/>
    <w:rsid w:val="004A78FD"/>
    <w:rsid w:val="004B0571"/>
    <w:rsid w:val="004B1239"/>
    <w:rsid w:val="004B14A1"/>
    <w:rsid w:val="004B19AC"/>
    <w:rsid w:val="004B1AE7"/>
    <w:rsid w:val="004B1D12"/>
    <w:rsid w:val="004B1D46"/>
    <w:rsid w:val="004B21CB"/>
    <w:rsid w:val="004B2659"/>
    <w:rsid w:val="004B2A7D"/>
    <w:rsid w:val="004B2CEB"/>
    <w:rsid w:val="004B317A"/>
    <w:rsid w:val="004B37D3"/>
    <w:rsid w:val="004B4242"/>
    <w:rsid w:val="004B42BD"/>
    <w:rsid w:val="004B4679"/>
    <w:rsid w:val="004B4BB7"/>
    <w:rsid w:val="004B5238"/>
    <w:rsid w:val="004B6020"/>
    <w:rsid w:val="004B64D8"/>
    <w:rsid w:val="004B6E18"/>
    <w:rsid w:val="004B6F26"/>
    <w:rsid w:val="004B6F8B"/>
    <w:rsid w:val="004B70F2"/>
    <w:rsid w:val="004B7A26"/>
    <w:rsid w:val="004B7E45"/>
    <w:rsid w:val="004C046D"/>
    <w:rsid w:val="004C0A4D"/>
    <w:rsid w:val="004C0A8C"/>
    <w:rsid w:val="004C16E6"/>
    <w:rsid w:val="004C1D65"/>
    <w:rsid w:val="004C1E34"/>
    <w:rsid w:val="004C1E44"/>
    <w:rsid w:val="004C1FEB"/>
    <w:rsid w:val="004C25DE"/>
    <w:rsid w:val="004C2C62"/>
    <w:rsid w:val="004C2C69"/>
    <w:rsid w:val="004C2D84"/>
    <w:rsid w:val="004C2E0F"/>
    <w:rsid w:val="004C31E7"/>
    <w:rsid w:val="004C4841"/>
    <w:rsid w:val="004C4B2D"/>
    <w:rsid w:val="004C4F1C"/>
    <w:rsid w:val="004C53F6"/>
    <w:rsid w:val="004C5804"/>
    <w:rsid w:val="004C58ED"/>
    <w:rsid w:val="004C5EAF"/>
    <w:rsid w:val="004C6023"/>
    <w:rsid w:val="004C60FA"/>
    <w:rsid w:val="004C614B"/>
    <w:rsid w:val="004C67DB"/>
    <w:rsid w:val="004C729F"/>
    <w:rsid w:val="004C7315"/>
    <w:rsid w:val="004C7975"/>
    <w:rsid w:val="004C7B6F"/>
    <w:rsid w:val="004D0611"/>
    <w:rsid w:val="004D0B5F"/>
    <w:rsid w:val="004D208D"/>
    <w:rsid w:val="004D20BB"/>
    <w:rsid w:val="004D2A07"/>
    <w:rsid w:val="004D3686"/>
    <w:rsid w:val="004D460F"/>
    <w:rsid w:val="004D489D"/>
    <w:rsid w:val="004D5269"/>
    <w:rsid w:val="004D54EE"/>
    <w:rsid w:val="004D5FA0"/>
    <w:rsid w:val="004D6F35"/>
    <w:rsid w:val="004D72F6"/>
    <w:rsid w:val="004E08DD"/>
    <w:rsid w:val="004E0CD0"/>
    <w:rsid w:val="004E1AFD"/>
    <w:rsid w:val="004E1D03"/>
    <w:rsid w:val="004E1F44"/>
    <w:rsid w:val="004E2D0D"/>
    <w:rsid w:val="004E3086"/>
    <w:rsid w:val="004E30F1"/>
    <w:rsid w:val="004E38D7"/>
    <w:rsid w:val="004E3F1B"/>
    <w:rsid w:val="004E416B"/>
    <w:rsid w:val="004E4945"/>
    <w:rsid w:val="004E4B6B"/>
    <w:rsid w:val="004E577E"/>
    <w:rsid w:val="004E5E5C"/>
    <w:rsid w:val="004E6ED8"/>
    <w:rsid w:val="004E752B"/>
    <w:rsid w:val="004E7685"/>
    <w:rsid w:val="004E7739"/>
    <w:rsid w:val="004F1392"/>
    <w:rsid w:val="004F17A5"/>
    <w:rsid w:val="004F17D1"/>
    <w:rsid w:val="004F19B5"/>
    <w:rsid w:val="004F270A"/>
    <w:rsid w:val="004F2BD9"/>
    <w:rsid w:val="004F2D1B"/>
    <w:rsid w:val="004F375D"/>
    <w:rsid w:val="004F3F8B"/>
    <w:rsid w:val="004F568D"/>
    <w:rsid w:val="004F607B"/>
    <w:rsid w:val="004F610C"/>
    <w:rsid w:val="004F6200"/>
    <w:rsid w:val="004F6634"/>
    <w:rsid w:val="004F67E3"/>
    <w:rsid w:val="004F73A6"/>
    <w:rsid w:val="004F7828"/>
    <w:rsid w:val="004F7CBB"/>
    <w:rsid w:val="0050052A"/>
    <w:rsid w:val="005007DE"/>
    <w:rsid w:val="00500CF2"/>
    <w:rsid w:val="00500FCA"/>
    <w:rsid w:val="0050156F"/>
    <w:rsid w:val="005019CD"/>
    <w:rsid w:val="00501B27"/>
    <w:rsid w:val="00501BDD"/>
    <w:rsid w:val="00501C12"/>
    <w:rsid w:val="0050214F"/>
    <w:rsid w:val="00502818"/>
    <w:rsid w:val="00502E2C"/>
    <w:rsid w:val="00502F08"/>
    <w:rsid w:val="00502FA6"/>
    <w:rsid w:val="00503962"/>
    <w:rsid w:val="00503F60"/>
    <w:rsid w:val="0050432F"/>
    <w:rsid w:val="00504A2A"/>
    <w:rsid w:val="00505A75"/>
    <w:rsid w:val="00505D7A"/>
    <w:rsid w:val="00505DA2"/>
    <w:rsid w:val="00506ADA"/>
    <w:rsid w:val="00507101"/>
    <w:rsid w:val="00507298"/>
    <w:rsid w:val="005079C8"/>
    <w:rsid w:val="005113AE"/>
    <w:rsid w:val="00511B69"/>
    <w:rsid w:val="00512176"/>
    <w:rsid w:val="0051302D"/>
    <w:rsid w:val="00513205"/>
    <w:rsid w:val="005136A3"/>
    <w:rsid w:val="00513EFB"/>
    <w:rsid w:val="0051458E"/>
    <w:rsid w:val="00514D47"/>
    <w:rsid w:val="00514FF4"/>
    <w:rsid w:val="005163A1"/>
    <w:rsid w:val="0051793C"/>
    <w:rsid w:val="00517B61"/>
    <w:rsid w:val="005201A1"/>
    <w:rsid w:val="005205B7"/>
    <w:rsid w:val="005208E9"/>
    <w:rsid w:val="00520DF5"/>
    <w:rsid w:val="0052189B"/>
    <w:rsid w:val="00521A42"/>
    <w:rsid w:val="00521B3C"/>
    <w:rsid w:val="00521E19"/>
    <w:rsid w:val="00522138"/>
    <w:rsid w:val="0052258B"/>
    <w:rsid w:val="00522A23"/>
    <w:rsid w:val="00523DAC"/>
    <w:rsid w:val="0052465C"/>
    <w:rsid w:val="005247F9"/>
    <w:rsid w:val="00524EAC"/>
    <w:rsid w:val="005262AB"/>
    <w:rsid w:val="00526794"/>
    <w:rsid w:val="0052681D"/>
    <w:rsid w:val="005268ED"/>
    <w:rsid w:val="00526A5E"/>
    <w:rsid w:val="00526C2F"/>
    <w:rsid w:val="00527011"/>
    <w:rsid w:val="00527B8B"/>
    <w:rsid w:val="00527D4E"/>
    <w:rsid w:val="00527E12"/>
    <w:rsid w:val="005305BE"/>
    <w:rsid w:val="00530ADA"/>
    <w:rsid w:val="00530C30"/>
    <w:rsid w:val="0053240E"/>
    <w:rsid w:val="00532696"/>
    <w:rsid w:val="005339C0"/>
    <w:rsid w:val="00533F37"/>
    <w:rsid w:val="00534261"/>
    <w:rsid w:val="005347F9"/>
    <w:rsid w:val="00534B40"/>
    <w:rsid w:val="00534EE4"/>
    <w:rsid w:val="005355BC"/>
    <w:rsid w:val="0053597F"/>
    <w:rsid w:val="00536522"/>
    <w:rsid w:val="00537FA8"/>
    <w:rsid w:val="00540034"/>
    <w:rsid w:val="005401A6"/>
    <w:rsid w:val="00540783"/>
    <w:rsid w:val="005408E0"/>
    <w:rsid w:val="00540B9B"/>
    <w:rsid w:val="00540D69"/>
    <w:rsid w:val="005412AD"/>
    <w:rsid w:val="005417C3"/>
    <w:rsid w:val="00541F08"/>
    <w:rsid w:val="0054208F"/>
    <w:rsid w:val="005423BA"/>
    <w:rsid w:val="00542D74"/>
    <w:rsid w:val="00543B4E"/>
    <w:rsid w:val="00543BC0"/>
    <w:rsid w:val="00543CF9"/>
    <w:rsid w:val="00543E23"/>
    <w:rsid w:val="00543FAE"/>
    <w:rsid w:val="00544FDA"/>
    <w:rsid w:val="005456A4"/>
    <w:rsid w:val="00545A8C"/>
    <w:rsid w:val="00545C05"/>
    <w:rsid w:val="0054637D"/>
    <w:rsid w:val="00546CF6"/>
    <w:rsid w:val="00546DE3"/>
    <w:rsid w:val="00546ED7"/>
    <w:rsid w:val="005470DC"/>
    <w:rsid w:val="00547180"/>
    <w:rsid w:val="00547DBE"/>
    <w:rsid w:val="00547DFD"/>
    <w:rsid w:val="00550424"/>
    <w:rsid w:val="005504E5"/>
    <w:rsid w:val="00550DC8"/>
    <w:rsid w:val="00551397"/>
    <w:rsid w:val="0055178E"/>
    <w:rsid w:val="00551DF4"/>
    <w:rsid w:val="00551FA6"/>
    <w:rsid w:val="00552487"/>
    <w:rsid w:val="0055278A"/>
    <w:rsid w:val="00552E7B"/>
    <w:rsid w:val="005530AD"/>
    <w:rsid w:val="00553CBB"/>
    <w:rsid w:val="00553E53"/>
    <w:rsid w:val="00553F03"/>
    <w:rsid w:val="00554FE8"/>
    <w:rsid w:val="00555363"/>
    <w:rsid w:val="0055553C"/>
    <w:rsid w:val="00555CA2"/>
    <w:rsid w:val="00555D83"/>
    <w:rsid w:val="00556102"/>
    <w:rsid w:val="0055638F"/>
    <w:rsid w:val="00556993"/>
    <w:rsid w:val="005572AC"/>
    <w:rsid w:val="0055747F"/>
    <w:rsid w:val="00557993"/>
    <w:rsid w:val="00557D31"/>
    <w:rsid w:val="00557DE9"/>
    <w:rsid w:val="00560101"/>
    <w:rsid w:val="005604D0"/>
    <w:rsid w:val="005605D3"/>
    <w:rsid w:val="00560CF2"/>
    <w:rsid w:val="005610FD"/>
    <w:rsid w:val="00561281"/>
    <w:rsid w:val="0056128A"/>
    <w:rsid w:val="00561D96"/>
    <w:rsid w:val="0056210B"/>
    <w:rsid w:val="00562283"/>
    <w:rsid w:val="0056284A"/>
    <w:rsid w:val="005630B3"/>
    <w:rsid w:val="00563560"/>
    <w:rsid w:val="00563E77"/>
    <w:rsid w:val="00563E98"/>
    <w:rsid w:val="0056475C"/>
    <w:rsid w:val="00564F89"/>
    <w:rsid w:val="0056605B"/>
    <w:rsid w:val="0056635D"/>
    <w:rsid w:val="005667F0"/>
    <w:rsid w:val="00566C41"/>
    <w:rsid w:val="00566CA1"/>
    <w:rsid w:val="00570BF9"/>
    <w:rsid w:val="00570D30"/>
    <w:rsid w:val="005715D4"/>
    <w:rsid w:val="00571724"/>
    <w:rsid w:val="0057268D"/>
    <w:rsid w:val="00573076"/>
    <w:rsid w:val="00573C6E"/>
    <w:rsid w:val="00574353"/>
    <w:rsid w:val="00574B96"/>
    <w:rsid w:val="00574E6A"/>
    <w:rsid w:val="005765A5"/>
    <w:rsid w:val="00576B04"/>
    <w:rsid w:val="00576B59"/>
    <w:rsid w:val="005776E0"/>
    <w:rsid w:val="0058101C"/>
    <w:rsid w:val="005831E0"/>
    <w:rsid w:val="0058320C"/>
    <w:rsid w:val="00584134"/>
    <w:rsid w:val="005847AC"/>
    <w:rsid w:val="00584917"/>
    <w:rsid w:val="00584953"/>
    <w:rsid w:val="00584F1E"/>
    <w:rsid w:val="00585634"/>
    <w:rsid w:val="00585793"/>
    <w:rsid w:val="00586074"/>
    <w:rsid w:val="00586282"/>
    <w:rsid w:val="00586A2B"/>
    <w:rsid w:val="00586A38"/>
    <w:rsid w:val="00586B2F"/>
    <w:rsid w:val="005875BA"/>
    <w:rsid w:val="005876F0"/>
    <w:rsid w:val="00587B84"/>
    <w:rsid w:val="00587EE1"/>
    <w:rsid w:val="00590972"/>
    <w:rsid w:val="00591626"/>
    <w:rsid w:val="005919AA"/>
    <w:rsid w:val="005920E6"/>
    <w:rsid w:val="00595AE1"/>
    <w:rsid w:val="0059648F"/>
    <w:rsid w:val="00596532"/>
    <w:rsid w:val="00596883"/>
    <w:rsid w:val="00596E69"/>
    <w:rsid w:val="00597491"/>
    <w:rsid w:val="005978C0"/>
    <w:rsid w:val="005A029C"/>
    <w:rsid w:val="005A07C3"/>
    <w:rsid w:val="005A07FB"/>
    <w:rsid w:val="005A0F96"/>
    <w:rsid w:val="005A1217"/>
    <w:rsid w:val="005A1B35"/>
    <w:rsid w:val="005A205A"/>
    <w:rsid w:val="005A2179"/>
    <w:rsid w:val="005A275A"/>
    <w:rsid w:val="005A2A6E"/>
    <w:rsid w:val="005A2DD9"/>
    <w:rsid w:val="005A3036"/>
    <w:rsid w:val="005A310C"/>
    <w:rsid w:val="005A33DB"/>
    <w:rsid w:val="005A3BDC"/>
    <w:rsid w:val="005A4372"/>
    <w:rsid w:val="005A4FD5"/>
    <w:rsid w:val="005A521D"/>
    <w:rsid w:val="005A52D8"/>
    <w:rsid w:val="005A57F1"/>
    <w:rsid w:val="005A588D"/>
    <w:rsid w:val="005A697A"/>
    <w:rsid w:val="005A7362"/>
    <w:rsid w:val="005A79FF"/>
    <w:rsid w:val="005A7BDB"/>
    <w:rsid w:val="005B00C7"/>
    <w:rsid w:val="005B0518"/>
    <w:rsid w:val="005B0F3A"/>
    <w:rsid w:val="005B188F"/>
    <w:rsid w:val="005B31E7"/>
    <w:rsid w:val="005B3829"/>
    <w:rsid w:val="005B392C"/>
    <w:rsid w:val="005B3BE7"/>
    <w:rsid w:val="005B4095"/>
    <w:rsid w:val="005B4871"/>
    <w:rsid w:val="005B50A7"/>
    <w:rsid w:val="005B5D8B"/>
    <w:rsid w:val="005B5DC3"/>
    <w:rsid w:val="005B650C"/>
    <w:rsid w:val="005B6618"/>
    <w:rsid w:val="005B6BC9"/>
    <w:rsid w:val="005B6FA8"/>
    <w:rsid w:val="005B705D"/>
    <w:rsid w:val="005B7516"/>
    <w:rsid w:val="005B76B3"/>
    <w:rsid w:val="005B7C44"/>
    <w:rsid w:val="005C062E"/>
    <w:rsid w:val="005C0D9A"/>
    <w:rsid w:val="005C0F73"/>
    <w:rsid w:val="005C13ED"/>
    <w:rsid w:val="005C159C"/>
    <w:rsid w:val="005C1D81"/>
    <w:rsid w:val="005C1E21"/>
    <w:rsid w:val="005C1FD5"/>
    <w:rsid w:val="005C31B7"/>
    <w:rsid w:val="005C31FB"/>
    <w:rsid w:val="005C3EF4"/>
    <w:rsid w:val="005C43ED"/>
    <w:rsid w:val="005C4E84"/>
    <w:rsid w:val="005C4F8C"/>
    <w:rsid w:val="005C58B3"/>
    <w:rsid w:val="005C5BE4"/>
    <w:rsid w:val="005C6026"/>
    <w:rsid w:val="005C6C67"/>
    <w:rsid w:val="005C6D46"/>
    <w:rsid w:val="005C7413"/>
    <w:rsid w:val="005C77F9"/>
    <w:rsid w:val="005C7DC7"/>
    <w:rsid w:val="005D1156"/>
    <w:rsid w:val="005D188F"/>
    <w:rsid w:val="005D1FEA"/>
    <w:rsid w:val="005D2EF0"/>
    <w:rsid w:val="005D4530"/>
    <w:rsid w:val="005D49C7"/>
    <w:rsid w:val="005D6002"/>
    <w:rsid w:val="005D6C63"/>
    <w:rsid w:val="005D7240"/>
    <w:rsid w:val="005D7C60"/>
    <w:rsid w:val="005E018B"/>
    <w:rsid w:val="005E13DE"/>
    <w:rsid w:val="005E1E5B"/>
    <w:rsid w:val="005E2E39"/>
    <w:rsid w:val="005E2FF7"/>
    <w:rsid w:val="005E3780"/>
    <w:rsid w:val="005E42BD"/>
    <w:rsid w:val="005E45BE"/>
    <w:rsid w:val="005E4798"/>
    <w:rsid w:val="005E4B16"/>
    <w:rsid w:val="005E5ACD"/>
    <w:rsid w:val="005E5D30"/>
    <w:rsid w:val="005E63F7"/>
    <w:rsid w:val="005E65EC"/>
    <w:rsid w:val="005E6EC1"/>
    <w:rsid w:val="005E7199"/>
    <w:rsid w:val="005E72E3"/>
    <w:rsid w:val="005F0444"/>
    <w:rsid w:val="005F0796"/>
    <w:rsid w:val="005F128F"/>
    <w:rsid w:val="005F1508"/>
    <w:rsid w:val="005F15BB"/>
    <w:rsid w:val="005F1975"/>
    <w:rsid w:val="005F1B74"/>
    <w:rsid w:val="005F2004"/>
    <w:rsid w:val="005F31D3"/>
    <w:rsid w:val="005F3452"/>
    <w:rsid w:val="005F4CB5"/>
    <w:rsid w:val="005F4F3B"/>
    <w:rsid w:val="005F596F"/>
    <w:rsid w:val="005F6138"/>
    <w:rsid w:val="005F6A11"/>
    <w:rsid w:val="005F6CBA"/>
    <w:rsid w:val="005F6EAB"/>
    <w:rsid w:val="005F7002"/>
    <w:rsid w:val="005F744A"/>
    <w:rsid w:val="005F76FB"/>
    <w:rsid w:val="005F79B1"/>
    <w:rsid w:val="005F7C1C"/>
    <w:rsid w:val="0060012C"/>
    <w:rsid w:val="0060017F"/>
    <w:rsid w:val="00600B14"/>
    <w:rsid w:val="00600B1C"/>
    <w:rsid w:val="00601769"/>
    <w:rsid w:val="00601794"/>
    <w:rsid w:val="00602274"/>
    <w:rsid w:val="00602AC8"/>
    <w:rsid w:val="006034ED"/>
    <w:rsid w:val="00603A62"/>
    <w:rsid w:val="00603C7C"/>
    <w:rsid w:val="00603D79"/>
    <w:rsid w:val="006054F6"/>
    <w:rsid w:val="00605C10"/>
    <w:rsid w:val="00605C14"/>
    <w:rsid w:val="006062B4"/>
    <w:rsid w:val="006070E1"/>
    <w:rsid w:val="0060719B"/>
    <w:rsid w:val="006071CA"/>
    <w:rsid w:val="00607658"/>
    <w:rsid w:val="00610016"/>
    <w:rsid w:val="0061076F"/>
    <w:rsid w:val="00610E0C"/>
    <w:rsid w:val="00611092"/>
    <w:rsid w:val="00611183"/>
    <w:rsid w:val="0061143A"/>
    <w:rsid w:val="00611C3F"/>
    <w:rsid w:val="0061216C"/>
    <w:rsid w:val="00612202"/>
    <w:rsid w:val="006124B1"/>
    <w:rsid w:val="0061293D"/>
    <w:rsid w:val="006130A2"/>
    <w:rsid w:val="0061504E"/>
    <w:rsid w:val="006162AB"/>
    <w:rsid w:val="00616FD3"/>
    <w:rsid w:val="00617AD9"/>
    <w:rsid w:val="00617B2E"/>
    <w:rsid w:val="006203CF"/>
    <w:rsid w:val="00621422"/>
    <w:rsid w:val="0062189A"/>
    <w:rsid w:val="00621985"/>
    <w:rsid w:val="00621ED0"/>
    <w:rsid w:val="006222DF"/>
    <w:rsid w:val="00622C0D"/>
    <w:rsid w:val="006235DB"/>
    <w:rsid w:val="0062386B"/>
    <w:rsid w:val="00623A3F"/>
    <w:rsid w:val="00623BA1"/>
    <w:rsid w:val="006240C4"/>
    <w:rsid w:val="006246BD"/>
    <w:rsid w:val="00624929"/>
    <w:rsid w:val="00624EEF"/>
    <w:rsid w:val="00625BC7"/>
    <w:rsid w:val="00626704"/>
    <w:rsid w:val="00626785"/>
    <w:rsid w:val="00627514"/>
    <w:rsid w:val="0062756D"/>
    <w:rsid w:val="006300DB"/>
    <w:rsid w:val="0063031C"/>
    <w:rsid w:val="00630604"/>
    <w:rsid w:val="0063097E"/>
    <w:rsid w:val="00630B40"/>
    <w:rsid w:val="00630DDB"/>
    <w:rsid w:val="00631024"/>
    <w:rsid w:val="00632C71"/>
    <w:rsid w:val="00632EC6"/>
    <w:rsid w:val="00632FF2"/>
    <w:rsid w:val="00633039"/>
    <w:rsid w:val="0063313E"/>
    <w:rsid w:val="006331A3"/>
    <w:rsid w:val="00633C31"/>
    <w:rsid w:val="00633E8D"/>
    <w:rsid w:val="0063419D"/>
    <w:rsid w:val="006341DB"/>
    <w:rsid w:val="0063458E"/>
    <w:rsid w:val="00634931"/>
    <w:rsid w:val="00634E59"/>
    <w:rsid w:val="0063547E"/>
    <w:rsid w:val="006354E7"/>
    <w:rsid w:val="006355E8"/>
    <w:rsid w:val="00635F6F"/>
    <w:rsid w:val="0063620C"/>
    <w:rsid w:val="0063629F"/>
    <w:rsid w:val="0063715D"/>
    <w:rsid w:val="0063719F"/>
    <w:rsid w:val="00637D6C"/>
    <w:rsid w:val="00637EAB"/>
    <w:rsid w:val="0064068D"/>
    <w:rsid w:val="00640B7F"/>
    <w:rsid w:val="0064164E"/>
    <w:rsid w:val="006419FF"/>
    <w:rsid w:val="00641D29"/>
    <w:rsid w:val="00641F17"/>
    <w:rsid w:val="00642386"/>
    <w:rsid w:val="006425B7"/>
    <w:rsid w:val="0064275F"/>
    <w:rsid w:val="00642B81"/>
    <w:rsid w:val="00642CAD"/>
    <w:rsid w:val="00642E0C"/>
    <w:rsid w:val="0064303E"/>
    <w:rsid w:val="006433E5"/>
    <w:rsid w:val="00643A2F"/>
    <w:rsid w:val="00643C6D"/>
    <w:rsid w:val="00644115"/>
    <w:rsid w:val="0064571D"/>
    <w:rsid w:val="00645A39"/>
    <w:rsid w:val="00646048"/>
    <w:rsid w:val="0064661B"/>
    <w:rsid w:val="00646656"/>
    <w:rsid w:val="0064748E"/>
    <w:rsid w:val="00647872"/>
    <w:rsid w:val="00647C78"/>
    <w:rsid w:val="00650084"/>
    <w:rsid w:val="00650905"/>
    <w:rsid w:val="00650B21"/>
    <w:rsid w:val="00651305"/>
    <w:rsid w:val="006514DE"/>
    <w:rsid w:val="006516F0"/>
    <w:rsid w:val="0065193E"/>
    <w:rsid w:val="006519AE"/>
    <w:rsid w:val="00651DB8"/>
    <w:rsid w:val="00651E24"/>
    <w:rsid w:val="00652587"/>
    <w:rsid w:val="00652AFF"/>
    <w:rsid w:val="00652DFF"/>
    <w:rsid w:val="00653A3B"/>
    <w:rsid w:val="00653F91"/>
    <w:rsid w:val="00654C68"/>
    <w:rsid w:val="00655752"/>
    <w:rsid w:val="00655A5B"/>
    <w:rsid w:val="00657634"/>
    <w:rsid w:val="00660218"/>
    <w:rsid w:val="006608B4"/>
    <w:rsid w:val="00661298"/>
    <w:rsid w:val="00661911"/>
    <w:rsid w:val="00662DCE"/>
    <w:rsid w:val="00662E11"/>
    <w:rsid w:val="0066349B"/>
    <w:rsid w:val="00663B30"/>
    <w:rsid w:val="00663E20"/>
    <w:rsid w:val="00663F45"/>
    <w:rsid w:val="006644B8"/>
    <w:rsid w:val="006648EA"/>
    <w:rsid w:val="00664D5D"/>
    <w:rsid w:val="00665536"/>
    <w:rsid w:val="00665D02"/>
    <w:rsid w:val="00666642"/>
    <w:rsid w:val="00666FC9"/>
    <w:rsid w:val="0066732C"/>
    <w:rsid w:val="006676A2"/>
    <w:rsid w:val="00667EFE"/>
    <w:rsid w:val="00670018"/>
    <w:rsid w:val="00670206"/>
    <w:rsid w:val="00670902"/>
    <w:rsid w:val="00670E06"/>
    <w:rsid w:val="00670FFA"/>
    <w:rsid w:val="0067102E"/>
    <w:rsid w:val="006719D1"/>
    <w:rsid w:val="00671ACD"/>
    <w:rsid w:val="00672911"/>
    <w:rsid w:val="0067319C"/>
    <w:rsid w:val="00673777"/>
    <w:rsid w:val="006739AF"/>
    <w:rsid w:val="00674ECE"/>
    <w:rsid w:val="00674FE5"/>
    <w:rsid w:val="00675A2D"/>
    <w:rsid w:val="00676332"/>
    <w:rsid w:val="00676607"/>
    <w:rsid w:val="0067742A"/>
    <w:rsid w:val="006775AD"/>
    <w:rsid w:val="0068111D"/>
    <w:rsid w:val="00681A9B"/>
    <w:rsid w:val="00681F21"/>
    <w:rsid w:val="00682021"/>
    <w:rsid w:val="00682192"/>
    <w:rsid w:val="00682AE4"/>
    <w:rsid w:val="00682CF6"/>
    <w:rsid w:val="00683702"/>
    <w:rsid w:val="00683C6B"/>
    <w:rsid w:val="00684611"/>
    <w:rsid w:val="00684808"/>
    <w:rsid w:val="00684843"/>
    <w:rsid w:val="00684AE6"/>
    <w:rsid w:val="006857B9"/>
    <w:rsid w:val="00686977"/>
    <w:rsid w:val="006869B7"/>
    <w:rsid w:val="00687161"/>
    <w:rsid w:val="006873DC"/>
    <w:rsid w:val="00687643"/>
    <w:rsid w:val="0069036C"/>
    <w:rsid w:val="006903F5"/>
    <w:rsid w:val="00690448"/>
    <w:rsid w:val="0069067A"/>
    <w:rsid w:val="00690D71"/>
    <w:rsid w:val="0069197F"/>
    <w:rsid w:val="00691BDB"/>
    <w:rsid w:val="00692606"/>
    <w:rsid w:val="00692794"/>
    <w:rsid w:val="00692B9A"/>
    <w:rsid w:val="00692FA0"/>
    <w:rsid w:val="0069323E"/>
    <w:rsid w:val="006935D9"/>
    <w:rsid w:val="00693B13"/>
    <w:rsid w:val="00693C5A"/>
    <w:rsid w:val="00693DF9"/>
    <w:rsid w:val="00694402"/>
    <w:rsid w:val="00694AC0"/>
    <w:rsid w:val="00694E02"/>
    <w:rsid w:val="006950D2"/>
    <w:rsid w:val="00695714"/>
    <w:rsid w:val="00695E29"/>
    <w:rsid w:val="00695F66"/>
    <w:rsid w:val="00696239"/>
    <w:rsid w:val="00696F4E"/>
    <w:rsid w:val="00697607"/>
    <w:rsid w:val="0069789C"/>
    <w:rsid w:val="006A0082"/>
    <w:rsid w:val="006A0098"/>
    <w:rsid w:val="006A0DA9"/>
    <w:rsid w:val="006A126B"/>
    <w:rsid w:val="006A21F9"/>
    <w:rsid w:val="006A2366"/>
    <w:rsid w:val="006A243E"/>
    <w:rsid w:val="006A2784"/>
    <w:rsid w:val="006A2E63"/>
    <w:rsid w:val="006A3504"/>
    <w:rsid w:val="006A3B90"/>
    <w:rsid w:val="006A40AD"/>
    <w:rsid w:val="006A46AB"/>
    <w:rsid w:val="006A4B75"/>
    <w:rsid w:val="006A4D8E"/>
    <w:rsid w:val="006A508B"/>
    <w:rsid w:val="006A544B"/>
    <w:rsid w:val="006A6694"/>
    <w:rsid w:val="006A684D"/>
    <w:rsid w:val="006A6897"/>
    <w:rsid w:val="006A7210"/>
    <w:rsid w:val="006A7375"/>
    <w:rsid w:val="006A7AE1"/>
    <w:rsid w:val="006A7E5D"/>
    <w:rsid w:val="006B011C"/>
    <w:rsid w:val="006B0642"/>
    <w:rsid w:val="006B07C4"/>
    <w:rsid w:val="006B0999"/>
    <w:rsid w:val="006B0B68"/>
    <w:rsid w:val="006B0D21"/>
    <w:rsid w:val="006B1147"/>
    <w:rsid w:val="006B1504"/>
    <w:rsid w:val="006B2810"/>
    <w:rsid w:val="006B3327"/>
    <w:rsid w:val="006B34D4"/>
    <w:rsid w:val="006B3A01"/>
    <w:rsid w:val="006B5148"/>
    <w:rsid w:val="006B5E4C"/>
    <w:rsid w:val="006B7317"/>
    <w:rsid w:val="006B746A"/>
    <w:rsid w:val="006B7E00"/>
    <w:rsid w:val="006C0012"/>
    <w:rsid w:val="006C08E0"/>
    <w:rsid w:val="006C1728"/>
    <w:rsid w:val="006C18F8"/>
    <w:rsid w:val="006C1F0F"/>
    <w:rsid w:val="006C30DE"/>
    <w:rsid w:val="006C32BF"/>
    <w:rsid w:val="006C35F8"/>
    <w:rsid w:val="006C3F9C"/>
    <w:rsid w:val="006C49C2"/>
    <w:rsid w:val="006C512F"/>
    <w:rsid w:val="006C5520"/>
    <w:rsid w:val="006C697F"/>
    <w:rsid w:val="006C69D5"/>
    <w:rsid w:val="006C7392"/>
    <w:rsid w:val="006C793A"/>
    <w:rsid w:val="006C7AF3"/>
    <w:rsid w:val="006D0172"/>
    <w:rsid w:val="006D05B8"/>
    <w:rsid w:val="006D08B4"/>
    <w:rsid w:val="006D09EE"/>
    <w:rsid w:val="006D0D14"/>
    <w:rsid w:val="006D1216"/>
    <w:rsid w:val="006D124D"/>
    <w:rsid w:val="006D1C83"/>
    <w:rsid w:val="006D224E"/>
    <w:rsid w:val="006D3035"/>
    <w:rsid w:val="006D3979"/>
    <w:rsid w:val="006D4041"/>
    <w:rsid w:val="006D4C5C"/>
    <w:rsid w:val="006D4D13"/>
    <w:rsid w:val="006D4E3F"/>
    <w:rsid w:val="006D5157"/>
    <w:rsid w:val="006D551F"/>
    <w:rsid w:val="006D57B0"/>
    <w:rsid w:val="006D5914"/>
    <w:rsid w:val="006D5C37"/>
    <w:rsid w:val="006D6247"/>
    <w:rsid w:val="006D6F59"/>
    <w:rsid w:val="006D6F9D"/>
    <w:rsid w:val="006D77C3"/>
    <w:rsid w:val="006D7E7E"/>
    <w:rsid w:val="006E016C"/>
    <w:rsid w:val="006E0438"/>
    <w:rsid w:val="006E0A9C"/>
    <w:rsid w:val="006E1A18"/>
    <w:rsid w:val="006E1AD8"/>
    <w:rsid w:val="006E1E8F"/>
    <w:rsid w:val="006E4AA6"/>
    <w:rsid w:val="006E536D"/>
    <w:rsid w:val="006E6D73"/>
    <w:rsid w:val="006E74A0"/>
    <w:rsid w:val="006E7558"/>
    <w:rsid w:val="006E7B5D"/>
    <w:rsid w:val="006F070F"/>
    <w:rsid w:val="006F0743"/>
    <w:rsid w:val="006F0C09"/>
    <w:rsid w:val="006F1065"/>
    <w:rsid w:val="006F1640"/>
    <w:rsid w:val="006F1680"/>
    <w:rsid w:val="006F2079"/>
    <w:rsid w:val="006F252B"/>
    <w:rsid w:val="006F301C"/>
    <w:rsid w:val="006F3296"/>
    <w:rsid w:val="006F41AC"/>
    <w:rsid w:val="006F585E"/>
    <w:rsid w:val="006F73FE"/>
    <w:rsid w:val="006F777E"/>
    <w:rsid w:val="007003F3"/>
    <w:rsid w:val="00700B1B"/>
    <w:rsid w:val="00700C9C"/>
    <w:rsid w:val="00700EB8"/>
    <w:rsid w:val="007022BD"/>
    <w:rsid w:val="00702D10"/>
    <w:rsid w:val="0070400D"/>
    <w:rsid w:val="00704671"/>
    <w:rsid w:val="007046AE"/>
    <w:rsid w:val="00704F09"/>
    <w:rsid w:val="00706EBE"/>
    <w:rsid w:val="00706FD6"/>
    <w:rsid w:val="007070A3"/>
    <w:rsid w:val="007071B4"/>
    <w:rsid w:val="00707491"/>
    <w:rsid w:val="0071010B"/>
    <w:rsid w:val="0071035E"/>
    <w:rsid w:val="007103BD"/>
    <w:rsid w:val="00710778"/>
    <w:rsid w:val="007121B3"/>
    <w:rsid w:val="0071268F"/>
    <w:rsid w:val="00712B50"/>
    <w:rsid w:val="00712E49"/>
    <w:rsid w:val="00712E8A"/>
    <w:rsid w:val="00713E75"/>
    <w:rsid w:val="00714089"/>
    <w:rsid w:val="007145EA"/>
    <w:rsid w:val="007148CE"/>
    <w:rsid w:val="00714A0C"/>
    <w:rsid w:val="00714D90"/>
    <w:rsid w:val="00715160"/>
    <w:rsid w:val="00715880"/>
    <w:rsid w:val="00715ABD"/>
    <w:rsid w:val="00715B1F"/>
    <w:rsid w:val="00716AFF"/>
    <w:rsid w:val="0071795E"/>
    <w:rsid w:val="007202E8"/>
    <w:rsid w:val="00720F4F"/>
    <w:rsid w:val="007212C3"/>
    <w:rsid w:val="00722CB4"/>
    <w:rsid w:val="00722F36"/>
    <w:rsid w:val="00723214"/>
    <w:rsid w:val="00724ACF"/>
    <w:rsid w:val="00724D41"/>
    <w:rsid w:val="0072504D"/>
    <w:rsid w:val="0072512C"/>
    <w:rsid w:val="00726557"/>
    <w:rsid w:val="00726790"/>
    <w:rsid w:val="00727B25"/>
    <w:rsid w:val="00727BA9"/>
    <w:rsid w:val="00730BFF"/>
    <w:rsid w:val="00730C87"/>
    <w:rsid w:val="0073178A"/>
    <w:rsid w:val="00731964"/>
    <w:rsid w:val="00731C93"/>
    <w:rsid w:val="00732359"/>
    <w:rsid w:val="007324F3"/>
    <w:rsid w:val="00732CB7"/>
    <w:rsid w:val="00733642"/>
    <w:rsid w:val="007338FE"/>
    <w:rsid w:val="00733916"/>
    <w:rsid w:val="00733FD5"/>
    <w:rsid w:val="00735148"/>
    <w:rsid w:val="00735706"/>
    <w:rsid w:val="00735F14"/>
    <w:rsid w:val="00736DE3"/>
    <w:rsid w:val="00736F77"/>
    <w:rsid w:val="007373CE"/>
    <w:rsid w:val="0073778D"/>
    <w:rsid w:val="007400DA"/>
    <w:rsid w:val="007423B1"/>
    <w:rsid w:val="00742874"/>
    <w:rsid w:val="00744850"/>
    <w:rsid w:val="00744867"/>
    <w:rsid w:val="00745997"/>
    <w:rsid w:val="00745B1D"/>
    <w:rsid w:val="00745CFD"/>
    <w:rsid w:val="00745D6B"/>
    <w:rsid w:val="007460D8"/>
    <w:rsid w:val="00746E6D"/>
    <w:rsid w:val="00746F69"/>
    <w:rsid w:val="00747033"/>
    <w:rsid w:val="007478C6"/>
    <w:rsid w:val="007500DA"/>
    <w:rsid w:val="00750D29"/>
    <w:rsid w:val="00751AC4"/>
    <w:rsid w:val="00751BF0"/>
    <w:rsid w:val="0075223D"/>
    <w:rsid w:val="007527DF"/>
    <w:rsid w:val="00752C75"/>
    <w:rsid w:val="00752D26"/>
    <w:rsid w:val="00753407"/>
    <w:rsid w:val="00753843"/>
    <w:rsid w:val="00753B75"/>
    <w:rsid w:val="007540E8"/>
    <w:rsid w:val="00754656"/>
    <w:rsid w:val="00754AB6"/>
    <w:rsid w:val="00754EA3"/>
    <w:rsid w:val="00754F91"/>
    <w:rsid w:val="007554DC"/>
    <w:rsid w:val="00755F83"/>
    <w:rsid w:val="007561D8"/>
    <w:rsid w:val="007563A7"/>
    <w:rsid w:val="007570C3"/>
    <w:rsid w:val="007571A4"/>
    <w:rsid w:val="007572AA"/>
    <w:rsid w:val="007572D9"/>
    <w:rsid w:val="00757513"/>
    <w:rsid w:val="007575C7"/>
    <w:rsid w:val="00757AB7"/>
    <w:rsid w:val="00757DD1"/>
    <w:rsid w:val="0076009F"/>
    <w:rsid w:val="0076031E"/>
    <w:rsid w:val="00760648"/>
    <w:rsid w:val="00760A6A"/>
    <w:rsid w:val="00760A79"/>
    <w:rsid w:val="007613B8"/>
    <w:rsid w:val="007613D6"/>
    <w:rsid w:val="007616D0"/>
    <w:rsid w:val="00762A3B"/>
    <w:rsid w:val="00762B09"/>
    <w:rsid w:val="00763DAD"/>
    <w:rsid w:val="00764575"/>
    <w:rsid w:val="00764AE4"/>
    <w:rsid w:val="007650AC"/>
    <w:rsid w:val="00765234"/>
    <w:rsid w:val="00765E3E"/>
    <w:rsid w:val="007661F4"/>
    <w:rsid w:val="00766328"/>
    <w:rsid w:val="007665D3"/>
    <w:rsid w:val="00766768"/>
    <w:rsid w:val="0076744A"/>
    <w:rsid w:val="00770A8A"/>
    <w:rsid w:val="00771397"/>
    <w:rsid w:val="00771BE6"/>
    <w:rsid w:val="00772B6E"/>
    <w:rsid w:val="00772DBF"/>
    <w:rsid w:val="0077317B"/>
    <w:rsid w:val="007731B4"/>
    <w:rsid w:val="0077392A"/>
    <w:rsid w:val="007747C7"/>
    <w:rsid w:val="007749F2"/>
    <w:rsid w:val="007752D5"/>
    <w:rsid w:val="0077530A"/>
    <w:rsid w:val="0077533E"/>
    <w:rsid w:val="0077686C"/>
    <w:rsid w:val="00776ABD"/>
    <w:rsid w:val="00777607"/>
    <w:rsid w:val="00780594"/>
    <w:rsid w:val="007805C2"/>
    <w:rsid w:val="00780663"/>
    <w:rsid w:val="007806EF"/>
    <w:rsid w:val="007812FE"/>
    <w:rsid w:val="007819DB"/>
    <w:rsid w:val="007829A3"/>
    <w:rsid w:val="00782B7F"/>
    <w:rsid w:val="00783ACF"/>
    <w:rsid w:val="00784163"/>
    <w:rsid w:val="00784AD7"/>
    <w:rsid w:val="00784B08"/>
    <w:rsid w:val="00784B5D"/>
    <w:rsid w:val="00784EC2"/>
    <w:rsid w:val="00785128"/>
    <w:rsid w:val="00785514"/>
    <w:rsid w:val="00785607"/>
    <w:rsid w:val="007857CE"/>
    <w:rsid w:val="00785F1F"/>
    <w:rsid w:val="0078657F"/>
    <w:rsid w:val="007866FD"/>
    <w:rsid w:val="00786F50"/>
    <w:rsid w:val="00787364"/>
    <w:rsid w:val="00787A27"/>
    <w:rsid w:val="00790646"/>
    <w:rsid w:val="00790DDE"/>
    <w:rsid w:val="00790F88"/>
    <w:rsid w:val="00790FE7"/>
    <w:rsid w:val="007921E8"/>
    <w:rsid w:val="007926DE"/>
    <w:rsid w:val="00792B4D"/>
    <w:rsid w:val="00792BAE"/>
    <w:rsid w:val="007933AE"/>
    <w:rsid w:val="00793BB1"/>
    <w:rsid w:val="00794541"/>
    <w:rsid w:val="007948BC"/>
    <w:rsid w:val="00795509"/>
    <w:rsid w:val="00795BA7"/>
    <w:rsid w:val="00795CD6"/>
    <w:rsid w:val="00795D59"/>
    <w:rsid w:val="00795F58"/>
    <w:rsid w:val="0079645A"/>
    <w:rsid w:val="00796C8C"/>
    <w:rsid w:val="00796F2C"/>
    <w:rsid w:val="00797D31"/>
    <w:rsid w:val="007A0251"/>
    <w:rsid w:val="007A101F"/>
    <w:rsid w:val="007A14C6"/>
    <w:rsid w:val="007A2508"/>
    <w:rsid w:val="007A2CF8"/>
    <w:rsid w:val="007A4AE0"/>
    <w:rsid w:val="007A5BAA"/>
    <w:rsid w:val="007A5C30"/>
    <w:rsid w:val="007A5DB7"/>
    <w:rsid w:val="007A634A"/>
    <w:rsid w:val="007A6BFB"/>
    <w:rsid w:val="007A7157"/>
    <w:rsid w:val="007A7413"/>
    <w:rsid w:val="007B08D3"/>
    <w:rsid w:val="007B0924"/>
    <w:rsid w:val="007B1959"/>
    <w:rsid w:val="007B1ACA"/>
    <w:rsid w:val="007B2243"/>
    <w:rsid w:val="007B2CB5"/>
    <w:rsid w:val="007B2EAB"/>
    <w:rsid w:val="007B31B2"/>
    <w:rsid w:val="007B3D38"/>
    <w:rsid w:val="007B3F82"/>
    <w:rsid w:val="007B3FA6"/>
    <w:rsid w:val="007B4409"/>
    <w:rsid w:val="007B490F"/>
    <w:rsid w:val="007B532C"/>
    <w:rsid w:val="007B5BAA"/>
    <w:rsid w:val="007B6437"/>
    <w:rsid w:val="007B657C"/>
    <w:rsid w:val="007B68CA"/>
    <w:rsid w:val="007B7780"/>
    <w:rsid w:val="007C07B8"/>
    <w:rsid w:val="007C0B54"/>
    <w:rsid w:val="007C1462"/>
    <w:rsid w:val="007C18F2"/>
    <w:rsid w:val="007C22A6"/>
    <w:rsid w:val="007C2577"/>
    <w:rsid w:val="007C2F16"/>
    <w:rsid w:val="007C3044"/>
    <w:rsid w:val="007C3135"/>
    <w:rsid w:val="007C34CC"/>
    <w:rsid w:val="007C3B0F"/>
    <w:rsid w:val="007C44B6"/>
    <w:rsid w:val="007C4618"/>
    <w:rsid w:val="007C5689"/>
    <w:rsid w:val="007C615B"/>
    <w:rsid w:val="007C6223"/>
    <w:rsid w:val="007C64B1"/>
    <w:rsid w:val="007C686A"/>
    <w:rsid w:val="007C78D7"/>
    <w:rsid w:val="007C7EC6"/>
    <w:rsid w:val="007D01C4"/>
    <w:rsid w:val="007D0A95"/>
    <w:rsid w:val="007D23CF"/>
    <w:rsid w:val="007D2FBC"/>
    <w:rsid w:val="007D306A"/>
    <w:rsid w:val="007D355C"/>
    <w:rsid w:val="007D3775"/>
    <w:rsid w:val="007D41BB"/>
    <w:rsid w:val="007D49D5"/>
    <w:rsid w:val="007D4F0D"/>
    <w:rsid w:val="007D5EF4"/>
    <w:rsid w:val="007D6021"/>
    <w:rsid w:val="007D62CB"/>
    <w:rsid w:val="007D67ED"/>
    <w:rsid w:val="007D6FF6"/>
    <w:rsid w:val="007D70FA"/>
    <w:rsid w:val="007D71B6"/>
    <w:rsid w:val="007E052C"/>
    <w:rsid w:val="007E0CE9"/>
    <w:rsid w:val="007E121A"/>
    <w:rsid w:val="007E1B56"/>
    <w:rsid w:val="007E1CD0"/>
    <w:rsid w:val="007E1FEB"/>
    <w:rsid w:val="007E2597"/>
    <w:rsid w:val="007E272C"/>
    <w:rsid w:val="007E27AD"/>
    <w:rsid w:val="007E2C38"/>
    <w:rsid w:val="007E334E"/>
    <w:rsid w:val="007E3F27"/>
    <w:rsid w:val="007E3FA4"/>
    <w:rsid w:val="007E431B"/>
    <w:rsid w:val="007E51A9"/>
    <w:rsid w:val="007E7EE2"/>
    <w:rsid w:val="007F0B87"/>
    <w:rsid w:val="007F2310"/>
    <w:rsid w:val="007F2369"/>
    <w:rsid w:val="007F24BD"/>
    <w:rsid w:val="007F2FEF"/>
    <w:rsid w:val="007F3367"/>
    <w:rsid w:val="007F4197"/>
    <w:rsid w:val="007F4362"/>
    <w:rsid w:val="007F5094"/>
    <w:rsid w:val="007F5C02"/>
    <w:rsid w:val="007F6F04"/>
    <w:rsid w:val="007F70AE"/>
    <w:rsid w:val="00800B26"/>
    <w:rsid w:val="00800DA5"/>
    <w:rsid w:val="00800F08"/>
    <w:rsid w:val="0080232A"/>
    <w:rsid w:val="008023A2"/>
    <w:rsid w:val="00802668"/>
    <w:rsid w:val="008029E9"/>
    <w:rsid w:val="00802CB8"/>
    <w:rsid w:val="00803596"/>
    <w:rsid w:val="00803716"/>
    <w:rsid w:val="0080419E"/>
    <w:rsid w:val="008048FA"/>
    <w:rsid w:val="008049F2"/>
    <w:rsid w:val="00804D0D"/>
    <w:rsid w:val="0080508E"/>
    <w:rsid w:val="00805933"/>
    <w:rsid w:val="008059E5"/>
    <w:rsid w:val="00805BD8"/>
    <w:rsid w:val="00805BFE"/>
    <w:rsid w:val="00806BAF"/>
    <w:rsid w:val="0080704A"/>
    <w:rsid w:val="0080708A"/>
    <w:rsid w:val="008070AF"/>
    <w:rsid w:val="008074C3"/>
    <w:rsid w:val="00810D76"/>
    <w:rsid w:val="00810FB8"/>
    <w:rsid w:val="008116D5"/>
    <w:rsid w:val="008120BA"/>
    <w:rsid w:val="00812180"/>
    <w:rsid w:val="008122AA"/>
    <w:rsid w:val="00812F18"/>
    <w:rsid w:val="0081390B"/>
    <w:rsid w:val="008140A7"/>
    <w:rsid w:val="00815081"/>
    <w:rsid w:val="0081531B"/>
    <w:rsid w:val="00815CD5"/>
    <w:rsid w:val="0081617E"/>
    <w:rsid w:val="00816287"/>
    <w:rsid w:val="00816B84"/>
    <w:rsid w:val="00817005"/>
    <w:rsid w:val="00820001"/>
    <w:rsid w:val="00820455"/>
    <w:rsid w:val="00820844"/>
    <w:rsid w:val="00820CA3"/>
    <w:rsid w:val="00821AB1"/>
    <w:rsid w:val="00821E39"/>
    <w:rsid w:val="00821F53"/>
    <w:rsid w:val="008225EE"/>
    <w:rsid w:val="00822AB6"/>
    <w:rsid w:val="0082393B"/>
    <w:rsid w:val="0082450F"/>
    <w:rsid w:val="008245E7"/>
    <w:rsid w:val="00824864"/>
    <w:rsid w:val="00824EBA"/>
    <w:rsid w:val="008253B3"/>
    <w:rsid w:val="00825528"/>
    <w:rsid w:val="008257D2"/>
    <w:rsid w:val="008258DF"/>
    <w:rsid w:val="00826296"/>
    <w:rsid w:val="008267ED"/>
    <w:rsid w:val="00826955"/>
    <w:rsid w:val="008301DD"/>
    <w:rsid w:val="00831472"/>
    <w:rsid w:val="0083147B"/>
    <w:rsid w:val="008324E0"/>
    <w:rsid w:val="00832B82"/>
    <w:rsid w:val="00833019"/>
    <w:rsid w:val="008338EE"/>
    <w:rsid w:val="00833CF0"/>
    <w:rsid w:val="00833D0E"/>
    <w:rsid w:val="008346C5"/>
    <w:rsid w:val="00834D0A"/>
    <w:rsid w:val="00834F99"/>
    <w:rsid w:val="00835896"/>
    <w:rsid w:val="0083663C"/>
    <w:rsid w:val="008366BE"/>
    <w:rsid w:val="008366FA"/>
    <w:rsid w:val="008377E9"/>
    <w:rsid w:val="008377F7"/>
    <w:rsid w:val="00840960"/>
    <w:rsid w:val="0084125D"/>
    <w:rsid w:val="00841373"/>
    <w:rsid w:val="00841C38"/>
    <w:rsid w:val="008420C0"/>
    <w:rsid w:val="00843128"/>
    <w:rsid w:val="0084336C"/>
    <w:rsid w:val="00844498"/>
    <w:rsid w:val="00844E56"/>
    <w:rsid w:val="00845152"/>
    <w:rsid w:val="00845154"/>
    <w:rsid w:val="00846794"/>
    <w:rsid w:val="008477CA"/>
    <w:rsid w:val="00847D43"/>
    <w:rsid w:val="00850015"/>
    <w:rsid w:val="00850472"/>
    <w:rsid w:val="00850800"/>
    <w:rsid w:val="00850D63"/>
    <w:rsid w:val="00851EEE"/>
    <w:rsid w:val="0085206F"/>
    <w:rsid w:val="0085233E"/>
    <w:rsid w:val="00852495"/>
    <w:rsid w:val="008525F6"/>
    <w:rsid w:val="00852D3F"/>
    <w:rsid w:val="00852D44"/>
    <w:rsid w:val="00853113"/>
    <w:rsid w:val="0085316B"/>
    <w:rsid w:val="008537C9"/>
    <w:rsid w:val="00853A59"/>
    <w:rsid w:val="00854547"/>
    <w:rsid w:val="00854D62"/>
    <w:rsid w:val="0085514B"/>
    <w:rsid w:val="00855468"/>
    <w:rsid w:val="008555AA"/>
    <w:rsid w:val="008557B0"/>
    <w:rsid w:val="00855990"/>
    <w:rsid w:val="0085605E"/>
    <w:rsid w:val="008566C9"/>
    <w:rsid w:val="0085683A"/>
    <w:rsid w:val="008568F5"/>
    <w:rsid w:val="008577A3"/>
    <w:rsid w:val="0085798B"/>
    <w:rsid w:val="00857A8E"/>
    <w:rsid w:val="00860486"/>
    <w:rsid w:val="00861BB7"/>
    <w:rsid w:val="00861C44"/>
    <w:rsid w:val="00861CA4"/>
    <w:rsid w:val="0086231D"/>
    <w:rsid w:val="00862692"/>
    <w:rsid w:val="00862BBD"/>
    <w:rsid w:val="0086471A"/>
    <w:rsid w:val="00865A02"/>
    <w:rsid w:val="00866246"/>
    <w:rsid w:val="00866B78"/>
    <w:rsid w:val="00867227"/>
    <w:rsid w:val="008672ED"/>
    <w:rsid w:val="00870798"/>
    <w:rsid w:val="0087144E"/>
    <w:rsid w:val="0087163D"/>
    <w:rsid w:val="00871A07"/>
    <w:rsid w:val="008722BA"/>
    <w:rsid w:val="00872428"/>
    <w:rsid w:val="00872AA3"/>
    <w:rsid w:val="0087375B"/>
    <w:rsid w:val="0087393A"/>
    <w:rsid w:val="00873C9E"/>
    <w:rsid w:val="008752DD"/>
    <w:rsid w:val="008755BA"/>
    <w:rsid w:val="00875622"/>
    <w:rsid w:val="00876305"/>
    <w:rsid w:val="00877309"/>
    <w:rsid w:val="0087765E"/>
    <w:rsid w:val="0088073C"/>
    <w:rsid w:val="00880909"/>
    <w:rsid w:val="00880F6F"/>
    <w:rsid w:val="008819DD"/>
    <w:rsid w:val="00881E79"/>
    <w:rsid w:val="008828E6"/>
    <w:rsid w:val="00883ABD"/>
    <w:rsid w:val="00884460"/>
    <w:rsid w:val="0088552A"/>
    <w:rsid w:val="008857C3"/>
    <w:rsid w:val="008858CD"/>
    <w:rsid w:val="0088590E"/>
    <w:rsid w:val="00885BDD"/>
    <w:rsid w:val="008861C7"/>
    <w:rsid w:val="0088656B"/>
    <w:rsid w:val="008867DA"/>
    <w:rsid w:val="00886A3A"/>
    <w:rsid w:val="00886A3F"/>
    <w:rsid w:val="00886E26"/>
    <w:rsid w:val="00886F2E"/>
    <w:rsid w:val="00887390"/>
    <w:rsid w:val="00887B2C"/>
    <w:rsid w:val="00887B43"/>
    <w:rsid w:val="00890370"/>
    <w:rsid w:val="00890E28"/>
    <w:rsid w:val="008918AA"/>
    <w:rsid w:val="00892450"/>
    <w:rsid w:val="00892601"/>
    <w:rsid w:val="0089280A"/>
    <w:rsid w:val="0089324B"/>
    <w:rsid w:val="008938BA"/>
    <w:rsid w:val="00893E9A"/>
    <w:rsid w:val="00894BA1"/>
    <w:rsid w:val="0089514F"/>
    <w:rsid w:val="00896291"/>
    <w:rsid w:val="00897487"/>
    <w:rsid w:val="00897A82"/>
    <w:rsid w:val="008A0C63"/>
    <w:rsid w:val="008A0EFE"/>
    <w:rsid w:val="008A1495"/>
    <w:rsid w:val="008A1A77"/>
    <w:rsid w:val="008A242B"/>
    <w:rsid w:val="008A2B04"/>
    <w:rsid w:val="008A2EA4"/>
    <w:rsid w:val="008A3A89"/>
    <w:rsid w:val="008A3BA7"/>
    <w:rsid w:val="008A3E2A"/>
    <w:rsid w:val="008A4322"/>
    <w:rsid w:val="008A466F"/>
    <w:rsid w:val="008A46F6"/>
    <w:rsid w:val="008A485E"/>
    <w:rsid w:val="008A54FD"/>
    <w:rsid w:val="008A55A6"/>
    <w:rsid w:val="008A5A86"/>
    <w:rsid w:val="008A5D06"/>
    <w:rsid w:val="008A5DDA"/>
    <w:rsid w:val="008A6666"/>
    <w:rsid w:val="008A6747"/>
    <w:rsid w:val="008A6F4C"/>
    <w:rsid w:val="008B01BA"/>
    <w:rsid w:val="008B02A3"/>
    <w:rsid w:val="008B03FE"/>
    <w:rsid w:val="008B0538"/>
    <w:rsid w:val="008B0F9C"/>
    <w:rsid w:val="008B1462"/>
    <w:rsid w:val="008B1AE9"/>
    <w:rsid w:val="008B3C7F"/>
    <w:rsid w:val="008B3D87"/>
    <w:rsid w:val="008B41D4"/>
    <w:rsid w:val="008B4437"/>
    <w:rsid w:val="008B5FCF"/>
    <w:rsid w:val="008B68F5"/>
    <w:rsid w:val="008B6A89"/>
    <w:rsid w:val="008B6E87"/>
    <w:rsid w:val="008B7526"/>
    <w:rsid w:val="008B7837"/>
    <w:rsid w:val="008B78C9"/>
    <w:rsid w:val="008B7DB2"/>
    <w:rsid w:val="008C07EB"/>
    <w:rsid w:val="008C1AC7"/>
    <w:rsid w:val="008C24DF"/>
    <w:rsid w:val="008C28BE"/>
    <w:rsid w:val="008C2937"/>
    <w:rsid w:val="008C3009"/>
    <w:rsid w:val="008C3F69"/>
    <w:rsid w:val="008C55D5"/>
    <w:rsid w:val="008C593E"/>
    <w:rsid w:val="008C5F26"/>
    <w:rsid w:val="008C6E9F"/>
    <w:rsid w:val="008C6EB8"/>
    <w:rsid w:val="008C6FA6"/>
    <w:rsid w:val="008C77BE"/>
    <w:rsid w:val="008C7A64"/>
    <w:rsid w:val="008C7D73"/>
    <w:rsid w:val="008C7E98"/>
    <w:rsid w:val="008C7EFF"/>
    <w:rsid w:val="008D007D"/>
    <w:rsid w:val="008D01DE"/>
    <w:rsid w:val="008D0771"/>
    <w:rsid w:val="008D0B97"/>
    <w:rsid w:val="008D135C"/>
    <w:rsid w:val="008D13D3"/>
    <w:rsid w:val="008D16F1"/>
    <w:rsid w:val="008D1DEC"/>
    <w:rsid w:val="008D2417"/>
    <w:rsid w:val="008D3171"/>
    <w:rsid w:val="008D3AD2"/>
    <w:rsid w:val="008D53CC"/>
    <w:rsid w:val="008D5BFD"/>
    <w:rsid w:val="008D61B5"/>
    <w:rsid w:val="008D640F"/>
    <w:rsid w:val="008D6925"/>
    <w:rsid w:val="008D746C"/>
    <w:rsid w:val="008D788A"/>
    <w:rsid w:val="008D7CDA"/>
    <w:rsid w:val="008E0007"/>
    <w:rsid w:val="008E06A7"/>
    <w:rsid w:val="008E0B2A"/>
    <w:rsid w:val="008E0BBD"/>
    <w:rsid w:val="008E10A2"/>
    <w:rsid w:val="008E1A0A"/>
    <w:rsid w:val="008E32A7"/>
    <w:rsid w:val="008E33FA"/>
    <w:rsid w:val="008E351D"/>
    <w:rsid w:val="008E385D"/>
    <w:rsid w:val="008E401E"/>
    <w:rsid w:val="008E5353"/>
    <w:rsid w:val="008E5FC6"/>
    <w:rsid w:val="008E6024"/>
    <w:rsid w:val="008E64EF"/>
    <w:rsid w:val="008E6584"/>
    <w:rsid w:val="008E6977"/>
    <w:rsid w:val="008E71BD"/>
    <w:rsid w:val="008E7D5D"/>
    <w:rsid w:val="008F1102"/>
    <w:rsid w:val="008F1195"/>
    <w:rsid w:val="008F28D3"/>
    <w:rsid w:val="008F313A"/>
    <w:rsid w:val="008F3238"/>
    <w:rsid w:val="008F380C"/>
    <w:rsid w:val="008F429C"/>
    <w:rsid w:val="008F42ED"/>
    <w:rsid w:val="008F4302"/>
    <w:rsid w:val="008F4577"/>
    <w:rsid w:val="008F4C48"/>
    <w:rsid w:val="008F4DA6"/>
    <w:rsid w:val="008F5028"/>
    <w:rsid w:val="008F58CD"/>
    <w:rsid w:val="008F7187"/>
    <w:rsid w:val="008F7306"/>
    <w:rsid w:val="008F7489"/>
    <w:rsid w:val="0090010E"/>
    <w:rsid w:val="009002AB"/>
    <w:rsid w:val="00900406"/>
    <w:rsid w:val="0090046E"/>
    <w:rsid w:val="0090200A"/>
    <w:rsid w:val="00902123"/>
    <w:rsid w:val="009024BC"/>
    <w:rsid w:val="00902E80"/>
    <w:rsid w:val="00903880"/>
    <w:rsid w:val="00903FDF"/>
    <w:rsid w:val="00904355"/>
    <w:rsid w:val="009048D2"/>
    <w:rsid w:val="00904CAE"/>
    <w:rsid w:val="00904E9F"/>
    <w:rsid w:val="00906189"/>
    <w:rsid w:val="00906A81"/>
    <w:rsid w:val="00906C92"/>
    <w:rsid w:val="009077BD"/>
    <w:rsid w:val="00907AD7"/>
    <w:rsid w:val="00907F85"/>
    <w:rsid w:val="009105C7"/>
    <w:rsid w:val="0091067F"/>
    <w:rsid w:val="00911396"/>
    <w:rsid w:val="00911CFA"/>
    <w:rsid w:val="009125F0"/>
    <w:rsid w:val="009127B4"/>
    <w:rsid w:val="009128AB"/>
    <w:rsid w:val="00912FE9"/>
    <w:rsid w:val="009131D3"/>
    <w:rsid w:val="009137D8"/>
    <w:rsid w:val="00913DA1"/>
    <w:rsid w:val="00914064"/>
    <w:rsid w:val="00916162"/>
    <w:rsid w:val="0091683A"/>
    <w:rsid w:val="00916FC7"/>
    <w:rsid w:val="0091721B"/>
    <w:rsid w:val="00917947"/>
    <w:rsid w:val="00917F28"/>
    <w:rsid w:val="00917FE4"/>
    <w:rsid w:val="00920949"/>
    <w:rsid w:val="0092101C"/>
    <w:rsid w:val="009217D7"/>
    <w:rsid w:val="00921E44"/>
    <w:rsid w:val="00921ECB"/>
    <w:rsid w:val="00921EE1"/>
    <w:rsid w:val="00921F00"/>
    <w:rsid w:val="00921F16"/>
    <w:rsid w:val="00921F47"/>
    <w:rsid w:val="00924F1D"/>
    <w:rsid w:val="009257FC"/>
    <w:rsid w:val="0092590D"/>
    <w:rsid w:val="0092672B"/>
    <w:rsid w:val="0092680C"/>
    <w:rsid w:val="00926E92"/>
    <w:rsid w:val="0092710D"/>
    <w:rsid w:val="00927361"/>
    <w:rsid w:val="009279EF"/>
    <w:rsid w:val="00927D9B"/>
    <w:rsid w:val="009309A6"/>
    <w:rsid w:val="00931FF8"/>
    <w:rsid w:val="00932967"/>
    <w:rsid w:val="00932BDF"/>
    <w:rsid w:val="00932D66"/>
    <w:rsid w:val="009331EC"/>
    <w:rsid w:val="00933867"/>
    <w:rsid w:val="00933C1A"/>
    <w:rsid w:val="00933D5C"/>
    <w:rsid w:val="009345EF"/>
    <w:rsid w:val="0093481A"/>
    <w:rsid w:val="00935851"/>
    <w:rsid w:val="009360FA"/>
    <w:rsid w:val="00936BA7"/>
    <w:rsid w:val="009371D7"/>
    <w:rsid w:val="009376F4"/>
    <w:rsid w:val="0093787F"/>
    <w:rsid w:val="0093797D"/>
    <w:rsid w:val="00937FB1"/>
    <w:rsid w:val="00937FD3"/>
    <w:rsid w:val="00940369"/>
    <w:rsid w:val="00940443"/>
    <w:rsid w:val="009408AF"/>
    <w:rsid w:val="00941014"/>
    <w:rsid w:val="00941161"/>
    <w:rsid w:val="00941175"/>
    <w:rsid w:val="0094139B"/>
    <w:rsid w:val="00942AE2"/>
    <w:rsid w:val="00942D74"/>
    <w:rsid w:val="009431BE"/>
    <w:rsid w:val="0094323F"/>
    <w:rsid w:val="0094445F"/>
    <w:rsid w:val="00944824"/>
    <w:rsid w:val="00944944"/>
    <w:rsid w:val="00944C30"/>
    <w:rsid w:val="00944D88"/>
    <w:rsid w:val="0094582F"/>
    <w:rsid w:val="00945FA3"/>
    <w:rsid w:val="00947214"/>
    <w:rsid w:val="00947281"/>
    <w:rsid w:val="009473C8"/>
    <w:rsid w:val="00947491"/>
    <w:rsid w:val="009505C7"/>
    <w:rsid w:val="009507DE"/>
    <w:rsid w:val="00951245"/>
    <w:rsid w:val="00951372"/>
    <w:rsid w:val="009515FE"/>
    <w:rsid w:val="00953F40"/>
    <w:rsid w:val="0095413E"/>
    <w:rsid w:val="00954405"/>
    <w:rsid w:val="009545C0"/>
    <w:rsid w:val="00955136"/>
    <w:rsid w:val="0095517B"/>
    <w:rsid w:val="0095522E"/>
    <w:rsid w:val="0095575F"/>
    <w:rsid w:val="00955847"/>
    <w:rsid w:val="00955870"/>
    <w:rsid w:val="00955E67"/>
    <w:rsid w:val="0095619D"/>
    <w:rsid w:val="00957D46"/>
    <w:rsid w:val="00960AC1"/>
    <w:rsid w:val="00960B16"/>
    <w:rsid w:val="009610FE"/>
    <w:rsid w:val="00961435"/>
    <w:rsid w:val="009614B6"/>
    <w:rsid w:val="00962DCB"/>
    <w:rsid w:val="00962E07"/>
    <w:rsid w:val="00962E2B"/>
    <w:rsid w:val="00963530"/>
    <w:rsid w:val="00963A67"/>
    <w:rsid w:val="0096458B"/>
    <w:rsid w:val="009652A7"/>
    <w:rsid w:val="00965A43"/>
    <w:rsid w:val="00965AED"/>
    <w:rsid w:val="00965E7E"/>
    <w:rsid w:val="009662AB"/>
    <w:rsid w:val="00967178"/>
    <w:rsid w:val="0097087E"/>
    <w:rsid w:val="00970E28"/>
    <w:rsid w:val="00971267"/>
    <w:rsid w:val="00971271"/>
    <w:rsid w:val="00971883"/>
    <w:rsid w:val="009722D9"/>
    <w:rsid w:val="00972532"/>
    <w:rsid w:val="0097283C"/>
    <w:rsid w:val="009736B9"/>
    <w:rsid w:val="009737D6"/>
    <w:rsid w:val="00974712"/>
    <w:rsid w:val="009748CA"/>
    <w:rsid w:val="00974C33"/>
    <w:rsid w:val="00974D89"/>
    <w:rsid w:val="00975748"/>
    <w:rsid w:val="00975ACF"/>
    <w:rsid w:val="0097622A"/>
    <w:rsid w:val="00977D2A"/>
    <w:rsid w:val="009800CA"/>
    <w:rsid w:val="0098030A"/>
    <w:rsid w:val="00980379"/>
    <w:rsid w:val="00980511"/>
    <w:rsid w:val="0098090A"/>
    <w:rsid w:val="009809F1"/>
    <w:rsid w:val="00980A7E"/>
    <w:rsid w:val="00980D41"/>
    <w:rsid w:val="00981213"/>
    <w:rsid w:val="0098194C"/>
    <w:rsid w:val="00981CFD"/>
    <w:rsid w:val="00981DDC"/>
    <w:rsid w:val="00982794"/>
    <w:rsid w:val="00982B10"/>
    <w:rsid w:val="0098315D"/>
    <w:rsid w:val="00983599"/>
    <w:rsid w:val="00983A3D"/>
    <w:rsid w:val="00984157"/>
    <w:rsid w:val="009841C8"/>
    <w:rsid w:val="009856D8"/>
    <w:rsid w:val="00985CCC"/>
    <w:rsid w:val="00985E6E"/>
    <w:rsid w:val="009867AD"/>
    <w:rsid w:val="00986D47"/>
    <w:rsid w:val="00986FDC"/>
    <w:rsid w:val="00987344"/>
    <w:rsid w:val="00987AB3"/>
    <w:rsid w:val="0099003F"/>
    <w:rsid w:val="009916FC"/>
    <w:rsid w:val="009917F4"/>
    <w:rsid w:val="0099182D"/>
    <w:rsid w:val="00991985"/>
    <w:rsid w:val="00992128"/>
    <w:rsid w:val="009939F5"/>
    <w:rsid w:val="00994290"/>
    <w:rsid w:val="00995432"/>
    <w:rsid w:val="00995751"/>
    <w:rsid w:val="009960B6"/>
    <w:rsid w:val="00996114"/>
    <w:rsid w:val="00996354"/>
    <w:rsid w:val="009966B5"/>
    <w:rsid w:val="00996B51"/>
    <w:rsid w:val="00996B54"/>
    <w:rsid w:val="00997142"/>
    <w:rsid w:val="009974E1"/>
    <w:rsid w:val="00997A36"/>
    <w:rsid w:val="009A060E"/>
    <w:rsid w:val="009A0615"/>
    <w:rsid w:val="009A096C"/>
    <w:rsid w:val="009A0C3A"/>
    <w:rsid w:val="009A0E74"/>
    <w:rsid w:val="009A242F"/>
    <w:rsid w:val="009A2D35"/>
    <w:rsid w:val="009A34C8"/>
    <w:rsid w:val="009A359B"/>
    <w:rsid w:val="009A3668"/>
    <w:rsid w:val="009A37A4"/>
    <w:rsid w:val="009A37BE"/>
    <w:rsid w:val="009A42E0"/>
    <w:rsid w:val="009A44DD"/>
    <w:rsid w:val="009A4EF9"/>
    <w:rsid w:val="009A526E"/>
    <w:rsid w:val="009A545C"/>
    <w:rsid w:val="009A640C"/>
    <w:rsid w:val="009A6B63"/>
    <w:rsid w:val="009A7486"/>
    <w:rsid w:val="009A7ED3"/>
    <w:rsid w:val="009B0501"/>
    <w:rsid w:val="009B0B64"/>
    <w:rsid w:val="009B0D87"/>
    <w:rsid w:val="009B11BC"/>
    <w:rsid w:val="009B151E"/>
    <w:rsid w:val="009B27A8"/>
    <w:rsid w:val="009B3FC1"/>
    <w:rsid w:val="009B40D3"/>
    <w:rsid w:val="009B4577"/>
    <w:rsid w:val="009B4AA2"/>
    <w:rsid w:val="009B4B97"/>
    <w:rsid w:val="009B525A"/>
    <w:rsid w:val="009B5387"/>
    <w:rsid w:val="009B57DA"/>
    <w:rsid w:val="009B5EDA"/>
    <w:rsid w:val="009B6477"/>
    <w:rsid w:val="009B6757"/>
    <w:rsid w:val="009B759E"/>
    <w:rsid w:val="009B78E2"/>
    <w:rsid w:val="009B7DCD"/>
    <w:rsid w:val="009C0425"/>
    <w:rsid w:val="009C0934"/>
    <w:rsid w:val="009C10AD"/>
    <w:rsid w:val="009C122A"/>
    <w:rsid w:val="009C1297"/>
    <w:rsid w:val="009C1B29"/>
    <w:rsid w:val="009C2055"/>
    <w:rsid w:val="009C206E"/>
    <w:rsid w:val="009C216A"/>
    <w:rsid w:val="009C337F"/>
    <w:rsid w:val="009C3556"/>
    <w:rsid w:val="009C3C7C"/>
    <w:rsid w:val="009C3FA3"/>
    <w:rsid w:val="009C4875"/>
    <w:rsid w:val="009C5A62"/>
    <w:rsid w:val="009C6261"/>
    <w:rsid w:val="009C62D5"/>
    <w:rsid w:val="009C6C48"/>
    <w:rsid w:val="009C6D91"/>
    <w:rsid w:val="009C7305"/>
    <w:rsid w:val="009C738F"/>
    <w:rsid w:val="009C7707"/>
    <w:rsid w:val="009C7D5E"/>
    <w:rsid w:val="009D0059"/>
    <w:rsid w:val="009D10A4"/>
    <w:rsid w:val="009D10BD"/>
    <w:rsid w:val="009D1192"/>
    <w:rsid w:val="009D1278"/>
    <w:rsid w:val="009D26C5"/>
    <w:rsid w:val="009D31B1"/>
    <w:rsid w:val="009D35E6"/>
    <w:rsid w:val="009D3B0F"/>
    <w:rsid w:val="009D3C1C"/>
    <w:rsid w:val="009D4418"/>
    <w:rsid w:val="009D4579"/>
    <w:rsid w:val="009D4B08"/>
    <w:rsid w:val="009D5142"/>
    <w:rsid w:val="009D514B"/>
    <w:rsid w:val="009D54AD"/>
    <w:rsid w:val="009D727F"/>
    <w:rsid w:val="009D79B5"/>
    <w:rsid w:val="009E011B"/>
    <w:rsid w:val="009E04B2"/>
    <w:rsid w:val="009E0512"/>
    <w:rsid w:val="009E08AE"/>
    <w:rsid w:val="009E09F9"/>
    <w:rsid w:val="009E13DB"/>
    <w:rsid w:val="009E18F1"/>
    <w:rsid w:val="009E284B"/>
    <w:rsid w:val="009E29C8"/>
    <w:rsid w:val="009E2CC0"/>
    <w:rsid w:val="009E317D"/>
    <w:rsid w:val="009E3E21"/>
    <w:rsid w:val="009E3F02"/>
    <w:rsid w:val="009E4746"/>
    <w:rsid w:val="009E4B54"/>
    <w:rsid w:val="009E4CE4"/>
    <w:rsid w:val="009E5017"/>
    <w:rsid w:val="009E53B7"/>
    <w:rsid w:val="009E57F5"/>
    <w:rsid w:val="009E6598"/>
    <w:rsid w:val="009E6D41"/>
    <w:rsid w:val="009E6FDE"/>
    <w:rsid w:val="009E7143"/>
    <w:rsid w:val="009E7E6A"/>
    <w:rsid w:val="009F0096"/>
    <w:rsid w:val="009F074E"/>
    <w:rsid w:val="009F0CC6"/>
    <w:rsid w:val="009F12A8"/>
    <w:rsid w:val="009F15C1"/>
    <w:rsid w:val="009F1C92"/>
    <w:rsid w:val="009F258A"/>
    <w:rsid w:val="009F2590"/>
    <w:rsid w:val="009F2687"/>
    <w:rsid w:val="009F2A8A"/>
    <w:rsid w:val="009F585D"/>
    <w:rsid w:val="009F5961"/>
    <w:rsid w:val="009F5E3C"/>
    <w:rsid w:val="009F623D"/>
    <w:rsid w:val="009F6522"/>
    <w:rsid w:val="009F68A5"/>
    <w:rsid w:val="009F6B83"/>
    <w:rsid w:val="009F6C3E"/>
    <w:rsid w:val="009F7A15"/>
    <w:rsid w:val="00A00467"/>
    <w:rsid w:val="00A0095C"/>
    <w:rsid w:val="00A00A19"/>
    <w:rsid w:val="00A00AF3"/>
    <w:rsid w:val="00A010F8"/>
    <w:rsid w:val="00A016A0"/>
    <w:rsid w:val="00A01872"/>
    <w:rsid w:val="00A019CE"/>
    <w:rsid w:val="00A022F7"/>
    <w:rsid w:val="00A025F3"/>
    <w:rsid w:val="00A0266F"/>
    <w:rsid w:val="00A032AF"/>
    <w:rsid w:val="00A047DF"/>
    <w:rsid w:val="00A04879"/>
    <w:rsid w:val="00A04B6C"/>
    <w:rsid w:val="00A04F3A"/>
    <w:rsid w:val="00A05291"/>
    <w:rsid w:val="00A05C40"/>
    <w:rsid w:val="00A06661"/>
    <w:rsid w:val="00A06C9C"/>
    <w:rsid w:val="00A06F00"/>
    <w:rsid w:val="00A07AF2"/>
    <w:rsid w:val="00A07C39"/>
    <w:rsid w:val="00A10167"/>
    <w:rsid w:val="00A101E2"/>
    <w:rsid w:val="00A10989"/>
    <w:rsid w:val="00A10EE9"/>
    <w:rsid w:val="00A1173B"/>
    <w:rsid w:val="00A119DC"/>
    <w:rsid w:val="00A11CD8"/>
    <w:rsid w:val="00A1248C"/>
    <w:rsid w:val="00A12F73"/>
    <w:rsid w:val="00A13B81"/>
    <w:rsid w:val="00A13B9F"/>
    <w:rsid w:val="00A13E1B"/>
    <w:rsid w:val="00A14CB3"/>
    <w:rsid w:val="00A14D15"/>
    <w:rsid w:val="00A14DBA"/>
    <w:rsid w:val="00A15252"/>
    <w:rsid w:val="00A1532A"/>
    <w:rsid w:val="00A15800"/>
    <w:rsid w:val="00A1590F"/>
    <w:rsid w:val="00A15A80"/>
    <w:rsid w:val="00A1619D"/>
    <w:rsid w:val="00A16255"/>
    <w:rsid w:val="00A1636D"/>
    <w:rsid w:val="00A164A2"/>
    <w:rsid w:val="00A16AF2"/>
    <w:rsid w:val="00A1748F"/>
    <w:rsid w:val="00A17A2E"/>
    <w:rsid w:val="00A17D29"/>
    <w:rsid w:val="00A202D7"/>
    <w:rsid w:val="00A20551"/>
    <w:rsid w:val="00A20BAB"/>
    <w:rsid w:val="00A211CF"/>
    <w:rsid w:val="00A2138D"/>
    <w:rsid w:val="00A21463"/>
    <w:rsid w:val="00A2153D"/>
    <w:rsid w:val="00A217AA"/>
    <w:rsid w:val="00A21FE4"/>
    <w:rsid w:val="00A22705"/>
    <w:rsid w:val="00A22E39"/>
    <w:rsid w:val="00A23DCC"/>
    <w:rsid w:val="00A24E05"/>
    <w:rsid w:val="00A24F6F"/>
    <w:rsid w:val="00A26079"/>
    <w:rsid w:val="00A26934"/>
    <w:rsid w:val="00A27479"/>
    <w:rsid w:val="00A27853"/>
    <w:rsid w:val="00A3001A"/>
    <w:rsid w:val="00A307B9"/>
    <w:rsid w:val="00A30F0D"/>
    <w:rsid w:val="00A314EF"/>
    <w:rsid w:val="00A31902"/>
    <w:rsid w:val="00A31C01"/>
    <w:rsid w:val="00A31DC9"/>
    <w:rsid w:val="00A326EF"/>
    <w:rsid w:val="00A3299D"/>
    <w:rsid w:val="00A32C3E"/>
    <w:rsid w:val="00A333D5"/>
    <w:rsid w:val="00A33555"/>
    <w:rsid w:val="00A33BA5"/>
    <w:rsid w:val="00A3431A"/>
    <w:rsid w:val="00A3449C"/>
    <w:rsid w:val="00A3480D"/>
    <w:rsid w:val="00A35120"/>
    <w:rsid w:val="00A35448"/>
    <w:rsid w:val="00A3590E"/>
    <w:rsid w:val="00A35D1C"/>
    <w:rsid w:val="00A35F53"/>
    <w:rsid w:val="00A36B80"/>
    <w:rsid w:val="00A370E2"/>
    <w:rsid w:val="00A37488"/>
    <w:rsid w:val="00A37CB8"/>
    <w:rsid w:val="00A37D78"/>
    <w:rsid w:val="00A40144"/>
    <w:rsid w:val="00A4016D"/>
    <w:rsid w:val="00A40214"/>
    <w:rsid w:val="00A403B4"/>
    <w:rsid w:val="00A4132F"/>
    <w:rsid w:val="00A41B0C"/>
    <w:rsid w:val="00A41B9A"/>
    <w:rsid w:val="00A4230E"/>
    <w:rsid w:val="00A42D47"/>
    <w:rsid w:val="00A4330C"/>
    <w:rsid w:val="00A433EA"/>
    <w:rsid w:val="00A43894"/>
    <w:rsid w:val="00A43AA8"/>
    <w:rsid w:val="00A43B6F"/>
    <w:rsid w:val="00A43DA1"/>
    <w:rsid w:val="00A44283"/>
    <w:rsid w:val="00A44727"/>
    <w:rsid w:val="00A44BC5"/>
    <w:rsid w:val="00A459D5"/>
    <w:rsid w:val="00A45EA4"/>
    <w:rsid w:val="00A46118"/>
    <w:rsid w:val="00A466F3"/>
    <w:rsid w:val="00A4681F"/>
    <w:rsid w:val="00A46D2E"/>
    <w:rsid w:val="00A474B6"/>
    <w:rsid w:val="00A47AC1"/>
    <w:rsid w:val="00A47D50"/>
    <w:rsid w:val="00A50CDF"/>
    <w:rsid w:val="00A50DAB"/>
    <w:rsid w:val="00A50FAE"/>
    <w:rsid w:val="00A5155D"/>
    <w:rsid w:val="00A51C2C"/>
    <w:rsid w:val="00A52B44"/>
    <w:rsid w:val="00A52E4D"/>
    <w:rsid w:val="00A533F7"/>
    <w:rsid w:val="00A538E3"/>
    <w:rsid w:val="00A53935"/>
    <w:rsid w:val="00A53DD0"/>
    <w:rsid w:val="00A53EC3"/>
    <w:rsid w:val="00A54EC9"/>
    <w:rsid w:val="00A552B1"/>
    <w:rsid w:val="00A5577B"/>
    <w:rsid w:val="00A55AD4"/>
    <w:rsid w:val="00A55C4D"/>
    <w:rsid w:val="00A56307"/>
    <w:rsid w:val="00A5694E"/>
    <w:rsid w:val="00A5697F"/>
    <w:rsid w:val="00A570A4"/>
    <w:rsid w:val="00A57736"/>
    <w:rsid w:val="00A57E98"/>
    <w:rsid w:val="00A6077B"/>
    <w:rsid w:val="00A607E2"/>
    <w:rsid w:val="00A60CD8"/>
    <w:rsid w:val="00A60EBA"/>
    <w:rsid w:val="00A61656"/>
    <w:rsid w:val="00A61BD5"/>
    <w:rsid w:val="00A61F3D"/>
    <w:rsid w:val="00A629FF"/>
    <w:rsid w:val="00A62C1D"/>
    <w:rsid w:val="00A62E86"/>
    <w:rsid w:val="00A6351E"/>
    <w:rsid w:val="00A63B9D"/>
    <w:rsid w:val="00A65E75"/>
    <w:rsid w:val="00A66013"/>
    <w:rsid w:val="00A67106"/>
    <w:rsid w:val="00A6737D"/>
    <w:rsid w:val="00A678B1"/>
    <w:rsid w:val="00A67C79"/>
    <w:rsid w:val="00A7040C"/>
    <w:rsid w:val="00A70877"/>
    <w:rsid w:val="00A71027"/>
    <w:rsid w:val="00A7155E"/>
    <w:rsid w:val="00A7268B"/>
    <w:rsid w:val="00A727F9"/>
    <w:rsid w:val="00A72CED"/>
    <w:rsid w:val="00A731BB"/>
    <w:rsid w:val="00A73987"/>
    <w:rsid w:val="00A73A43"/>
    <w:rsid w:val="00A73B4B"/>
    <w:rsid w:val="00A74A44"/>
    <w:rsid w:val="00A74EA9"/>
    <w:rsid w:val="00A76383"/>
    <w:rsid w:val="00A76F80"/>
    <w:rsid w:val="00A7718A"/>
    <w:rsid w:val="00A7791E"/>
    <w:rsid w:val="00A77FC6"/>
    <w:rsid w:val="00A802F0"/>
    <w:rsid w:val="00A80E3B"/>
    <w:rsid w:val="00A8149B"/>
    <w:rsid w:val="00A81FA4"/>
    <w:rsid w:val="00A829B2"/>
    <w:rsid w:val="00A829E3"/>
    <w:rsid w:val="00A8426D"/>
    <w:rsid w:val="00A8480E"/>
    <w:rsid w:val="00A848AB"/>
    <w:rsid w:val="00A84B48"/>
    <w:rsid w:val="00A84B6A"/>
    <w:rsid w:val="00A85111"/>
    <w:rsid w:val="00A858E8"/>
    <w:rsid w:val="00A85D5D"/>
    <w:rsid w:val="00A86166"/>
    <w:rsid w:val="00A864E7"/>
    <w:rsid w:val="00A86BC7"/>
    <w:rsid w:val="00A86D92"/>
    <w:rsid w:val="00A87853"/>
    <w:rsid w:val="00A87AE9"/>
    <w:rsid w:val="00A900E7"/>
    <w:rsid w:val="00A9101A"/>
    <w:rsid w:val="00A91A0B"/>
    <w:rsid w:val="00A91F2F"/>
    <w:rsid w:val="00A92DFB"/>
    <w:rsid w:val="00A93160"/>
    <w:rsid w:val="00A93AD1"/>
    <w:rsid w:val="00A94196"/>
    <w:rsid w:val="00A942A8"/>
    <w:rsid w:val="00A94FC0"/>
    <w:rsid w:val="00A96706"/>
    <w:rsid w:val="00A968B5"/>
    <w:rsid w:val="00A9698F"/>
    <w:rsid w:val="00AA0D5C"/>
    <w:rsid w:val="00AA1339"/>
    <w:rsid w:val="00AA1AC9"/>
    <w:rsid w:val="00AA220D"/>
    <w:rsid w:val="00AA2893"/>
    <w:rsid w:val="00AA2C7F"/>
    <w:rsid w:val="00AA2FED"/>
    <w:rsid w:val="00AA31AF"/>
    <w:rsid w:val="00AA3947"/>
    <w:rsid w:val="00AA4295"/>
    <w:rsid w:val="00AA45D6"/>
    <w:rsid w:val="00AA4625"/>
    <w:rsid w:val="00AA4936"/>
    <w:rsid w:val="00AA4A03"/>
    <w:rsid w:val="00AA4A39"/>
    <w:rsid w:val="00AA4BAA"/>
    <w:rsid w:val="00AA52E7"/>
    <w:rsid w:val="00AA6029"/>
    <w:rsid w:val="00AA60BC"/>
    <w:rsid w:val="00AA62DA"/>
    <w:rsid w:val="00AA6691"/>
    <w:rsid w:val="00AA6825"/>
    <w:rsid w:val="00AA723B"/>
    <w:rsid w:val="00AB0026"/>
    <w:rsid w:val="00AB0CBF"/>
    <w:rsid w:val="00AB0F10"/>
    <w:rsid w:val="00AB186B"/>
    <w:rsid w:val="00AB21AD"/>
    <w:rsid w:val="00AB29FD"/>
    <w:rsid w:val="00AB34C5"/>
    <w:rsid w:val="00AB3500"/>
    <w:rsid w:val="00AB3992"/>
    <w:rsid w:val="00AB3B84"/>
    <w:rsid w:val="00AB46A5"/>
    <w:rsid w:val="00AB48A0"/>
    <w:rsid w:val="00AB4988"/>
    <w:rsid w:val="00AB4AE8"/>
    <w:rsid w:val="00AB54E1"/>
    <w:rsid w:val="00AB5936"/>
    <w:rsid w:val="00AB5AA5"/>
    <w:rsid w:val="00AB5F4A"/>
    <w:rsid w:val="00AB5F74"/>
    <w:rsid w:val="00AB621A"/>
    <w:rsid w:val="00AB6B52"/>
    <w:rsid w:val="00AB6B90"/>
    <w:rsid w:val="00AB6D26"/>
    <w:rsid w:val="00AC0282"/>
    <w:rsid w:val="00AC0514"/>
    <w:rsid w:val="00AC077A"/>
    <w:rsid w:val="00AC12E7"/>
    <w:rsid w:val="00AC1620"/>
    <w:rsid w:val="00AC1799"/>
    <w:rsid w:val="00AC17FF"/>
    <w:rsid w:val="00AC283F"/>
    <w:rsid w:val="00AC29A4"/>
    <w:rsid w:val="00AC2C51"/>
    <w:rsid w:val="00AC3822"/>
    <w:rsid w:val="00AC4222"/>
    <w:rsid w:val="00AC4528"/>
    <w:rsid w:val="00AC45BE"/>
    <w:rsid w:val="00AC4F74"/>
    <w:rsid w:val="00AC5828"/>
    <w:rsid w:val="00AC5856"/>
    <w:rsid w:val="00AC5A27"/>
    <w:rsid w:val="00AC5E7B"/>
    <w:rsid w:val="00AC616D"/>
    <w:rsid w:val="00AC629E"/>
    <w:rsid w:val="00AD056F"/>
    <w:rsid w:val="00AD0C1E"/>
    <w:rsid w:val="00AD164A"/>
    <w:rsid w:val="00AD1F99"/>
    <w:rsid w:val="00AD243A"/>
    <w:rsid w:val="00AD25CF"/>
    <w:rsid w:val="00AD2754"/>
    <w:rsid w:val="00AD2DD6"/>
    <w:rsid w:val="00AD2E9B"/>
    <w:rsid w:val="00AD32F3"/>
    <w:rsid w:val="00AD3F63"/>
    <w:rsid w:val="00AD40F7"/>
    <w:rsid w:val="00AD4884"/>
    <w:rsid w:val="00AD53BF"/>
    <w:rsid w:val="00AD5ECB"/>
    <w:rsid w:val="00AE06A7"/>
    <w:rsid w:val="00AE173B"/>
    <w:rsid w:val="00AE181B"/>
    <w:rsid w:val="00AE2342"/>
    <w:rsid w:val="00AE2572"/>
    <w:rsid w:val="00AE3739"/>
    <w:rsid w:val="00AE38D4"/>
    <w:rsid w:val="00AE39C2"/>
    <w:rsid w:val="00AE3B0A"/>
    <w:rsid w:val="00AE3E1F"/>
    <w:rsid w:val="00AE42AC"/>
    <w:rsid w:val="00AE446C"/>
    <w:rsid w:val="00AE44D1"/>
    <w:rsid w:val="00AE5233"/>
    <w:rsid w:val="00AE5FDB"/>
    <w:rsid w:val="00AE648F"/>
    <w:rsid w:val="00AE6525"/>
    <w:rsid w:val="00AE6AF3"/>
    <w:rsid w:val="00AE6FAE"/>
    <w:rsid w:val="00AE6FBA"/>
    <w:rsid w:val="00AE7477"/>
    <w:rsid w:val="00AE74D2"/>
    <w:rsid w:val="00AF08B8"/>
    <w:rsid w:val="00AF1475"/>
    <w:rsid w:val="00AF17EA"/>
    <w:rsid w:val="00AF1CF4"/>
    <w:rsid w:val="00AF1EB5"/>
    <w:rsid w:val="00AF2967"/>
    <w:rsid w:val="00AF2B61"/>
    <w:rsid w:val="00AF2C17"/>
    <w:rsid w:val="00AF37AB"/>
    <w:rsid w:val="00AF40ED"/>
    <w:rsid w:val="00AF4877"/>
    <w:rsid w:val="00AF48AE"/>
    <w:rsid w:val="00AF50E9"/>
    <w:rsid w:val="00AF58C2"/>
    <w:rsid w:val="00AF6DC2"/>
    <w:rsid w:val="00AF76D3"/>
    <w:rsid w:val="00AF79DE"/>
    <w:rsid w:val="00AF7BFE"/>
    <w:rsid w:val="00B00AC6"/>
    <w:rsid w:val="00B00C83"/>
    <w:rsid w:val="00B01450"/>
    <w:rsid w:val="00B01DE3"/>
    <w:rsid w:val="00B01E07"/>
    <w:rsid w:val="00B022DA"/>
    <w:rsid w:val="00B0242C"/>
    <w:rsid w:val="00B028E5"/>
    <w:rsid w:val="00B03060"/>
    <w:rsid w:val="00B033C9"/>
    <w:rsid w:val="00B037AA"/>
    <w:rsid w:val="00B040E3"/>
    <w:rsid w:val="00B048F7"/>
    <w:rsid w:val="00B05B60"/>
    <w:rsid w:val="00B06C5A"/>
    <w:rsid w:val="00B06D4C"/>
    <w:rsid w:val="00B06E15"/>
    <w:rsid w:val="00B07787"/>
    <w:rsid w:val="00B07B70"/>
    <w:rsid w:val="00B103E9"/>
    <w:rsid w:val="00B105BE"/>
    <w:rsid w:val="00B10A2A"/>
    <w:rsid w:val="00B11053"/>
    <w:rsid w:val="00B1141F"/>
    <w:rsid w:val="00B114C1"/>
    <w:rsid w:val="00B118DF"/>
    <w:rsid w:val="00B12512"/>
    <w:rsid w:val="00B12987"/>
    <w:rsid w:val="00B12CB0"/>
    <w:rsid w:val="00B130AA"/>
    <w:rsid w:val="00B137FD"/>
    <w:rsid w:val="00B139AC"/>
    <w:rsid w:val="00B14726"/>
    <w:rsid w:val="00B14A53"/>
    <w:rsid w:val="00B14AA3"/>
    <w:rsid w:val="00B14AB8"/>
    <w:rsid w:val="00B14D13"/>
    <w:rsid w:val="00B15234"/>
    <w:rsid w:val="00B15366"/>
    <w:rsid w:val="00B15B45"/>
    <w:rsid w:val="00B15DD5"/>
    <w:rsid w:val="00B16582"/>
    <w:rsid w:val="00B169EB"/>
    <w:rsid w:val="00B170A2"/>
    <w:rsid w:val="00B1793E"/>
    <w:rsid w:val="00B20CC3"/>
    <w:rsid w:val="00B2127C"/>
    <w:rsid w:val="00B21437"/>
    <w:rsid w:val="00B21451"/>
    <w:rsid w:val="00B215A1"/>
    <w:rsid w:val="00B21A04"/>
    <w:rsid w:val="00B22298"/>
    <w:rsid w:val="00B22BE8"/>
    <w:rsid w:val="00B2328F"/>
    <w:rsid w:val="00B233EB"/>
    <w:rsid w:val="00B237BB"/>
    <w:rsid w:val="00B23AA9"/>
    <w:rsid w:val="00B23CD2"/>
    <w:rsid w:val="00B2478F"/>
    <w:rsid w:val="00B2500F"/>
    <w:rsid w:val="00B25C2D"/>
    <w:rsid w:val="00B26D81"/>
    <w:rsid w:val="00B27559"/>
    <w:rsid w:val="00B27B1F"/>
    <w:rsid w:val="00B27BEE"/>
    <w:rsid w:val="00B30192"/>
    <w:rsid w:val="00B313A3"/>
    <w:rsid w:val="00B3162D"/>
    <w:rsid w:val="00B32211"/>
    <w:rsid w:val="00B325B8"/>
    <w:rsid w:val="00B32D85"/>
    <w:rsid w:val="00B331FC"/>
    <w:rsid w:val="00B3341F"/>
    <w:rsid w:val="00B33AF7"/>
    <w:rsid w:val="00B33ECB"/>
    <w:rsid w:val="00B33F6B"/>
    <w:rsid w:val="00B34B5C"/>
    <w:rsid w:val="00B34F9F"/>
    <w:rsid w:val="00B3569E"/>
    <w:rsid w:val="00B3580D"/>
    <w:rsid w:val="00B359EE"/>
    <w:rsid w:val="00B37402"/>
    <w:rsid w:val="00B37F47"/>
    <w:rsid w:val="00B4073C"/>
    <w:rsid w:val="00B40CD9"/>
    <w:rsid w:val="00B40DDD"/>
    <w:rsid w:val="00B40ED8"/>
    <w:rsid w:val="00B41A3B"/>
    <w:rsid w:val="00B41AA3"/>
    <w:rsid w:val="00B4219B"/>
    <w:rsid w:val="00B4387D"/>
    <w:rsid w:val="00B45F65"/>
    <w:rsid w:val="00B471F1"/>
    <w:rsid w:val="00B478A5"/>
    <w:rsid w:val="00B478D0"/>
    <w:rsid w:val="00B47EF6"/>
    <w:rsid w:val="00B5061E"/>
    <w:rsid w:val="00B5075F"/>
    <w:rsid w:val="00B50C97"/>
    <w:rsid w:val="00B51799"/>
    <w:rsid w:val="00B517E1"/>
    <w:rsid w:val="00B51AED"/>
    <w:rsid w:val="00B51DE4"/>
    <w:rsid w:val="00B52029"/>
    <w:rsid w:val="00B53307"/>
    <w:rsid w:val="00B539B3"/>
    <w:rsid w:val="00B54465"/>
    <w:rsid w:val="00B54469"/>
    <w:rsid w:val="00B544D3"/>
    <w:rsid w:val="00B54AF5"/>
    <w:rsid w:val="00B54D20"/>
    <w:rsid w:val="00B5603A"/>
    <w:rsid w:val="00B56555"/>
    <w:rsid w:val="00B57BE8"/>
    <w:rsid w:val="00B604C1"/>
    <w:rsid w:val="00B60625"/>
    <w:rsid w:val="00B61241"/>
    <w:rsid w:val="00B61818"/>
    <w:rsid w:val="00B61819"/>
    <w:rsid w:val="00B61DAE"/>
    <w:rsid w:val="00B6263F"/>
    <w:rsid w:val="00B62751"/>
    <w:rsid w:val="00B6284F"/>
    <w:rsid w:val="00B63493"/>
    <w:rsid w:val="00B635D0"/>
    <w:rsid w:val="00B64410"/>
    <w:rsid w:val="00B64429"/>
    <w:rsid w:val="00B645D8"/>
    <w:rsid w:val="00B64923"/>
    <w:rsid w:val="00B649DC"/>
    <w:rsid w:val="00B64A2D"/>
    <w:rsid w:val="00B6527E"/>
    <w:rsid w:val="00B65814"/>
    <w:rsid w:val="00B66573"/>
    <w:rsid w:val="00B66E2C"/>
    <w:rsid w:val="00B66EBC"/>
    <w:rsid w:val="00B674F1"/>
    <w:rsid w:val="00B67A7D"/>
    <w:rsid w:val="00B67C76"/>
    <w:rsid w:val="00B7026A"/>
    <w:rsid w:val="00B70C19"/>
    <w:rsid w:val="00B71411"/>
    <w:rsid w:val="00B71536"/>
    <w:rsid w:val="00B71779"/>
    <w:rsid w:val="00B71E6D"/>
    <w:rsid w:val="00B73244"/>
    <w:rsid w:val="00B73596"/>
    <w:rsid w:val="00B73A99"/>
    <w:rsid w:val="00B73B39"/>
    <w:rsid w:val="00B75109"/>
    <w:rsid w:val="00B753AB"/>
    <w:rsid w:val="00B75BA5"/>
    <w:rsid w:val="00B76321"/>
    <w:rsid w:val="00B77167"/>
    <w:rsid w:val="00B77647"/>
    <w:rsid w:val="00B80587"/>
    <w:rsid w:val="00B806F5"/>
    <w:rsid w:val="00B80B4E"/>
    <w:rsid w:val="00B821ED"/>
    <w:rsid w:val="00B83342"/>
    <w:rsid w:val="00B83944"/>
    <w:rsid w:val="00B84261"/>
    <w:rsid w:val="00B849C7"/>
    <w:rsid w:val="00B8521A"/>
    <w:rsid w:val="00B85CF5"/>
    <w:rsid w:val="00B85DDA"/>
    <w:rsid w:val="00B86629"/>
    <w:rsid w:val="00B86A45"/>
    <w:rsid w:val="00B86EE1"/>
    <w:rsid w:val="00B8707E"/>
    <w:rsid w:val="00B90162"/>
    <w:rsid w:val="00B9083F"/>
    <w:rsid w:val="00B90B4E"/>
    <w:rsid w:val="00B90D07"/>
    <w:rsid w:val="00B9128F"/>
    <w:rsid w:val="00B9139C"/>
    <w:rsid w:val="00B9154C"/>
    <w:rsid w:val="00B91793"/>
    <w:rsid w:val="00B91B18"/>
    <w:rsid w:val="00B91E2C"/>
    <w:rsid w:val="00B92455"/>
    <w:rsid w:val="00B9257F"/>
    <w:rsid w:val="00B94026"/>
    <w:rsid w:val="00B94D55"/>
    <w:rsid w:val="00B950F7"/>
    <w:rsid w:val="00B951A5"/>
    <w:rsid w:val="00B95200"/>
    <w:rsid w:val="00B95369"/>
    <w:rsid w:val="00B95D50"/>
    <w:rsid w:val="00B96056"/>
    <w:rsid w:val="00B96124"/>
    <w:rsid w:val="00B966EC"/>
    <w:rsid w:val="00B9769F"/>
    <w:rsid w:val="00BA0426"/>
    <w:rsid w:val="00BA08D1"/>
    <w:rsid w:val="00BA246F"/>
    <w:rsid w:val="00BA2E8E"/>
    <w:rsid w:val="00BA405B"/>
    <w:rsid w:val="00BA4482"/>
    <w:rsid w:val="00BA47AA"/>
    <w:rsid w:val="00BA4AB9"/>
    <w:rsid w:val="00BA5FBD"/>
    <w:rsid w:val="00BA6691"/>
    <w:rsid w:val="00BA6A83"/>
    <w:rsid w:val="00BA6CD1"/>
    <w:rsid w:val="00BA76B1"/>
    <w:rsid w:val="00BA7AA9"/>
    <w:rsid w:val="00BA7E28"/>
    <w:rsid w:val="00BB022E"/>
    <w:rsid w:val="00BB10F1"/>
    <w:rsid w:val="00BB1CCC"/>
    <w:rsid w:val="00BB229B"/>
    <w:rsid w:val="00BB22CC"/>
    <w:rsid w:val="00BB2639"/>
    <w:rsid w:val="00BB2D73"/>
    <w:rsid w:val="00BB2D9A"/>
    <w:rsid w:val="00BB2DE8"/>
    <w:rsid w:val="00BB382B"/>
    <w:rsid w:val="00BB471C"/>
    <w:rsid w:val="00BB4766"/>
    <w:rsid w:val="00BB578C"/>
    <w:rsid w:val="00BB5CCB"/>
    <w:rsid w:val="00BB6195"/>
    <w:rsid w:val="00BB6A83"/>
    <w:rsid w:val="00BB6D2F"/>
    <w:rsid w:val="00BB7E24"/>
    <w:rsid w:val="00BB7F39"/>
    <w:rsid w:val="00BC0284"/>
    <w:rsid w:val="00BC0370"/>
    <w:rsid w:val="00BC0E04"/>
    <w:rsid w:val="00BC18FB"/>
    <w:rsid w:val="00BC1960"/>
    <w:rsid w:val="00BC1AC2"/>
    <w:rsid w:val="00BC200A"/>
    <w:rsid w:val="00BC2539"/>
    <w:rsid w:val="00BC2B00"/>
    <w:rsid w:val="00BC2C68"/>
    <w:rsid w:val="00BC31DD"/>
    <w:rsid w:val="00BC3FA3"/>
    <w:rsid w:val="00BC4A1E"/>
    <w:rsid w:val="00BC5117"/>
    <w:rsid w:val="00BC5683"/>
    <w:rsid w:val="00BC5D49"/>
    <w:rsid w:val="00BC5EA3"/>
    <w:rsid w:val="00BC68BB"/>
    <w:rsid w:val="00BC753C"/>
    <w:rsid w:val="00BC7917"/>
    <w:rsid w:val="00BD0406"/>
    <w:rsid w:val="00BD08DF"/>
    <w:rsid w:val="00BD09A5"/>
    <w:rsid w:val="00BD1019"/>
    <w:rsid w:val="00BD1340"/>
    <w:rsid w:val="00BD19E2"/>
    <w:rsid w:val="00BD291F"/>
    <w:rsid w:val="00BD3530"/>
    <w:rsid w:val="00BD360B"/>
    <w:rsid w:val="00BD4AB2"/>
    <w:rsid w:val="00BD4E30"/>
    <w:rsid w:val="00BD4EF6"/>
    <w:rsid w:val="00BD5065"/>
    <w:rsid w:val="00BD5B98"/>
    <w:rsid w:val="00BD5C10"/>
    <w:rsid w:val="00BD5F18"/>
    <w:rsid w:val="00BD6376"/>
    <w:rsid w:val="00BD69B3"/>
    <w:rsid w:val="00BD6D3C"/>
    <w:rsid w:val="00BD6F0E"/>
    <w:rsid w:val="00BD79F6"/>
    <w:rsid w:val="00BD7C3E"/>
    <w:rsid w:val="00BD7D47"/>
    <w:rsid w:val="00BE00D1"/>
    <w:rsid w:val="00BE0B3A"/>
    <w:rsid w:val="00BE0E96"/>
    <w:rsid w:val="00BE10E6"/>
    <w:rsid w:val="00BE1C27"/>
    <w:rsid w:val="00BE232F"/>
    <w:rsid w:val="00BE2479"/>
    <w:rsid w:val="00BE2A26"/>
    <w:rsid w:val="00BE2C41"/>
    <w:rsid w:val="00BE3CAA"/>
    <w:rsid w:val="00BE44A1"/>
    <w:rsid w:val="00BE5207"/>
    <w:rsid w:val="00BE5687"/>
    <w:rsid w:val="00BE5A38"/>
    <w:rsid w:val="00BE5D34"/>
    <w:rsid w:val="00BE5ED0"/>
    <w:rsid w:val="00BE712C"/>
    <w:rsid w:val="00BE769A"/>
    <w:rsid w:val="00BE7FA3"/>
    <w:rsid w:val="00BF0AE8"/>
    <w:rsid w:val="00BF1EB3"/>
    <w:rsid w:val="00BF23E6"/>
    <w:rsid w:val="00BF27A5"/>
    <w:rsid w:val="00BF4009"/>
    <w:rsid w:val="00BF432B"/>
    <w:rsid w:val="00BF4E68"/>
    <w:rsid w:val="00BF6428"/>
    <w:rsid w:val="00BF6DCD"/>
    <w:rsid w:val="00BF7B67"/>
    <w:rsid w:val="00C00426"/>
    <w:rsid w:val="00C00E7F"/>
    <w:rsid w:val="00C01401"/>
    <w:rsid w:val="00C01D50"/>
    <w:rsid w:val="00C01EF4"/>
    <w:rsid w:val="00C031CC"/>
    <w:rsid w:val="00C0373F"/>
    <w:rsid w:val="00C03FC3"/>
    <w:rsid w:val="00C0433A"/>
    <w:rsid w:val="00C04965"/>
    <w:rsid w:val="00C059E1"/>
    <w:rsid w:val="00C05CF7"/>
    <w:rsid w:val="00C06059"/>
    <w:rsid w:val="00C063C5"/>
    <w:rsid w:val="00C06896"/>
    <w:rsid w:val="00C07804"/>
    <w:rsid w:val="00C105A8"/>
    <w:rsid w:val="00C10E1A"/>
    <w:rsid w:val="00C11114"/>
    <w:rsid w:val="00C114D8"/>
    <w:rsid w:val="00C116AF"/>
    <w:rsid w:val="00C124AA"/>
    <w:rsid w:val="00C13AE8"/>
    <w:rsid w:val="00C13E77"/>
    <w:rsid w:val="00C149FC"/>
    <w:rsid w:val="00C1503B"/>
    <w:rsid w:val="00C15213"/>
    <w:rsid w:val="00C15DAB"/>
    <w:rsid w:val="00C17141"/>
    <w:rsid w:val="00C1771A"/>
    <w:rsid w:val="00C17CB2"/>
    <w:rsid w:val="00C204C3"/>
    <w:rsid w:val="00C2053E"/>
    <w:rsid w:val="00C20EB1"/>
    <w:rsid w:val="00C212B9"/>
    <w:rsid w:val="00C21C54"/>
    <w:rsid w:val="00C21D5C"/>
    <w:rsid w:val="00C22706"/>
    <w:rsid w:val="00C23024"/>
    <w:rsid w:val="00C24E6B"/>
    <w:rsid w:val="00C25959"/>
    <w:rsid w:val="00C260DA"/>
    <w:rsid w:val="00C278C5"/>
    <w:rsid w:val="00C27956"/>
    <w:rsid w:val="00C30CE2"/>
    <w:rsid w:val="00C31061"/>
    <w:rsid w:val="00C31812"/>
    <w:rsid w:val="00C3202F"/>
    <w:rsid w:val="00C32A82"/>
    <w:rsid w:val="00C32D77"/>
    <w:rsid w:val="00C336F0"/>
    <w:rsid w:val="00C33B27"/>
    <w:rsid w:val="00C34113"/>
    <w:rsid w:val="00C341DD"/>
    <w:rsid w:val="00C342D4"/>
    <w:rsid w:val="00C343DE"/>
    <w:rsid w:val="00C34D5F"/>
    <w:rsid w:val="00C34E12"/>
    <w:rsid w:val="00C358A3"/>
    <w:rsid w:val="00C368A6"/>
    <w:rsid w:val="00C36A11"/>
    <w:rsid w:val="00C36BC0"/>
    <w:rsid w:val="00C370F6"/>
    <w:rsid w:val="00C37A63"/>
    <w:rsid w:val="00C40C73"/>
    <w:rsid w:val="00C41D46"/>
    <w:rsid w:val="00C41F6A"/>
    <w:rsid w:val="00C42DC8"/>
    <w:rsid w:val="00C43489"/>
    <w:rsid w:val="00C435B9"/>
    <w:rsid w:val="00C450C2"/>
    <w:rsid w:val="00C452FE"/>
    <w:rsid w:val="00C45395"/>
    <w:rsid w:val="00C45403"/>
    <w:rsid w:val="00C45411"/>
    <w:rsid w:val="00C45D2F"/>
    <w:rsid w:val="00C4611F"/>
    <w:rsid w:val="00C464B0"/>
    <w:rsid w:val="00C50192"/>
    <w:rsid w:val="00C50AAE"/>
    <w:rsid w:val="00C50B88"/>
    <w:rsid w:val="00C5122E"/>
    <w:rsid w:val="00C513BD"/>
    <w:rsid w:val="00C52176"/>
    <w:rsid w:val="00C529B7"/>
    <w:rsid w:val="00C52F54"/>
    <w:rsid w:val="00C544D4"/>
    <w:rsid w:val="00C555A9"/>
    <w:rsid w:val="00C558B4"/>
    <w:rsid w:val="00C55FB2"/>
    <w:rsid w:val="00C56373"/>
    <w:rsid w:val="00C565FE"/>
    <w:rsid w:val="00C56C5A"/>
    <w:rsid w:val="00C56CE9"/>
    <w:rsid w:val="00C57434"/>
    <w:rsid w:val="00C57684"/>
    <w:rsid w:val="00C577EC"/>
    <w:rsid w:val="00C57FC8"/>
    <w:rsid w:val="00C6008B"/>
    <w:rsid w:val="00C60245"/>
    <w:rsid w:val="00C60C6F"/>
    <w:rsid w:val="00C60D57"/>
    <w:rsid w:val="00C60F96"/>
    <w:rsid w:val="00C616E2"/>
    <w:rsid w:val="00C61B16"/>
    <w:rsid w:val="00C621CB"/>
    <w:rsid w:val="00C62702"/>
    <w:rsid w:val="00C628F4"/>
    <w:rsid w:val="00C62CA6"/>
    <w:rsid w:val="00C631A7"/>
    <w:rsid w:val="00C63BFB"/>
    <w:rsid w:val="00C63E66"/>
    <w:rsid w:val="00C63F4A"/>
    <w:rsid w:val="00C64068"/>
    <w:rsid w:val="00C6513B"/>
    <w:rsid w:val="00C6585A"/>
    <w:rsid w:val="00C663EA"/>
    <w:rsid w:val="00C6688E"/>
    <w:rsid w:val="00C66E50"/>
    <w:rsid w:val="00C67360"/>
    <w:rsid w:val="00C67870"/>
    <w:rsid w:val="00C67C99"/>
    <w:rsid w:val="00C70C0A"/>
    <w:rsid w:val="00C715ED"/>
    <w:rsid w:val="00C716BC"/>
    <w:rsid w:val="00C71B82"/>
    <w:rsid w:val="00C728E1"/>
    <w:rsid w:val="00C72E45"/>
    <w:rsid w:val="00C72FE9"/>
    <w:rsid w:val="00C734B5"/>
    <w:rsid w:val="00C73E4C"/>
    <w:rsid w:val="00C745B3"/>
    <w:rsid w:val="00C74D68"/>
    <w:rsid w:val="00C75D8E"/>
    <w:rsid w:val="00C7655B"/>
    <w:rsid w:val="00C76909"/>
    <w:rsid w:val="00C772BB"/>
    <w:rsid w:val="00C7784B"/>
    <w:rsid w:val="00C80443"/>
    <w:rsid w:val="00C809EB"/>
    <w:rsid w:val="00C80CB3"/>
    <w:rsid w:val="00C81089"/>
    <w:rsid w:val="00C81600"/>
    <w:rsid w:val="00C818B9"/>
    <w:rsid w:val="00C825CC"/>
    <w:rsid w:val="00C836DE"/>
    <w:rsid w:val="00C83EE1"/>
    <w:rsid w:val="00C842E4"/>
    <w:rsid w:val="00C84CD5"/>
    <w:rsid w:val="00C850E1"/>
    <w:rsid w:val="00C8517F"/>
    <w:rsid w:val="00C8566F"/>
    <w:rsid w:val="00C85A65"/>
    <w:rsid w:val="00C863D6"/>
    <w:rsid w:val="00C86636"/>
    <w:rsid w:val="00C8716F"/>
    <w:rsid w:val="00C873D1"/>
    <w:rsid w:val="00C90837"/>
    <w:rsid w:val="00C90F61"/>
    <w:rsid w:val="00C91145"/>
    <w:rsid w:val="00C91315"/>
    <w:rsid w:val="00C91F8E"/>
    <w:rsid w:val="00C92CE4"/>
    <w:rsid w:val="00C93916"/>
    <w:rsid w:val="00C93B22"/>
    <w:rsid w:val="00C94168"/>
    <w:rsid w:val="00C95258"/>
    <w:rsid w:val="00C95415"/>
    <w:rsid w:val="00C958D4"/>
    <w:rsid w:val="00C96482"/>
    <w:rsid w:val="00C96622"/>
    <w:rsid w:val="00C96DA1"/>
    <w:rsid w:val="00C97B1B"/>
    <w:rsid w:val="00C97BFF"/>
    <w:rsid w:val="00C97CCB"/>
    <w:rsid w:val="00C97F8D"/>
    <w:rsid w:val="00CA05A4"/>
    <w:rsid w:val="00CA0741"/>
    <w:rsid w:val="00CA12DD"/>
    <w:rsid w:val="00CA2352"/>
    <w:rsid w:val="00CA27D3"/>
    <w:rsid w:val="00CA2951"/>
    <w:rsid w:val="00CA2F0E"/>
    <w:rsid w:val="00CA35CF"/>
    <w:rsid w:val="00CA4113"/>
    <w:rsid w:val="00CA521B"/>
    <w:rsid w:val="00CA5845"/>
    <w:rsid w:val="00CA5D3D"/>
    <w:rsid w:val="00CA60BF"/>
    <w:rsid w:val="00CA6108"/>
    <w:rsid w:val="00CA6277"/>
    <w:rsid w:val="00CA6D26"/>
    <w:rsid w:val="00CB0054"/>
    <w:rsid w:val="00CB00DF"/>
    <w:rsid w:val="00CB0131"/>
    <w:rsid w:val="00CB09AB"/>
    <w:rsid w:val="00CB112E"/>
    <w:rsid w:val="00CB1704"/>
    <w:rsid w:val="00CB1864"/>
    <w:rsid w:val="00CB1E66"/>
    <w:rsid w:val="00CB25BB"/>
    <w:rsid w:val="00CB2BC6"/>
    <w:rsid w:val="00CB362B"/>
    <w:rsid w:val="00CB46A6"/>
    <w:rsid w:val="00CB4A32"/>
    <w:rsid w:val="00CB4FFF"/>
    <w:rsid w:val="00CB5303"/>
    <w:rsid w:val="00CB5368"/>
    <w:rsid w:val="00CB54E1"/>
    <w:rsid w:val="00CB573B"/>
    <w:rsid w:val="00CB5A0C"/>
    <w:rsid w:val="00CB5EC8"/>
    <w:rsid w:val="00CB61C7"/>
    <w:rsid w:val="00CB6C17"/>
    <w:rsid w:val="00CB6EAA"/>
    <w:rsid w:val="00CB74F8"/>
    <w:rsid w:val="00CB7567"/>
    <w:rsid w:val="00CB7632"/>
    <w:rsid w:val="00CC005D"/>
    <w:rsid w:val="00CC0075"/>
    <w:rsid w:val="00CC01FB"/>
    <w:rsid w:val="00CC0768"/>
    <w:rsid w:val="00CC0F63"/>
    <w:rsid w:val="00CC1977"/>
    <w:rsid w:val="00CC2358"/>
    <w:rsid w:val="00CC28E3"/>
    <w:rsid w:val="00CC293D"/>
    <w:rsid w:val="00CC3258"/>
    <w:rsid w:val="00CC5016"/>
    <w:rsid w:val="00CC53ED"/>
    <w:rsid w:val="00CC572E"/>
    <w:rsid w:val="00CC599F"/>
    <w:rsid w:val="00CC59C8"/>
    <w:rsid w:val="00CC5D99"/>
    <w:rsid w:val="00CC65EF"/>
    <w:rsid w:val="00CC6AEA"/>
    <w:rsid w:val="00CC6D02"/>
    <w:rsid w:val="00CC7CE5"/>
    <w:rsid w:val="00CD0957"/>
    <w:rsid w:val="00CD14E0"/>
    <w:rsid w:val="00CD1769"/>
    <w:rsid w:val="00CD32C4"/>
    <w:rsid w:val="00CD35C6"/>
    <w:rsid w:val="00CD35F5"/>
    <w:rsid w:val="00CD3CF4"/>
    <w:rsid w:val="00CD417D"/>
    <w:rsid w:val="00CD41E0"/>
    <w:rsid w:val="00CD4600"/>
    <w:rsid w:val="00CD483C"/>
    <w:rsid w:val="00CD4D70"/>
    <w:rsid w:val="00CD50D1"/>
    <w:rsid w:val="00CD52D5"/>
    <w:rsid w:val="00CD5428"/>
    <w:rsid w:val="00CD6245"/>
    <w:rsid w:val="00CD6C7D"/>
    <w:rsid w:val="00CD7767"/>
    <w:rsid w:val="00CE02D2"/>
    <w:rsid w:val="00CE11F1"/>
    <w:rsid w:val="00CE127F"/>
    <w:rsid w:val="00CE1450"/>
    <w:rsid w:val="00CE185C"/>
    <w:rsid w:val="00CE2523"/>
    <w:rsid w:val="00CE2887"/>
    <w:rsid w:val="00CE3292"/>
    <w:rsid w:val="00CE3376"/>
    <w:rsid w:val="00CE3465"/>
    <w:rsid w:val="00CE3671"/>
    <w:rsid w:val="00CE3E38"/>
    <w:rsid w:val="00CE45F5"/>
    <w:rsid w:val="00CE46DB"/>
    <w:rsid w:val="00CE54A0"/>
    <w:rsid w:val="00CE54C5"/>
    <w:rsid w:val="00CE5A5A"/>
    <w:rsid w:val="00CE5E8C"/>
    <w:rsid w:val="00CE6514"/>
    <w:rsid w:val="00CE6837"/>
    <w:rsid w:val="00CE7589"/>
    <w:rsid w:val="00CE7794"/>
    <w:rsid w:val="00CE78EF"/>
    <w:rsid w:val="00CF04D5"/>
    <w:rsid w:val="00CF070F"/>
    <w:rsid w:val="00CF0876"/>
    <w:rsid w:val="00CF1486"/>
    <w:rsid w:val="00CF1D8D"/>
    <w:rsid w:val="00CF1F8C"/>
    <w:rsid w:val="00CF1FF2"/>
    <w:rsid w:val="00CF2114"/>
    <w:rsid w:val="00CF2398"/>
    <w:rsid w:val="00CF280D"/>
    <w:rsid w:val="00CF29C8"/>
    <w:rsid w:val="00CF2B61"/>
    <w:rsid w:val="00CF3EEE"/>
    <w:rsid w:val="00CF42AE"/>
    <w:rsid w:val="00CF4321"/>
    <w:rsid w:val="00CF47CF"/>
    <w:rsid w:val="00CF48E5"/>
    <w:rsid w:val="00CF4EEB"/>
    <w:rsid w:val="00CF5BD1"/>
    <w:rsid w:val="00CF6101"/>
    <w:rsid w:val="00CF7558"/>
    <w:rsid w:val="00D011CF"/>
    <w:rsid w:val="00D0121B"/>
    <w:rsid w:val="00D012FA"/>
    <w:rsid w:val="00D0250D"/>
    <w:rsid w:val="00D02513"/>
    <w:rsid w:val="00D02591"/>
    <w:rsid w:val="00D033C1"/>
    <w:rsid w:val="00D03D4C"/>
    <w:rsid w:val="00D03E4C"/>
    <w:rsid w:val="00D042FF"/>
    <w:rsid w:val="00D0502A"/>
    <w:rsid w:val="00D05060"/>
    <w:rsid w:val="00D05063"/>
    <w:rsid w:val="00D0507B"/>
    <w:rsid w:val="00D05F35"/>
    <w:rsid w:val="00D065D9"/>
    <w:rsid w:val="00D068CC"/>
    <w:rsid w:val="00D069FF"/>
    <w:rsid w:val="00D07F04"/>
    <w:rsid w:val="00D1042A"/>
    <w:rsid w:val="00D11700"/>
    <w:rsid w:val="00D12367"/>
    <w:rsid w:val="00D12723"/>
    <w:rsid w:val="00D132F2"/>
    <w:rsid w:val="00D1377D"/>
    <w:rsid w:val="00D13E61"/>
    <w:rsid w:val="00D1479D"/>
    <w:rsid w:val="00D1488A"/>
    <w:rsid w:val="00D14B8F"/>
    <w:rsid w:val="00D14CBD"/>
    <w:rsid w:val="00D14F7D"/>
    <w:rsid w:val="00D15588"/>
    <w:rsid w:val="00D156FF"/>
    <w:rsid w:val="00D157D6"/>
    <w:rsid w:val="00D15BF3"/>
    <w:rsid w:val="00D16994"/>
    <w:rsid w:val="00D17536"/>
    <w:rsid w:val="00D1766E"/>
    <w:rsid w:val="00D17781"/>
    <w:rsid w:val="00D17D7A"/>
    <w:rsid w:val="00D20589"/>
    <w:rsid w:val="00D21204"/>
    <w:rsid w:val="00D21C41"/>
    <w:rsid w:val="00D2218D"/>
    <w:rsid w:val="00D22359"/>
    <w:rsid w:val="00D223B8"/>
    <w:rsid w:val="00D2243B"/>
    <w:rsid w:val="00D22D71"/>
    <w:rsid w:val="00D22E76"/>
    <w:rsid w:val="00D23346"/>
    <w:rsid w:val="00D247AC"/>
    <w:rsid w:val="00D248DA"/>
    <w:rsid w:val="00D24FDA"/>
    <w:rsid w:val="00D252BE"/>
    <w:rsid w:val="00D255FF"/>
    <w:rsid w:val="00D256FE"/>
    <w:rsid w:val="00D25A28"/>
    <w:rsid w:val="00D26287"/>
    <w:rsid w:val="00D26823"/>
    <w:rsid w:val="00D269E5"/>
    <w:rsid w:val="00D26DD5"/>
    <w:rsid w:val="00D27611"/>
    <w:rsid w:val="00D27DF0"/>
    <w:rsid w:val="00D27FEA"/>
    <w:rsid w:val="00D30344"/>
    <w:rsid w:val="00D30542"/>
    <w:rsid w:val="00D3090A"/>
    <w:rsid w:val="00D30F19"/>
    <w:rsid w:val="00D316BE"/>
    <w:rsid w:val="00D317FA"/>
    <w:rsid w:val="00D31F52"/>
    <w:rsid w:val="00D325E6"/>
    <w:rsid w:val="00D32729"/>
    <w:rsid w:val="00D32B07"/>
    <w:rsid w:val="00D34004"/>
    <w:rsid w:val="00D34390"/>
    <w:rsid w:val="00D34538"/>
    <w:rsid w:val="00D3503D"/>
    <w:rsid w:val="00D356DA"/>
    <w:rsid w:val="00D362C0"/>
    <w:rsid w:val="00D3632B"/>
    <w:rsid w:val="00D364F8"/>
    <w:rsid w:val="00D36D8E"/>
    <w:rsid w:val="00D37746"/>
    <w:rsid w:val="00D40027"/>
    <w:rsid w:val="00D40242"/>
    <w:rsid w:val="00D40C13"/>
    <w:rsid w:val="00D412F3"/>
    <w:rsid w:val="00D41509"/>
    <w:rsid w:val="00D41C71"/>
    <w:rsid w:val="00D42232"/>
    <w:rsid w:val="00D422B2"/>
    <w:rsid w:val="00D422CF"/>
    <w:rsid w:val="00D42CCA"/>
    <w:rsid w:val="00D42F1F"/>
    <w:rsid w:val="00D42FEF"/>
    <w:rsid w:val="00D432E9"/>
    <w:rsid w:val="00D442B5"/>
    <w:rsid w:val="00D44E9F"/>
    <w:rsid w:val="00D45381"/>
    <w:rsid w:val="00D454DE"/>
    <w:rsid w:val="00D45FAE"/>
    <w:rsid w:val="00D46026"/>
    <w:rsid w:val="00D4608F"/>
    <w:rsid w:val="00D468B4"/>
    <w:rsid w:val="00D4723A"/>
    <w:rsid w:val="00D47680"/>
    <w:rsid w:val="00D47ABC"/>
    <w:rsid w:val="00D5034B"/>
    <w:rsid w:val="00D514B5"/>
    <w:rsid w:val="00D516A0"/>
    <w:rsid w:val="00D51E9E"/>
    <w:rsid w:val="00D522F2"/>
    <w:rsid w:val="00D523AB"/>
    <w:rsid w:val="00D534BD"/>
    <w:rsid w:val="00D539BB"/>
    <w:rsid w:val="00D53BBE"/>
    <w:rsid w:val="00D53E82"/>
    <w:rsid w:val="00D53F51"/>
    <w:rsid w:val="00D540BA"/>
    <w:rsid w:val="00D54D86"/>
    <w:rsid w:val="00D553C9"/>
    <w:rsid w:val="00D5601A"/>
    <w:rsid w:val="00D56722"/>
    <w:rsid w:val="00D57390"/>
    <w:rsid w:val="00D579C2"/>
    <w:rsid w:val="00D57A92"/>
    <w:rsid w:val="00D57BC4"/>
    <w:rsid w:val="00D60894"/>
    <w:rsid w:val="00D60E49"/>
    <w:rsid w:val="00D610E4"/>
    <w:rsid w:val="00D61D39"/>
    <w:rsid w:val="00D6261C"/>
    <w:rsid w:val="00D63452"/>
    <w:rsid w:val="00D63787"/>
    <w:rsid w:val="00D64978"/>
    <w:rsid w:val="00D64B69"/>
    <w:rsid w:val="00D651CB"/>
    <w:rsid w:val="00D700DB"/>
    <w:rsid w:val="00D70E38"/>
    <w:rsid w:val="00D71E14"/>
    <w:rsid w:val="00D7228D"/>
    <w:rsid w:val="00D723C2"/>
    <w:rsid w:val="00D72964"/>
    <w:rsid w:val="00D74E3C"/>
    <w:rsid w:val="00D75B35"/>
    <w:rsid w:val="00D75DC8"/>
    <w:rsid w:val="00D77357"/>
    <w:rsid w:val="00D77420"/>
    <w:rsid w:val="00D775EB"/>
    <w:rsid w:val="00D779F1"/>
    <w:rsid w:val="00D80307"/>
    <w:rsid w:val="00D8038F"/>
    <w:rsid w:val="00D803DB"/>
    <w:rsid w:val="00D80B19"/>
    <w:rsid w:val="00D80FBE"/>
    <w:rsid w:val="00D81044"/>
    <w:rsid w:val="00D81ABE"/>
    <w:rsid w:val="00D8206E"/>
    <w:rsid w:val="00D82262"/>
    <w:rsid w:val="00D82490"/>
    <w:rsid w:val="00D83543"/>
    <w:rsid w:val="00D83AD7"/>
    <w:rsid w:val="00D83BF5"/>
    <w:rsid w:val="00D84292"/>
    <w:rsid w:val="00D844E0"/>
    <w:rsid w:val="00D85F78"/>
    <w:rsid w:val="00D8622B"/>
    <w:rsid w:val="00D86789"/>
    <w:rsid w:val="00D87115"/>
    <w:rsid w:val="00D8790E"/>
    <w:rsid w:val="00D87D17"/>
    <w:rsid w:val="00D909D6"/>
    <w:rsid w:val="00D90DD8"/>
    <w:rsid w:val="00D915B2"/>
    <w:rsid w:val="00D9406B"/>
    <w:rsid w:val="00D94267"/>
    <w:rsid w:val="00D953A8"/>
    <w:rsid w:val="00D95BF7"/>
    <w:rsid w:val="00D972C5"/>
    <w:rsid w:val="00D97F72"/>
    <w:rsid w:val="00DA0536"/>
    <w:rsid w:val="00DA12AA"/>
    <w:rsid w:val="00DA2094"/>
    <w:rsid w:val="00DA265E"/>
    <w:rsid w:val="00DA2EDE"/>
    <w:rsid w:val="00DA4C9A"/>
    <w:rsid w:val="00DA4DB3"/>
    <w:rsid w:val="00DA5057"/>
    <w:rsid w:val="00DA5264"/>
    <w:rsid w:val="00DA531F"/>
    <w:rsid w:val="00DA53D8"/>
    <w:rsid w:val="00DA5BC7"/>
    <w:rsid w:val="00DA5E95"/>
    <w:rsid w:val="00DA6126"/>
    <w:rsid w:val="00DA689A"/>
    <w:rsid w:val="00DA6C3E"/>
    <w:rsid w:val="00DB0254"/>
    <w:rsid w:val="00DB079E"/>
    <w:rsid w:val="00DB172C"/>
    <w:rsid w:val="00DB2077"/>
    <w:rsid w:val="00DB24EA"/>
    <w:rsid w:val="00DB37DC"/>
    <w:rsid w:val="00DB41C4"/>
    <w:rsid w:val="00DB4413"/>
    <w:rsid w:val="00DB47CB"/>
    <w:rsid w:val="00DB50A2"/>
    <w:rsid w:val="00DB53C9"/>
    <w:rsid w:val="00DB55F1"/>
    <w:rsid w:val="00DB56E9"/>
    <w:rsid w:val="00DB5CB7"/>
    <w:rsid w:val="00DB5E97"/>
    <w:rsid w:val="00DB6273"/>
    <w:rsid w:val="00DB6C79"/>
    <w:rsid w:val="00DB6E75"/>
    <w:rsid w:val="00DB6EAC"/>
    <w:rsid w:val="00DC0AF5"/>
    <w:rsid w:val="00DC1764"/>
    <w:rsid w:val="00DC181A"/>
    <w:rsid w:val="00DC1D96"/>
    <w:rsid w:val="00DC1DAE"/>
    <w:rsid w:val="00DC21BB"/>
    <w:rsid w:val="00DC3541"/>
    <w:rsid w:val="00DC40D8"/>
    <w:rsid w:val="00DC48A1"/>
    <w:rsid w:val="00DC51E1"/>
    <w:rsid w:val="00DC5E15"/>
    <w:rsid w:val="00DC6BB3"/>
    <w:rsid w:val="00DC6D24"/>
    <w:rsid w:val="00DC7115"/>
    <w:rsid w:val="00DC78C6"/>
    <w:rsid w:val="00DD07E1"/>
    <w:rsid w:val="00DD0B5D"/>
    <w:rsid w:val="00DD169A"/>
    <w:rsid w:val="00DD1B50"/>
    <w:rsid w:val="00DD2395"/>
    <w:rsid w:val="00DD2B28"/>
    <w:rsid w:val="00DD2EB9"/>
    <w:rsid w:val="00DD381E"/>
    <w:rsid w:val="00DD382F"/>
    <w:rsid w:val="00DD3830"/>
    <w:rsid w:val="00DD3A2E"/>
    <w:rsid w:val="00DD3C33"/>
    <w:rsid w:val="00DD3D96"/>
    <w:rsid w:val="00DD43D4"/>
    <w:rsid w:val="00DD485B"/>
    <w:rsid w:val="00DD48C4"/>
    <w:rsid w:val="00DD4CB5"/>
    <w:rsid w:val="00DD5481"/>
    <w:rsid w:val="00DD57BD"/>
    <w:rsid w:val="00DD590E"/>
    <w:rsid w:val="00DD5D29"/>
    <w:rsid w:val="00DD5FEB"/>
    <w:rsid w:val="00DD6183"/>
    <w:rsid w:val="00DD6391"/>
    <w:rsid w:val="00DD63F1"/>
    <w:rsid w:val="00DD65CC"/>
    <w:rsid w:val="00DD6EEC"/>
    <w:rsid w:val="00DD724C"/>
    <w:rsid w:val="00DD76ED"/>
    <w:rsid w:val="00DD7EBF"/>
    <w:rsid w:val="00DE047B"/>
    <w:rsid w:val="00DE0E5F"/>
    <w:rsid w:val="00DE11A5"/>
    <w:rsid w:val="00DE1240"/>
    <w:rsid w:val="00DE19E6"/>
    <w:rsid w:val="00DE1A4A"/>
    <w:rsid w:val="00DE1B11"/>
    <w:rsid w:val="00DE259F"/>
    <w:rsid w:val="00DE2A64"/>
    <w:rsid w:val="00DE3097"/>
    <w:rsid w:val="00DE30CA"/>
    <w:rsid w:val="00DE33E6"/>
    <w:rsid w:val="00DE3945"/>
    <w:rsid w:val="00DE4297"/>
    <w:rsid w:val="00DE4CC4"/>
    <w:rsid w:val="00DE4CEC"/>
    <w:rsid w:val="00DE4F05"/>
    <w:rsid w:val="00DE50E8"/>
    <w:rsid w:val="00DE562C"/>
    <w:rsid w:val="00DE5E50"/>
    <w:rsid w:val="00DE5ECE"/>
    <w:rsid w:val="00DE6A50"/>
    <w:rsid w:val="00DE6AD5"/>
    <w:rsid w:val="00DE6B08"/>
    <w:rsid w:val="00DE7A35"/>
    <w:rsid w:val="00DE7F25"/>
    <w:rsid w:val="00DF03A5"/>
    <w:rsid w:val="00DF0CCF"/>
    <w:rsid w:val="00DF0D57"/>
    <w:rsid w:val="00DF1B99"/>
    <w:rsid w:val="00DF38BE"/>
    <w:rsid w:val="00DF436D"/>
    <w:rsid w:val="00DF442E"/>
    <w:rsid w:val="00DF4943"/>
    <w:rsid w:val="00DF4BD9"/>
    <w:rsid w:val="00DF4CF8"/>
    <w:rsid w:val="00DF5CAD"/>
    <w:rsid w:val="00DF5DB9"/>
    <w:rsid w:val="00DF5EB9"/>
    <w:rsid w:val="00DF65FF"/>
    <w:rsid w:val="00DF6C9D"/>
    <w:rsid w:val="00DF6D6B"/>
    <w:rsid w:val="00DF7794"/>
    <w:rsid w:val="00DF7884"/>
    <w:rsid w:val="00E00816"/>
    <w:rsid w:val="00E01335"/>
    <w:rsid w:val="00E0161A"/>
    <w:rsid w:val="00E0229D"/>
    <w:rsid w:val="00E027C3"/>
    <w:rsid w:val="00E02E67"/>
    <w:rsid w:val="00E02F1E"/>
    <w:rsid w:val="00E039F3"/>
    <w:rsid w:val="00E0435B"/>
    <w:rsid w:val="00E043E2"/>
    <w:rsid w:val="00E04796"/>
    <w:rsid w:val="00E04A78"/>
    <w:rsid w:val="00E053E6"/>
    <w:rsid w:val="00E05DFD"/>
    <w:rsid w:val="00E060EA"/>
    <w:rsid w:val="00E0696C"/>
    <w:rsid w:val="00E06D54"/>
    <w:rsid w:val="00E070CB"/>
    <w:rsid w:val="00E07DC5"/>
    <w:rsid w:val="00E10186"/>
    <w:rsid w:val="00E10B0E"/>
    <w:rsid w:val="00E10BBF"/>
    <w:rsid w:val="00E10BC6"/>
    <w:rsid w:val="00E123BB"/>
    <w:rsid w:val="00E1294F"/>
    <w:rsid w:val="00E12D14"/>
    <w:rsid w:val="00E12E30"/>
    <w:rsid w:val="00E13224"/>
    <w:rsid w:val="00E13776"/>
    <w:rsid w:val="00E139C6"/>
    <w:rsid w:val="00E148F3"/>
    <w:rsid w:val="00E14FA0"/>
    <w:rsid w:val="00E15039"/>
    <w:rsid w:val="00E154BD"/>
    <w:rsid w:val="00E15EC6"/>
    <w:rsid w:val="00E16817"/>
    <w:rsid w:val="00E17017"/>
    <w:rsid w:val="00E1749C"/>
    <w:rsid w:val="00E175C8"/>
    <w:rsid w:val="00E17723"/>
    <w:rsid w:val="00E177B3"/>
    <w:rsid w:val="00E20198"/>
    <w:rsid w:val="00E205B1"/>
    <w:rsid w:val="00E21134"/>
    <w:rsid w:val="00E2113F"/>
    <w:rsid w:val="00E2314F"/>
    <w:rsid w:val="00E23D95"/>
    <w:rsid w:val="00E24030"/>
    <w:rsid w:val="00E2417D"/>
    <w:rsid w:val="00E243BE"/>
    <w:rsid w:val="00E24BEA"/>
    <w:rsid w:val="00E24F1E"/>
    <w:rsid w:val="00E2560C"/>
    <w:rsid w:val="00E257F1"/>
    <w:rsid w:val="00E25945"/>
    <w:rsid w:val="00E25DA1"/>
    <w:rsid w:val="00E25E91"/>
    <w:rsid w:val="00E25F2E"/>
    <w:rsid w:val="00E262F3"/>
    <w:rsid w:val="00E27254"/>
    <w:rsid w:val="00E2751C"/>
    <w:rsid w:val="00E3020E"/>
    <w:rsid w:val="00E31881"/>
    <w:rsid w:val="00E321D5"/>
    <w:rsid w:val="00E32767"/>
    <w:rsid w:val="00E331E0"/>
    <w:rsid w:val="00E340EC"/>
    <w:rsid w:val="00E34663"/>
    <w:rsid w:val="00E35DA4"/>
    <w:rsid w:val="00E378BD"/>
    <w:rsid w:val="00E37D19"/>
    <w:rsid w:val="00E40545"/>
    <w:rsid w:val="00E40733"/>
    <w:rsid w:val="00E40988"/>
    <w:rsid w:val="00E40C44"/>
    <w:rsid w:val="00E40D26"/>
    <w:rsid w:val="00E40F65"/>
    <w:rsid w:val="00E40F78"/>
    <w:rsid w:val="00E41115"/>
    <w:rsid w:val="00E41585"/>
    <w:rsid w:val="00E41C91"/>
    <w:rsid w:val="00E430AE"/>
    <w:rsid w:val="00E4381C"/>
    <w:rsid w:val="00E43BBE"/>
    <w:rsid w:val="00E44A8B"/>
    <w:rsid w:val="00E44C6C"/>
    <w:rsid w:val="00E451DF"/>
    <w:rsid w:val="00E4528B"/>
    <w:rsid w:val="00E453A6"/>
    <w:rsid w:val="00E45765"/>
    <w:rsid w:val="00E45A8A"/>
    <w:rsid w:val="00E4664B"/>
    <w:rsid w:val="00E47039"/>
    <w:rsid w:val="00E470B7"/>
    <w:rsid w:val="00E479B8"/>
    <w:rsid w:val="00E47BE5"/>
    <w:rsid w:val="00E47CB5"/>
    <w:rsid w:val="00E47D62"/>
    <w:rsid w:val="00E47E70"/>
    <w:rsid w:val="00E506B9"/>
    <w:rsid w:val="00E508DB"/>
    <w:rsid w:val="00E50960"/>
    <w:rsid w:val="00E50D6C"/>
    <w:rsid w:val="00E519BF"/>
    <w:rsid w:val="00E519C3"/>
    <w:rsid w:val="00E51AA9"/>
    <w:rsid w:val="00E51DFE"/>
    <w:rsid w:val="00E5275B"/>
    <w:rsid w:val="00E52AE7"/>
    <w:rsid w:val="00E5343D"/>
    <w:rsid w:val="00E536E4"/>
    <w:rsid w:val="00E545B1"/>
    <w:rsid w:val="00E55222"/>
    <w:rsid w:val="00E5522A"/>
    <w:rsid w:val="00E555B6"/>
    <w:rsid w:val="00E5560B"/>
    <w:rsid w:val="00E556A9"/>
    <w:rsid w:val="00E5596D"/>
    <w:rsid w:val="00E55C6E"/>
    <w:rsid w:val="00E56A09"/>
    <w:rsid w:val="00E56E3F"/>
    <w:rsid w:val="00E570B5"/>
    <w:rsid w:val="00E57135"/>
    <w:rsid w:val="00E573FC"/>
    <w:rsid w:val="00E60292"/>
    <w:rsid w:val="00E60326"/>
    <w:rsid w:val="00E60516"/>
    <w:rsid w:val="00E60ABB"/>
    <w:rsid w:val="00E60D37"/>
    <w:rsid w:val="00E61417"/>
    <w:rsid w:val="00E62319"/>
    <w:rsid w:val="00E62B6D"/>
    <w:rsid w:val="00E6487D"/>
    <w:rsid w:val="00E64BB0"/>
    <w:rsid w:val="00E64D8E"/>
    <w:rsid w:val="00E664DF"/>
    <w:rsid w:val="00E67ECF"/>
    <w:rsid w:val="00E70360"/>
    <w:rsid w:val="00E70943"/>
    <w:rsid w:val="00E70A04"/>
    <w:rsid w:val="00E70A48"/>
    <w:rsid w:val="00E70ED9"/>
    <w:rsid w:val="00E72A27"/>
    <w:rsid w:val="00E73B68"/>
    <w:rsid w:val="00E73F34"/>
    <w:rsid w:val="00E7423B"/>
    <w:rsid w:val="00E74D8D"/>
    <w:rsid w:val="00E74FAE"/>
    <w:rsid w:val="00E750AB"/>
    <w:rsid w:val="00E752EB"/>
    <w:rsid w:val="00E754C9"/>
    <w:rsid w:val="00E760D0"/>
    <w:rsid w:val="00E76636"/>
    <w:rsid w:val="00E77E71"/>
    <w:rsid w:val="00E80009"/>
    <w:rsid w:val="00E809A1"/>
    <w:rsid w:val="00E80C6A"/>
    <w:rsid w:val="00E8140F"/>
    <w:rsid w:val="00E82106"/>
    <w:rsid w:val="00E82E37"/>
    <w:rsid w:val="00E82FF2"/>
    <w:rsid w:val="00E832E9"/>
    <w:rsid w:val="00E83481"/>
    <w:rsid w:val="00E83BDB"/>
    <w:rsid w:val="00E83E4C"/>
    <w:rsid w:val="00E845A2"/>
    <w:rsid w:val="00E85504"/>
    <w:rsid w:val="00E85D47"/>
    <w:rsid w:val="00E86179"/>
    <w:rsid w:val="00E8699B"/>
    <w:rsid w:val="00E86AEE"/>
    <w:rsid w:val="00E86CC6"/>
    <w:rsid w:val="00E86D3A"/>
    <w:rsid w:val="00E86D47"/>
    <w:rsid w:val="00E86F2A"/>
    <w:rsid w:val="00E87203"/>
    <w:rsid w:val="00E903B7"/>
    <w:rsid w:val="00E90582"/>
    <w:rsid w:val="00E90606"/>
    <w:rsid w:val="00E9066B"/>
    <w:rsid w:val="00E90968"/>
    <w:rsid w:val="00E90AC7"/>
    <w:rsid w:val="00E90CEB"/>
    <w:rsid w:val="00E90F7E"/>
    <w:rsid w:val="00E912DF"/>
    <w:rsid w:val="00E91D7F"/>
    <w:rsid w:val="00E91EE6"/>
    <w:rsid w:val="00E92253"/>
    <w:rsid w:val="00E93489"/>
    <w:rsid w:val="00E935C1"/>
    <w:rsid w:val="00E93B13"/>
    <w:rsid w:val="00E9433D"/>
    <w:rsid w:val="00E947FC"/>
    <w:rsid w:val="00E949C1"/>
    <w:rsid w:val="00E94A69"/>
    <w:rsid w:val="00E951FB"/>
    <w:rsid w:val="00E95D5B"/>
    <w:rsid w:val="00E96594"/>
    <w:rsid w:val="00E9667E"/>
    <w:rsid w:val="00E9689E"/>
    <w:rsid w:val="00E9691A"/>
    <w:rsid w:val="00E96962"/>
    <w:rsid w:val="00E96C80"/>
    <w:rsid w:val="00E97312"/>
    <w:rsid w:val="00E97A57"/>
    <w:rsid w:val="00E97AEC"/>
    <w:rsid w:val="00EA01F2"/>
    <w:rsid w:val="00EA0805"/>
    <w:rsid w:val="00EA0D82"/>
    <w:rsid w:val="00EA1368"/>
    <w:rsid w:val="00EA1793"/>
    <w:rsid w:val="00EA2C47"/>
    <w:rsid w:val="00EA3173"/>
    <w:rsid w:val="00EA3471"/>
    <w:rsid w:val="00EA3BA9"/>
    <w:rsid w:val="00EA3BFB"/>
    <w:rsid w:val="00EA43F0"/>
    <w:rsid w:val="00EA6431"/>
    <w:rsid w:val="00EA6CAF"/>
    <w:rsid w:val="00EA6F57"/>
    <w:rsid w:val="00EA70B2"/>
    <w:rsid w:val="00EA7751"/>
    <w:rsid w:val="00EB0481"/>
    <w:rsid w:val="00EB0C5F"/>
    <w:rsid w:val="00EB17FE"/>
    <w:rsid w:val="00EB1997"/>
    <w:rsid w:val="00EB1EB5"/>
    <w:rsid w:val="00EB26A7"/>
    <w:rsid w:val="00EB2ADE"/>
    <w:rsid w:val="00EB2B25"/>
    <w:rsid w:val="00EB2DC5"/>
    <w:rsid w:val="00EB2F3F"/>
    <w:rsid w:val="00EB3203"/>
    <w:rsid w:val="00EB35FB"/>
    <w:rsid w:val="00EB399E"/>
    <w:rsid w:val="00EB45BC"/>
    <w:rsid w:val="00EB4F36"/>
    <w:rsid w:val="00EB5646"/>
    <w:rsid w:val="00EB61C5"/>
    <w:rsid w:val="00EB6509"/>
    <w:rsid w:val="00EB6A48"/>
    <w:rsid w:val="00EB71A2"/>
    <w:rsid w:val="00EB74EA"/>
    <w:rsid w:val="00EB7D55"/>
    <w:rsid w:val="00EC0659"/>
    <w:rsid w:val="00EC09D6"/>
    <w:rsid w:val="00EC0C99"/>
    <w:rsid w:val="00EC105D"/>
    <w:rsid w:val="00EC1457"/>
    <w:rsid w:val="00EC1BFA"/>
    <w:rsid w:val="00EC2D31"/>
    <w:rsid w:val="00EC3045"/>
    <w:rsid w:val="00EC3BF2"/>
    <w:rsid w:val="00EC4142"/>
    <w:rsid w:val="00EC5124"/>
    <w:rsid w:val="00EC51FD"/>
    <w:rsid w:val="00EC6905"/>
    <w:rsid w:val="00EC756C"/>
    <w:rsid w:val="00ED0004"/>
    <w:rsid w:val="00ED00AD"/>
    <w:rsid w:val="00ED06E3"/>
    <w:rsid w:val="00ED07AD"/>
    <w:rsid w:val="00ED0E10"/>
    <w:rsid w:val="00ED1002"/>
    <w:rsid w:val="00ED14AC"/>
    <w:rsid w:val="00ED14DC"/>
    <w:rsid w:val="00ED1947"/>
    <w:rsid w:val="00ED1D9E"/>
    <w:rsid w:val="00ED22FF"/>
    <w:rsid w:val="00ED264D"/>
    <w:rsid w:val="00ED323C"/>
    <w:rsid w:val="00ED338F"/>
    <w:rsid w:val="00ED3467"/>
    <w:rsid w:val="00ED39D8"/>
    <w:rsid w:val="00ED3FA0"/>
    <w:rsid w:val="00ED4207"/>
    <w:rsid w:val="00ED42A4"/>
    <w:rsid w:val="00ED4A11"/>
    <w:rsid w:val="00ED4B7E"/>
    <w:rsid w:val="00ED5050"/>
    <w:rsid w:val="00ED5575"/>
    <w:rsid w:val="00ED5BCD"/>
    <w:rsid w:val="00ED6253"/>
    <w:rsid w:val="00ED62AF"/>
    <w:rsid w:val="00ED75A2"/>
    <w:rsid w:val="00ED7698"/>
    <w:rsid w:val="00ED7B1A"/>
    <w:rsid w:val="00ED7C06"/>
    <w:rsid w:val="00EE10DF"/>
    <w:rsid w:val="00EE1122"/>
    <w:rsid w:val="00EE12B1"/>
    <w:rsid w:val="00EE1740"/>
    <w:rsid w:val="00EE1797"/>
    <w:rsid w:val="00EE19A5"/>
    <w:rsid w:val="00EE1E6A"/>
    <w:rsid w:val="00EE25B6"/>
    <w:rsid w:val="00EE286A"/>
    <w:rsid w:val="00EE29CD"/>
    <w:rsid w:val="00EE4A3F"/>
    <w:rsid w:val="00EE4AB0"/>
    <w:rsid w:val="00EE4C7C"/>
    <w:rsid w:val="00EE4F8E"/>
    <w:rsid w:val="00EE5256"/>
    <w:rsid w:val="00EE5A58"/>
    <w:rsid w:val="00EE6292"/>
    <w:rsid w:val="00EE6758"/>
    <w:rsid w:val="00EE689A"/>
    <w:rsid w:val="00EE6F3C"/>
    <w:rsid w:val="00EE7090"/>
    <w:rsid w:val="00EE734D"/>
    <w:rsid w:val="00EE7B7F"/>
    <w:rsid w:val="00EF0EE6"/>
    <w:rsid w:val="00EF1383"/>
    <w:rsid w:val="00EF1807"/>
    <w:rsid w:val="00EF1A05"/>
    <w:rsid w:val="00EF3A8D"/>
    <w:rsid w:val="00EF3C7F"/>
    <w:rsid w:val="00EF3F53"/>
    <w:rsid w:val="00EF5801"/>
    <w:rsid w:val="00EF5FF7"/>
    <w:rsid w:val="00EF6147"/>
    <w:rsid w:val="00EF6FBB"/>
    <w:rsid w:val="00EF7211"/>
    <w:rsid w:val="00EF762D"/>
    <w:rsid w:val="00EF7870"/>
    <w:rsid w:val="00F008B6"/>
    <w:rsid w:val="00F00A58"/>
    <w:rsid w:val="00F01157"/>
    <w:rsid w:val="00F03440"/>
    <w:rsid w:val="00F040E5"/>
    <w:rsid w:val="00F04488"/>
    <w:rsid w:val="00F044E7"/>
    <w:rsid w:val="00F04703"/>
    <w:rsid w:val="00F04AC7"/>
    <w:rsid w:val="00F04B5A"/>
    <w:rsid w:val="00F05064"/>
    <w:rsid w:val="00F056A5"/>
    <w:rsid w:val="00F056F1"/>
    <w:rsid w:val="00F05F69"/>
    <w:rsid w:val="00F06C81"/>
    <w:rsid w:val="00F073DD"/>
    <w:rsid w:val="00F07968"/>
    <w:rsid w:val="00F07D65"/>
    <w:rsid w:val="00F105C1"/>
    <w:rsid w:val="00F10C17"/>
    <w:rsid w:val="00F1114E"/>
    <w:rsid w:val="00F1119A"/>
    <w:rsid w:val="00F11EFC"/>
    <w:rsid w:val="00F12E28"/>
    <w:rsid w:val="00F1308E"/>
    <w:rsid w:val="00F135DE"/>
    <w:rsid w:val="00F13619"/>
    <w:rsid w:val="00F13C66"/>
    <w:rsid w:val="00F148C9"/>
    <w:rsid w:val="00F14C5B"/>
    <w:rsid w:val="00F14C89"/>
    <w:rsid w:val="00F1529B"/>
    <w:rsid w:val="00F15453"/>
    <w:rsid w:val="00F15C1E"/>
    <w:rsid w:val="00F166DC"/>
    <w:rsid w:val="00F169E1"/>
    <w:rsid w:val="00F16AD6"/>
    <w:rsid w:val="00F16CFA"/>
    <w:rsid w:val="00F177C5"/>
    <w:rsid w:val="00F17DE0"/>
    <w:rsid w:val="00F2085E"/>
    <w:rsid w:val="00F21C37"/>
    <w:rsid w:val="00F21E99"/>
    <w:rsid w:val="00F22435"/>
    <w:rsid w:val="00F2277E"/>
    <w:rsid w:val="00F231C9"/>
    <w:rsid w:val="00F25A24"/>
    <w:rsid w:val="00F25DE3"/>
    <w:rsid w:val="00F2602D"/>
    <w:rsid w:val="00F26BE7"/>
    <w:rsid w:val="00F26ECB"/>
    <w:rsid w:val="00F2754C"/>
    <w:rsid w:val="00F27E0C"/>
    <w:rsid w:val="00F27F83"/>
    <w:rsid w:val="00F30881"/>
    <w:rsid w:val="00F309DF"/>
    <w:rsid w:val="00F30B50"/>
    <w:rsid w:val="00F30D0B"/>
    <w:rsid w:val="00F311EC"/>
    <w:rsid w:val="00F31C33"/>
    <w:rsid w:val="00F31E77"/>
    <w:rsid w:val="00F32307"/>
    <w:rsid w:val="00F32798"/>
    <w:rsid w:val="00F33250"/>
    <w:rsid w:val="00F33650"/>
    <w:rsid w:val="00F33DB4"/>
    <w:rsid w:val="00F34A65"/>
    <w:rsid w:val="00F34A85"/>
    <w:rsid w:val="00F34C7D"/>
    <w:rsid w:val="00F353CC"/>
    <w:rsid w:val="00F363A0"/>
    <w:rsid w:val="00F36776"/>
    <w:rsid w:val="00F36AC3"/>
    <w:rsid w:val="00F37621"/>
    <w:rsid w:val="00F40233"/>
    <w:rsid w:val="00F40370"/>
    <w:rsid w:val="00F40739"/>
    <w:rsid w:val="00F41E80"/>
    <w:rsid w:val="00F421A7"/>
    <w:rsid w:val="00F42285"/>
    <w:rsid w:val="00F42403"/>
    <w:rsid w:val="00F42C0C"/>
    <w:rsid w:val="00F4347C"/>
    <w:rsid w:val="00F436DA"/>
    <w:rsid w:val="00F439FA"/>
    <w:rsid w:val="00F44502"/>
    <w:rsid w:val="00F445FF"/>
    <w:rsid w:val="00F449DF"/>
    <w:rsid w:val="00F44E8D"/>
    <w:rsid w:val="00F452CE"/>
    <w:rsid w:val="00F45BF0"/>
    <w:rsid w:val="00F45D77"/>
    <w:rsid w:val="00F45F68"/>
    <w:rsid w:val="00F462CD"/>
    <w:rsid w:val="00F46361"/>
    <w:rsid w:val="00F464B5"/>
    <w:rsid w:val="00F4652B"/>
    <w:rsid w:val="00F5015D"/>
    <w:rsid w:val="00F505C3"/>
    <w:rsid w:val="00F505D4"/>
    <w:rsid w:val="00F50A1C"/>
    <w:rsid w:val="00F50F8A"/>
    <w:rsid w:val="00F51363"/>
    <w:rsid w:val="00F51822"/>
    <w:rsid w:val="00F518A0"/>
    <w:rsid w:val="00F523AD"/>
    <w:rsid w:val="00F532A2"/>
    <w:rsid w:val="00F546B3"/>
    <w:rsid w:val="00F55083"/>
    <w:rsid w:val="00F55131"/>
    <w:rsid w:val="00F555FD"/>
    <w:rsid w:val="00F5590C"/>
    <w:rsid w:val="00F56150"/>
    <w:rsid w:val="00F56B24"/>
    <w:rsid w:val="00F571E4"/>
    <w:rsid w:val="00F575BA"/>
    <w:rsid w:val="00F57755"/>
    <w:rsid w:val="00F57DCB"/>
    <w:rsid w:val="00F57ECB"/>
    <w:rsid w:val="00F57EEF"/>
    <w:rsid w:val="00F6028F"/>
    <w:rsid w:val="00F609F4"/>
    <w:rsid w:val="00F60F1D"/>
    <w:rsid w:val="00F610F4"/>
    <w:rsid w:val="00F61616"/>
    <w:rsid w:val="00F61763"/>
    <w:rsid w:val="00F61AD4"/>
    <w:rsid w:val="00F6386A"/>
    <w:rsid w:val="00F641B9"/>
    <w:rsid w:val="00F6433C"/>
    <w:rsid w:val="00F65AE4"/>
    <w:rsid w:val="00F65EC1"/>
    <w:rsid w:val="00F6650B"/>
    <w:rsid w:val="00F6677B"/>
    <w:rsid w:val="00F67E22"/>
    <w:rsid w:val="00F67F7B"/>
    <w:rsid w:val="00F7051F"/>
    <w:rsid w:val="00F72612"/>
    <w:rsid w:val="00F72E31"/>
    <w:rsid w:val="00F7343C"/>
    <w:rsid w:val="00F73C1C"/>
    <w:rsid w:val="00F7425D"/>
    <w:rsid w:val="00F742B4"/>
    <w:rsid w:val="00F74E9A"/>
    <w:rsid w:val="00F75798"/>
    <w:rsid w:val="00F75C94"/>
    <w:rsid w:val="00F76174"/>
    <w:rsid w:val="00F761EB"/>
    <w:rsid w:val="00F7636B"/>
    <w:rsid w:val="00F776F2"/>
    <w:rsid w:val="00F77C42"/>
    <w:rsid w:val="00F77EE4"/>
    <w:rsid w:val="00F81CC2"/>
    <w:rsid w:val="00F824F7"/>
    <w:rsid w:val="00F82663"/>
    <w:rsid w:val="00F827A9"/>
    <w:rsid w:val="00F82A0D"/>
    <w:rsid w:val="00F83321"/>
    <w:rsid w:val="00F83C94"/>
    <w:rsid w:val="00F83D80"/>
    <w:rsid w:val="00F8405A"/>
    <w:rsid w:val="00F84371"/>
    <w:rsid w:val="00F84388"/>
    <w:rsid w:val="00F843CA"/>
    <w:rsid w:val="00F843D9"/>
    <w:rsid w:val="00F84C41"/>
    <w:rsid w:val="00F8522E"/>
    <w:rsid w:val="00F85618"/>
    <w:rsid w:val="00F86156"/>
    <w:rsid w:val="00F866D8"/>
    <w:rsid w:val="00F86AC0"/>
    <w:rsid w:val="00F86F9E"/>
    <w:rsid w:val="00F872AB"/>
    <w:rsid w:val="00F873DC"/>
    <w:rsid w:val="00F87961"/>
    <w:rsid w:val="00F87E50"/>
    <w:rsid w:val="00F90406"/>
    <w:rsid w:val="00F90467"/>
    <w:rsid w:val="00F909F8"/>
    <w:rsid w:val="00F915D8"/>
    <w:rsid w:val="00F91639"/>
    <w:rsid w:val="00F917AB"/>
    <w:rsid w:val="00F921E8"/>
    <w:rsid w:val="00F923DD"/>
    <w:rsid w:val="00F92606"/>
    <w:rsid w:val="00F926A6"/>
    <w:rsid w:val="00F93D35"/>
    <w:rsid w:val="00F945C0"/>
    <w:rsid w:val="00F95C45"/>
    <w:rsid w:val="00F96039"/>
    <w:rsid w:val="00F96EAB"/>
    <w:rsid w:val="00FA0942"/>
    <w:rsid w:val="00FA09C5"/>
    <w:rsid w:val="00FA1E8A"/>
    <w:rsid w:val="00FA1ED4"/>
    <w:rsid w:val="00FA202C"/>
    <w:rsid w:val="00FA2879"/>
    <w:rsid w:val="00FA379D"/>
    <w:rsid w:val="00FA39A8"/>
    <w:rsid w:val="00FA3C04"/>
    <w:rsid w:val="00FA40AE"/>
    <w:rsid w:val="00FA44F6"/>
    <w:rsid w:val="00FA45E0"/>
    <w:rsid w:val="00FA553E"/>
    <w:rsid w:val="00FA5D92"/>
    <w:rsid w:val="00FA61F1"/>
    <w:rsid w:val="00FA627E"/>
    <w:rsid w:val="00FA681D"/>
    <w:rsid w:val="00FA6B0B"/>
    <w:rsid w:val="00FA6BEF"/>
    <w:rsid w:val="00FA6E31"/>
    <w:rsid w:val="00FA71C4"/>
    <w:rsid w:val="00FA7523"/>
    <w:rsid w:val="00FA75FC"/>
    <w:rsid w:val="00FB0698"/>
    <w:rsid w:val="00FB0FFD"/>
    <w:rsid w:val="00FB1036"/>
    <w:rsid w:val="00FB212E"/>
    <w:rsid w:val="00FB379E"/>
    <w:rsid w:val="00FB37BD"/>
    <w:rsid w:val="00FB4920"/>
    <w:rsid w:val="00FB4BB7"/>
    <w:rsid w:val="00FB5DA5"/>
    <w:rsid w:val="00FB6BEB"/>
    <w:rsid w:val="00FB6CDA"/>
    <w:rsid w:val="00FB6F7F"/>
    <w:rsid w:val="00FB742B"/>
    <w:rsid w:val="00FB7C17"/>
    <w:rsid w:val="00FB7DDE"/>
    <w:rsid w:val="00FC0210"/>
    <w:rsid w:val="00FC0943"/>
    <w:rsid w:val="00FC0D21"/>
    <w:rsid w:val="00FC0F0C"/>
    <w:rsid w:val="00FC1192"/>
    <w:rsid w:val="00FC1A42"/>
    <w:rsid w:val="00FC1F7D"/>
    <w:rsid w:val="00FC2040"/>
    <w:rsid w:val="00FC209F"/>
    <w:rsid w:val="00FC2792"/>
    <w:rsid w:val="00FC29EC"/>
    <w:rsid w:val="00FC3078"/>
    <w:rsid w:val="00FC36A2"/>
    <w:rsid w:val="00FC37F2"/>
    <w:rsid w:val="00FC41A0"/>
    <w:rsid w:val="00FC45F1"/>
    <w:rsid w:val="00FC46D1"/>
    <w:rsid w:val="00FC58C0"/>
    <w:rsid w:val="00FC5B04"/>
    <w:rsid w:val="00FC70B0"/>
    <w:rsid w:val="00FC7836"/>
    <w:rsid w:val="00FD0408"/>
    <w:rsid w:val="00FD0FE0"/>
    <w:rsid w:val="00FD1B40"/>
    <w:rsid w:val="00FD1D38"/>
    <w:rsid w:val="00FD28B4"/>
    <w:rsid w:val="00FD33B2"/>
    <w:rsid w:val="00FD3673"/>
    <w:rsid w:val="00FD38BE"/>
    <w:rsid w:val="00FD3AE5"/>
    <w:rsid w:val="00FD3DD5"/>
    <w:rsid w:val="00FD56E1"/>
    <w:rsid w:val="00FD5A51"/>
    <w:rsid w:val="00FD672A"/>
    <w:rsid w:val="00FD67D2"/>
    <w:rsid w:val="00FD6B8B"/>
    <w:rsid w:val="00FD6BE6"/>
    <w:rsid w:val="00FD74A3"/>
    <w:rsid w:val="00FD77D8"/>
    <w:rsid w:val="00FE0175"/>
    <w:rsid w:val="00FE0CEB"/>
    <w:rsid w:val="00FE0E2E"/>
    <w:rsid w:val="00FE1967"/>
    <w:rsid w:val="00FE2AE5"/>
    <w:rsid w:val="00FE354D"/>
    <w:rsid w:val="00FE3D8E"/>
    <w:rsid w:val="00FE4332"/>
    <w:rsid w:val="00FE5C6D"/>
    <w:rsid w:val="00FE65DA"/>
    <w:rsid w:val="00FE7134"/>
    <w:rsid w:val="00FE7242"/>
    <w:rsid w:val="00FE7557"/>
    <w:rsid w:val="00FE76C3"/>
    <w:rsid w:val="00FE78AF"/>
    <w:rsid w:val="00FF00D1"/>
    <w:rsid w:val="00FF030C"/>
    <w:rsid w:val="00FF098C"/>
    <w:rsid w:val="00FF0FFB"/>
    <w:rsid w:val="00FF155C"/>
    <w:rsid w:val="00FF156F"/>
    <w:rsid w:val="00FF1FE3"/>
    <w:rsid w:val="00FF23C0"/>
    <w:rsid w:val="00FF262E"/>
    <w:rsid w:val="00FF2BF5"/>
    <w:rsid w:val="00FF2C72"/>
    <w:rsid w:val="00FF3323"/>
    <w:rsid w:val="00FF3AB0"/>
    <w:rsid w:val="00FF3DD2"/>
    <w:rsid w:val="00FF3FCC"/>
    <w:rsid w:val="00FF4296"/>
    <w:rsid w:val="00FF4E21"/>
    <w:rsid w:val="00FF5317"/>
    <w:rsid w:val="00FF5B44"/>
    <w:rsid w:val="00FF5C57"/>
    <w:rsid w:val="00FF5DDE"/>
    <w:rsid w:val="00FF612A"/>
    <w:rsid w:val="00FF63F2"/>
    <w:rsid w:val="00FF7B5D"/>
    <w:rsid w:val="00FF7BF4"/>
    <w:rsid w:val="025FA4D8"/>
    <w:rsid w:val="038B7638"/>
    <w:rsid w:val="04697363"/>
    <w:rsid w:val="04B6E3BD"/>
    <w:rsid w:val="0724E820"/>
    <w:rsid w:val="07366A2F"/>
    <w:rsid w:val="097552B7"/>
    <w:rsid w:val="09F66AFD"/>
    <w:rsid w:val="0B28609A"/>
    <w:rsid w:val="0DAEE69F"/>
    <w:rsid w:val="0E7E9D82"/>
    <w:rsid w:val="0E84710C"/>
    <w:rsid w:val="1080E0D3"/>
    <w:rsid w:val="131497CD"/>
    <w:rsid w:val="191BE384"/>
    <w:rsid w:val="19AB3F4A"/>
    <w:rsid w:val="1A21F1ED"/>
    <w:rsid w:val="1A8D8F6C"/>
    <w:rsid w:val="1AEBCAD5"/>
    <w:rsid w:val="1EC8B003"/>
    <w:rsid w:val="2265180A"/>
    <w:rsid w:val="227D4DB2"/>
    <w:rsid w:val="2496A0EB"/>
    <w:rsid w:val="25CAFAE0"/>
    <w:rsid w:val="27C8CFFF"/>
    <w:rsid w:val="2E314A00"/>
    <w:rsid w:val="2E934006"/>
    <w:rsid w:val="2FC1D7F7"/>
    <w:rsid w:val="30F33BCB"/>
    <w:rsid w:val="3840F39E"/>
    <w:rsid w:val="38C93030"/>
    <w:rsid w:val="3B9DCA23"/>
    <w:rsid w:val="3D6CB03D"/>
    <w:rsid w:val="3ED6FEC3"/>
    <w:rsid w:val="400D98B0"/>
    <w:rsid w:val="439E638B"/>
    <w:rsid w:val="43B6DAD8"/>
    <w:rsid w:val="43F5F914"/>
    <w:rsid w:val="4642758A"/>
    <w:rsid w:val="46B73BD3"/>
    <w:rsid w:val="48D59D30"/>
    <w:rsid w:val="49036C3F"/>
    <w:rsid w:val="4959FFDE"/>
    <w:rsid w:val="498A0FCE"/>
    <w:rsid w:val="4B1ECB61"/>
    <w:rsid w:val="4C077B24"/>
    <w:rsid w:val="4DCEB570"/>
    <w:rsid w:val="4E3A7AF6"/>
    <w:rsid w:val="4F5BA68D"/>
    <w:rsid w:val="5455D92A"/>
    <w:rsid w:val="546BFB2D"/>
    <w:rsid w:val="56723375"/>
    <w:rsid w:val="56F958DA"/>
    <w:rsid w:val="58058277"/>
    <w:rsid w:val="59C7F4C2"/>
    <w:rsid w:val="5ECAFCEC"/>
    <w:rsid w:val="629F2352"/>
    <w:rsid w:val="631A8946"/>
    <w:rsid w:val="638CBDD5"/>
    <w:rsid w:val="63F4D751"/>
    <w:rsid w:val="63FDFDD1"/>
    <w:rsid w:val="66DAEBA1"/>
    <w:rsid w:val="688D4CE6"/>
    <w:rsid w:val="698975AD"/>
    <w:rsid w:val="69D4CCE4"/>
    <w:rsid w:val="6AAD6D8E"/>
    <w:rsid w:val="6CC1597E"/>
    <w:rsid w:val="6E83BFE2"/>
    <w:rsid w:val="725B9DD1"/>
    <w:rsid w:val="733D75D6"/>
    <w:rsid w:val="73596A9F"/>
    <w:rsid w:val="73CE46A4"/>
    <w:rsid w:val="74ED9D1E"/>
    <w:rsid w:val="7713A374"/>
    <w:rsid w:val="78820986"/>
    <w:rsid w:val="78A765EB"/>
    <w:rsid w:val="78E723D6"/>
    <w:rsid w:val="7B6A19E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6DB525"/>
  <w15:docId w15:val="{E25EE917-DA41-4E75-89D8-273A548A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86D47"/>
    <w:rPr>
      <w:rFonts w:ascii="Arial" w:hAnsi="Arial"/>
      <w:sz w:val="24"/>
    </w:rPr>
  </w:style>
  <w:style w:type="paragraph" w:styleId="Nagwek1">
    <w:name w:val="heading 1"/>
    <w:aliases w:val=". (1.0)"/>
    <w:basedOn w:val="Normalny"/>
    <w:next w:val="Normalny"/>
    <w:link w:val="Nagwek1Znak"/>
    <w:qFormat/>
    <w:rsid w:val="006775A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aliases w:val=". (1.1)"/>
    <w:basedOn w:val="Normalny"/>
    <w:next w:val="Normalny"/>
    <w:qFormat/>
    <w:rsid w:val="00075292"/>
    <w:pPr>
      <w:keepNext/>
      <w:pBdr>
        <w:right w:val="single" w:sz="4" w:space="9" w:color="auto"/>
      </w:pBdr>
      <w:ind w:right="-285"/>
      <w:outlineLvl w:val="1"/>
    </w:pPr>
    <w:rPr>
      <w:b/>
    </w:rPr>
  </w:style>
  <w:style w:type="paragraph" w:styleId="Nagwek3">
    <w:name w:val="heading 3"/>
    <w:basedOn w:val="Normalny"/>
    <w:next w:val="Normalny"/>
    <w:link w:val="Nagwek3Znak"/>
    <w:unhideWhenUsed/>
    <w:qFormat/>
    <w:rsid w:val="00AA2893"/>
    <w:pPr>
      <w:keepNext/>
      <w:spacing w:before="240" w:after="60"/>
      <w:outlineLvl w:val="2"/>
    </w:pPr>
    <w:rPr>
      <w:rFonts w:ascii="Cambria" w:hAnsi="Cambria"/>
      <w:b/>
      <w:bCs/>
      <w:sz w:val="26"/>
      <w:szCs w:val="26"/>
    </w:rPr>
  </w:style>
  <w:style w:type="paragraph" w:styleId="Nagwek4">
    <w:name w:val="heading 4"/>
    <w:aliases w:val=". (A.)"/>
    <w:basedOn w:val="Normalny"/>
    <w:link w:val="Nagwek4Znak"/>
    <w:qFormat/>
    <w:rsid w:val="00F57ECB"/>
    <w:pPr>
      <w:tabs>
        <w:tab w:val="num" w:pos="0"/>
      </w:tabs>
      <w:spacing w:before="120" w:after="240"/>
      <w:ind w:left="2520" w:hanging="360"/>
      <w:outlineLvl w:val="3"/>
    </w:pPr>
    <w:rPr>
      <w:kern w:val="20"/>
      <w:sz w:val="22"/>
      <w:lang w:val="en-US" w:eastAsia="en-US"/>
    </w:rPr>
  </w:style>
  <w:style w:type="paragraph" w:styleId="Nagwek5">
    <w:name w:val="heading 5"/>
    <w:aliases w:val=". (1.)"/>
    <w:basedOn w:val="Normalny"/>
    <w:link w:val="Nagwek5Znak"/>
    <w:qFormat/>
    <w:rsid w:val="00F57ECB"/>
    <w:pPr>
      <w:tabs>
        <w:tab w:val="num" w:pos="0"/>
      </w:tabs>
      <w:spacing w:before="120" w:after="240"/>
      <w:ind w:left="2880" w:hanging="360"/>
      <w:outlineLvl w:val="4"/>
    </w:pPr>
    <w:rPr>
      <w:kern w:val="20"/>
      <w:sz w:val="22"/>
      <w:lang w:val="en-US" w:eastAsia="en-US"/>
    </w:rPr>
  </w:style>
  <w:style w:type="paragraph" w:styleId="Nagwek6">
    <w:name w:val="heading 6"/>
    <w:aliases w:val=". (a.)"/>
    <w:basedOn w:val="Normalny"/>
    <w:link w:val="Nagwek6Znak"/>
    <w:qFormat/>
    <w:rsid w:val="00F57ECB"/>
    <w:pPr>
      <w:tabs>
        <w:tab w:val="num" w:pos="0"/>
      </w:tabs>
      <w:spacing w:before="120" w:after="240"/>
      <w:ind w:left="3240" w:hanging="360"/>
      <w:outlineLvl w:val="5"/>
    </w:pPr>
    <w:rPr>
      <w:kern w:val="20"/>
      <w:sz w:val="22"/>
      <w:lang w:val="en-US" w:eastAsia="en-US"/>
    </w:rPr>
  </w:style>
  <w:style w:type="paragraph" w:styleId="Nagwek7">
    <w:name w:val="heading 7"/>
    <w:aliases w:val=". [(1)]"/>
    <w:basedOn w:val="Normalny"/>
    <w:link w:val="Nagwek7Znak"/>
    <w:qFormat/>
    <w:rsid w:val="00F57ECB"/>
    <w:pPr>
      <w:tabs>
        <w:tab w:val="num" w:pos="0"/>
      </w:tabs>
      <w:spacing w:before="120" w:after="240"/>
      <w:ind w:left="3600" w:hanging="360"/>
      <w:outlineLvl w:val="6"/>
    </w:pPr>
    <w:rPr>
      <w:kern w:val="20"/>
      <w:sz w:val="22"/>
      <w:lang w:val="en-US" w:eastAsia="en-US"/>
    </w:rPr>
  </w:style>
  <w:style w:type="paragraph" w:styleId="Nagwek8">
    <w:name w:val="heading 8"/>
    <w:aliases w:val=". [(a)]"/>
    <w:basedOn w:val="Normalny"/>
    <w:link w:val="Nagwek8Znak"/>
    <w:qFormat/>
    <w:rsid w:val="00F57ECB"/>
    <w:pPr>
      <w:tabs>
        <w:tab w:val="num" w:pos="0"/>
      </w:tabs>
      <w:spacing w:before="120" w:after="240"/>
      <w:ind w:left="3960" w:hanging="360"/>
      <w:outlineLvl w:val="7"/>
    </w:pPr>
    <w:rPr>
      <w:kern w:val="20"/>
      <w:sz w:val="22"/>
      <w:lang w:val="en-US" w:eastAsia="en-US"/>
    </w:rPr>
  </w:style>
  <w:style w:type="paragraph" w:styleId="Nagwek9">
    <w:name w:val="heading 9"/>
    <w:aliases w:val=". [(iii)]"/>
    <w:basedOn w:val="Normalny"/>
    <w:link w:val="Nagwek9Znak"/>
    <w:qFormat/>
    <w:rsid w:val="00F57ECB"/>
    <w:pPr>
      <w:tabs>
        <w:tab w:val="num" w:pos="0"/>
      </w:tabs>
      <w:spacing w:before="120" w:after="240"/>
      <w:ind w:left="4320" w:hanging="360"/>
      <w:outlineLvl w:val="8"/>
    </w:pPr>
    <w:rPr>
      <w:kern w:val="20"/>
      <w:sz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75292"/>
    <w:pPr>
      <w:tabs>
        <w:tab w:val="center" w:pos="4536"/>
        <w:tab w:val="right" w:pos="9072"/>
      </w:tabs>
    </w:pPr>
  </w:style>
  <w:style w:type="character" w:styleId="Numerstrony">
    <w:name w:val="page number"/>
    <w:basedOn w:val="Domylnaczcionkaakapitu"/>
    <w:rsid w:val="00075292"/>
  </w:style>
  <w:style w:type="character" w:styleId="Pogrubienie">
    <w:name w:val="Strong"/>
    <w:qFormat/>
    <w:rsid w:val="00075292"/>
    <w:rPr>
      <w:b/>
      <w:bCs/>
    </w:rPr>
  </w:style>
  <w:style w:type="table" w:styleId="Tabela-Siatka">
    <w:name w:val="Table Grid"/>
    <w:basedOn w:val="Standardowy"/>
    <w:rsid w:val="00E72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rsid w:val="009257FC"/>
    <w:rPr>
      <w:sz w:val="16"/>
      <w:szCs w:val="16"/>
    </w:rPr>
  </w:style>
  <w:style w:type="paragraph" w:styleId="Tekstkomentarza">
    <w:name w:val="annotation text"/>
    <w:basedOn w:val="Normalny"/>
    <w:link w:val="TekstkomentarzaZnak"/>
    <w:uiPriority w:val="99"/>
    <w:rsid w:val="009257FC"/>
    <w:rPr>
      <w:sz w:val="20"/>
    </w:rPr>
  </w:style>
  <w:style w:type="paragraph" w:styleId="Tematkomentarza">
    <w:name w:val="annotation subject"/>
    <w:basedOn w:val="Tekstkomentarza"/>
    <w:next w:val="Tekstkomentarza"/>
    <w:semiHidden/>
    <w:rsid w:val="009257FC"/>
    <w:rPr>
      <w:b/>
      <w:bCs/>
    </w:rPr>
  </w:style>
  <w:style w:type="paragraph" w:styleId="Tekstdymka">
    <w:name w:val="Balloon Text"/>
    <w:basedOn w:val="Normalny"/>
    <w:semiHidden/>
    <w:rsid w:val="009257FC"/>
    <w:rPr>
      <w:rFonts w:ascii="Tahoma" w:hAnsi="Tahoma" w:cs="Tahoma"/>
      <w:sz w:val="16"/>
      <w:szCs w:val="16"/>
    </w:rPr>
  </w:style>
  <w:style w:type="character" w:styleId="Hipercze">
    <w:name w:val="Hyperlink"/>
    <w:rsid w:val="002E53E8"/>
    <w:rPr>
      <w:strike w:val="0"/>
      <w:dstrike w:val="0"/>
      <w:color w:val="003366"/>
      <w:u w:val="none"/>
      <w:effect w:val="none"/>
    </w:rPr>
  </w:style>
  <w:style w:type="paragraph" w:styleId="Tekstprzypisukocowego">
    <w:name w:val="endnote text"/>
    <w:basedOn w:val="Normalny"/>
    <w:semiHidden/>
    <w:rsid w:val="008E06A7"/>
    <w:rPr>
      <w:sz w:val="20"/>
    </w:rPr>
  </w:style>
  <w:style w:type="character" w:styleId="Odwoanieprzypisukocowego">
    <w:name w:val="endnote reference"/>
    <w:semiHidden/>
    <w:rsid w:val="008E06A7"/>
    <w:rPr>
      <w:vertAlign w:val="superscript"/>
    </w:rPr>
  </w:style>
  <w:style w:type="paragraph" w:styleId="Podtytu">
    <w:name w:val="Subtitle"/>
    <w:basedOn w:val="Normalny"/>
    <w:next w:val="Normalny"/>
    <w:link w:val="PodtytuZnak"/>
    <w:qFormat/>
    <w:rsid w:val="00AF1CF4"/>
    <w:pPr>
      <w:spacing w:after="60"/>
      <w:jc w:val="center"/>
      <w:outlineLvl w:val="1"/>
    </w:pPr>
    <w:rPr>
      <w:rFonts w:ascii="Cambria" w:hAnsi="Cambria"/>
      <w:szCs w:val="24"/>
    </w:rPr>
  </w:style>
  <w:style w:type="character" w:customStyle="1" w:styleId="PodtytuZnak">
    <w:name w:val="Podtytuł Znak"/>
    <w:link w:val="Podtytu"/>
    <w:rsid w:val="00AF1CF4"/>
    <w:rPr>
      <w:rFonts w:ascii="Cambria" w:eastAsia="Times New Roman" w:hAnsi="Cambria" w:cs="Times New Roman"/>
      <w:sz w:val="24"/>
      <w:szCs w:val="24"/>
    </w:rPr>
  </w:style>
  <w:style w:type="paragraph" w:styleId="Nagwek">
    <w:name w:val="header"/>
    <w:basedOn w:val="Normalny"/>
    <w:link w:val="NagwekZnak"/>
    <w:rsid w:val="00947214"/>
    <w:pPr>
      <w:tabs>
        <w:tab w:val="center" w:pos="4536"/>
        <w:tab w:val="right" w:pos="9072"/>
      </w:tabs>
    </w:pPr>
  </w:style>
  <w:style w:type="character" w:customStyle="1" w:styleId="NagwekZnak">
    <w:name w:val="Nagłówek Znak"/>
    <w:link w:val="Nagwek"/>
    <w:rsid w:val="00947214"/>
    <w:rPr>
      <w:rFonts w:ascii="Arial" w:hAnsi="Arial"/>
      <w:sz w:val="24"/>
    </w:rPr>
  </w:style>
  <w:style w:type="paragraph" w:styleId="Akapitzlist">
    <w:name w:val="List Paragraph"/>
    <w:aliases w:val="punkt_JEMS,Numerowanie,Akapit z listą BS,Kolorowa lista — akcent 11,Akapit z listą2,BulletC,normalny tekst,List bullet,Obiekt,List Paragraph1,ECN - Nagłówek 2,RP-AK_LISTA,Przypis,ROŚ-AK_LISTA,Nagłowek 3"/>
    <w:basedOn w:val="Normalny"/>
    <w:link w:val="AkapitzlistZnak"/>
    <w:uiPriority w:val="34"/>
    <w:qFormat/>
    <w:rsid w:val="00E536E4"/>
    <w:pPr>
      <w:ind w:left="708"/>
    </w:pPr>
  </w:style>
  <w:style w:type="character" w:customStyle="1" w:styleId="Nagwek3Znak">
    <w:name w:val="Nagłówek 3 Znak"/>
    <w:link w:val="Nagwek3"/>
    <w:rsid w:val="00AA2893"/>
    <w:rPr>
      <w:rFonts w:ascii="Cambria" w:eastAsia="Times New Roman" w:hAnsi="Cambria" w:cs="Times New Roman"/>
      <w:b/>
      <w:bCs/>
      <w:sz w:val="26"/>
      <w:szCs w:val="26"/>
    </w:rPr>
  </w:style>
  <w:style w:type="character" w:customStyle="1" w:styleId="a26">
    <w:name w:val="a26"/>
    <w:rsid w:val="00254C1C"/>
    <w:rPr>
      <w:rFonts w:ascii="Verdana" w:hAnsi="Verdana" w:hint="default"/>
      <w:b w:val="0"/>
      <w:bCs w:val="0"/>
      <w:sz w:val="18"/>
      <w:szCs w:val="18"/>
    </w:rPr>
  </w:style>
  <w:style w:type="character" w:customStyle="1" w:styleId="TekstkomentarzaZnak">
    <w:name w:val="Tekst komentarza Znak"/>
    <w:link w:val="Tekstkomentarza"/>
    <w:uiPriority w:val="99"/>
    <w:rsid w:val="00CB7567"/>
    <w:rPr>
      <w:rFonts w:ascii="Arial" w:hAnsi="Arial"/>
    </w:rPr>
  </w:style>
  <w:style w:type="paragraph" w:styleId="Poprawka">
    <w:name w:val="Revision"/>
    <w:hidden/>
    <w:uiPriority w:val="99"/>
    <w:semiHidden/>
    <w:rsid w:val="00D269E5"/>
    <w:rPr>
      <w:rFonts w:ascii="Arial" w:hAnsi="Arial"/>
      <w:sz w:val="24"/>
    </w:rPr>
  </w:style>
  <w:style w:type="character" w:customStyle="1" w:styleId="FontStyle20">
    <w:name w:val="Font Style20"/>
    <w:rsid w:val="0091683A"/>
    <w:rPr>
      <w:rFonts w:ascii="Arial" w:hAnsi="Arial" w:cs="Arial"/>
      <w:sz w:val="18"/>
      <w:szCs w:val="18"/>
    </w:rPr>
  </w:style>
  <w:style w:type="paragraph" w:customStyle="1" w:styleId="Default">
    <w:name w:val="Default"/>
    <w:rsid w:val="00F21E99"/>
    <w:pPr>
      <w:suppressAutoHyphens/>
      <w:autoSpaceDE w:val="0"/>
    </w:pPr>
    <w:rPr>
      <w:rFonts w:eastAsia="Arial"/>
      <w:color w:val="000000"/>
      <w:sz w:val="24"/>
      <w:szCs w:val="24"/>
      <w:lang w:eastAsia="ar-SA"/>
    </w:rPr>
  </w:style>
  <w:style w:type="paragraph" w:styleId="Bezodstpw">
    <w:name w:val="No Spacing"/>
    <w:link w:val="BezodstpwZnak"/>
    <w:uiPriority w:val="1"/>
    <w:qFormat/>
    <w:rsid w:val="0089324B"/>
    <w:pPr>
      <w:widowControl w:val="0"/>
      <w:suppressAutoHyphens/>
    </w:pPr>
    <w:rPr>
      <w:rFonts w:eastAsia="HG Mincho Light J"/>
      <w:color w:val="000000"/>
      <w:sz w:val="24"/>
      <w:lang w:eastAsia="en-US"/>
    </w:rPr>
  </w:style>
  <w:style w:type="paragraph" w:customStyle="1" w:styleId="xmsonormal">
    <w:name w:val="x_msonormal"/>
    <w:basedOn w:val="Normalny"/>
    <w:rsid w:val="0095522E"/>
    <w:pPr>
      <w:spacing w:before="100" w:beforeAutospacing="1" w:after="100" w:afterAutospacing="1"/>
    </w:pPr>
    <w:rPr>
      <w:rFonts w:ascii="Times New Roman" w:hAnsi="Times New Roman"/>
      <w:szCs w:val="24"/>
    </w:rPr>
  </w:style>
  <w:style w:type="character" w:customStyle="1" w:styleId="apple-converted-space">
    <w:name w:val="apple-converted-space"/>
    <w:basedOn w:val="Domylnaczcionkaakapitu"/>
    <w:rsid w:val="0095522E"/>
  </w:style>
  <w:style w:type="paragraph" w:customStyle="1" w:styleId="xdefault">
    <w:name w:val="x_default"/>
    <w:basedOn w:val="Normalny"/>
    <w:rsid w:val="004D208D"/>
    <w:pPr>
      <w:spacing w:before="100" w:beforeAutospacing="1" w:after="100" w:afterAutospacing="1"/>
    </w:pPr>
    <w:rPr>
      <w:rFonts w:ascii="Times New Roman" w:hAnsi="Times New Roman"/>
      <w:szCs w:val="24"/>
    </w:rPr>
  </w:style>
  <w:style w:type="paragraph" w:customStyle="1" w:styleId="xmsobodytext">
    <w:name w:val="x_msobodytext"/>
    <w:basedOn w:val="Normalny"/>
    <w:rsid w:val="004D208D"/>
    <w:pPr>
      <w:spacing w:before="100" w:beforeAutospacing="1" w:after="100" w:afterAutospacing="1"/>
    </w:pPr>
    <w:rPr>
      <w:rFonts w:ascii="Times New Roman" w:hAnsi="Times New Roman"/>
      <w:szCs w:val="24"/>
    </w:rPr>
  </w:style>
  <w:style w:type="paragraph" w:styleId="NormalnyWeb">
    <w:name w:val="Normal (Web)"/>
    <w:basedOn w:val="Normalny"/>
    <w:rsid w:val="000444C0"/>
    <w:pPr>
      <w:spacing w:before="100" w:beforeAutospacing="1" w:after="100" w:afterAutospacing="1"/>
      <w:jc w:val="both"/>
    </w:pPr>
    <w:rPr>
      <w:rFonts w:ascii="Arial Unicode MS" w:eastAsia="Arial Unicode MS" w:hAnsi="Arial Unicode MS" w:cs="Arial Unicode MS"/>
      <w:sz w:val="20"/>
    </w:rPr>
  </w:style>
  <w:style w:type="paragraph" w:customStyle="1" w:styleId="SIWZ-ustp">
    <w:name w:val="SIWZ - ustęp"/>
    <w:basedOn w:val="Normalny"/>
    <w:rsid w:val="000444C0"/>
    <w:pPr>
      <w:numPr>
        <w:numId w:val="10"/>
      </w:numPr>
      <w:suppressAutoHyphens/>
      <w:autoSpaceDE w:val="0"/>
      <w:spacing w:before="120"/>
      <w:jc w:val="both"/>
    </w:pPr>
    <w:rPr>
      <w:rFonts w:ascii="Tahoma" w:hAnsi="Tahoma" w:cs="Tahoma"/>
      <w:bCs/>
      <w:sz w:val="22"/>
      <w:szCs w:val="22"/>
      <w:lang w:eastAsia="ar-SA"/>
    </w:rPr>
  </w:style>
  <w:style w:type="paragraph" w:customStyle="1" w:styleId="Style9">
    <w:name w:val="Style9"/>
    <w:basedOn w:val="Normalny"/>
    <w:uiPriority w:val="99"/>
    <w:rsid w:val="004000C0"/>
    <w:pPr>
      <w:widowControl w:val="0"/>
      <w:autoSpaceDE w:val="0"/>
      <w:autoSpaceDN w:val="0"/>
      <w:adjustRightInd w:val="0"/>
    </w:pPr>
    <w:rPr>
      <w:rFonts w:ascii="Arial Narrow" w:hAnsi="Arial Narrow" w:cs="Arial Narrow"/>
      <w:szCs w:val="24"/>
    </w:rPr>
  </w:style>
  <w:style w:type="paragraph" w:customStyle="1" w:styleId="Style11">
    <w:name w:val="Style11"/>
    <w:basedOn w:val="Normalny"/>
    <w:uiPriority w:val="99"/>
    <w:rsid w:val="004000C0"/>
    <w:pPr>
      <w:widowControl w:val="0"/>
      <w:autoSpaceDE w:val="0"/>
      <w:autoSpaceDN w:val="0"/>
      <w:adjustRightInd w:val="0"/>
      <w:spacing w:line="230" w:lineRule="exact"/>
      <w:ind w:hanging="346"/>
      <w:jc w:val="both"/>
    </w:pPr>
    <w:rPr>
      <w:rFonts w:ascii="Arial Narrow" w:hAnsi="Arial Narrow" w:cs="Arial Narrow"/>
      <w:szCs w:val="24"/>
    </w:rPr>
  </w:style>
  <w:style w:type="paragraph" w:customStyle="1" w:styleId="Style13">
    <w:name w:val="Style13"/>
    <w:basedOn w:val="Normalny"/>
    <w:uiPriority w:val="99"/>
    <w:rsid w:val="004000C0"/>
    <w:pPr>
      <w:widowControl w:val="0"/>
      <w:autoSpaceDE w:val="0"/>
      <w:autoSpaceDN w:val="0"/>
      <w:adjustRightInd w:val="0"/>
      <w:spacing w:line="230" w:lineRule="exact"/>
      <w:jc w:val="both"/>
    </w:pPr>
    <w:rPr>
      <w:rFonts w:ascii="Arial Narrow" w:hAnsi="Arial Narrow" w:cs="Arial Narrow"/>
      <w:szCs w:val="24"/>
    </w:rPr>
  </w:style>
  <w:style w:type="paragraph" w:customStyle="1" w:styleId="Style10">
    <w:name w:val="Style10"/>
    <w:basedOn w:val="Normalny"/>
    <w:uiPriority w:val="99"/>
    <w:rsid w:val="001F39A7"/>
    <w:pPr>
      <w:widowControl w:val="0"/>
      <w:autoSpaceDE w:val="0"/>
      <w:autoSpaceDN w:val="0"/>
      <w:adjustRightInd w:val="0"/>
    </w:pPr>
    <w:rPr>
      <w:rFonts w:ascii="Arial Narrow" w:hAnsi="Arial Narrow" w:cs="Arial Narrow"/>
      <w:szCs w:val="24"/>
    </w:rPr>
  </w:style>
  <w:style w:type="character" w:customStyle="1" w:styleId="TekstkomentarzaZnak1">
    <w:name w:val="Tekst komentarza Znak1"/>
    <w:uiPriority w:val="99"/>
    <w:semiHidden/>
    <w:rsid w:val="001F22BC"/>
    <w:rPr>
      <w:rFonts w:cs="Tms Rmn"/>
      <w:b/>
      <w:lang w:eastAsia="ar-SA"/>
    </w:rPr>
  </w:style>
  <w:style w:type="character" w:customStyle="1" w:styleId="Nagwek1Znak">
    <w:name w:val="Nagłówek 1 Znak"/>
    <w:aliases w:val=". (1.0) Znak"/>
    <w:basedOn w:val="Domylnaczcionkaakapitu"/>
    <w:link w:val="Nagwek1"/>
    <w:rsid w:val="006775AD"/>
    <w:rPr>
      <w:rFonts w:asciiTheme="majorHAnsi" w:eastAsiaTheme="majorEastAsia" w:hAnsiTheme="majorHAnsi" w:cstheme="majorBidi"/>
      <w:color w:val="365F91" w:themeColor="accent1" w:themeShade="BF"/>
      <w:sz w:val="32"/>
      <w:szCs w:val="32"/>
    </w:rPr>
  </w:style>
  <w:style w:type="paragraph" w:customStyle="1" w:styleId="Luca">
    <w:name w:val="Luca"/>
    <w:basedOn w:val="Normalny"/>
    <w:rsid w:val="00805933"/>
    <w:pPr>
      <w:spacing w:line="360" w:lineRule="auto"/>
    </w:pPr>
    <w:rPr>
      <w:rFonts w:ascii="Arial Narrow" w:hAnsi="Arial Narrow"/>
      <w:szCs w:val="24"/>
    </w:rPr>
  </w:style>
  <w:style w:type="paragraph" w:customStyle="1" w:styleId="Tekstpodstawowy21">
    <w:name w:val="Tekst podstawowy 21"/>
    <w:basedOn w:val="Normalny"/>
    <w:rsid w:val="001D23A9"/>
    <w:pPr>
      <w:widowControl w:val="0"/>
      <w:tabs>
        <w:tab w:val="left" w:pos="1985"/>
        <w:tab w:val="right" w:leader="dot" w:pos="9072"/>
      </w:tabs>
      <w:suppressAutoHyphens/>
      <w:spacing w:before="60" w:after="60"/>
      <w:jc w:val="both"/>
    </w:pPr>
    <w:rPr>
      <w:rFonts w:ascii="Times New Roman" w:hAnsi="Times New Roman" w:cs="Tms Rmn"/>
      <w:b/>
      <w:lang w:eastAsia="ar-SA"/>
    </w:rPr>
  </w:style>
  <w:style w:type="character" w:customStyle="1" w:styleId="alb">
    <w:name w:val="a_lb"/>
    <w:basedOn w:val="Domylnaczcionkaakapitu"/>
    <w:rsid w:val="002F0A72"/>
  </w:style>
  <w:style w:type="character" w:customStyle="1" w:styleId="alb-s">
    <w:name w:val="a_lb-s"/>
    <w:basedOn w:val="Domylnaczcionkaakapitu"/>
    <w:rsid w:val="002F0A72"/>
  </w:style>
  <w:style w:type="character" w:customStyle="1" w:styleId="fn-ref">
    <w:name w:val="fn-ref"/>
    <w:basedOn w:val="Domylnaczcionkaakapitu"/>
    <w:rsid w:val="002F0A72"/>
  </w:style>
  <w:style w:type="paragraph" w:styleId="Tekstpodstawowywcity3">
    <w:name w:val="Body Text Indent 3"/>
    <w:basedOn w:val="Normalny"/>
    <w:link w:val="Tekstpodstawowywcity3Znak"/>
    <w:rsid w:val="00FA553E"/>
    <w:pPr>
      <w:tabs>
        <w:tab w:val="right" w:leader="dot" w:pos="9639"/>
      </w:tabs>
      <w:ind w:left="370"/>
      <w:jc w:val="both"/>
    </w:pPr>
    <w:rPr>
      <w:rFonts w:cs="Arial"/>
      <w:b/>
      <w:bCs/>
      <w:sz w:val="20"/>
      <w:lang w:eastAsia="en-US"/>
    </w:rPr>
  </w:style>
  <w:style w:type="character" w:customStyle="1" w:styleId="Tekstpodstawowywcity3Znak">
    <w:name w:val="Tekst podstawowy wcięty 3 Znak"/>
    <w:basedOn w:val="Domylnaczcionkaakapitu"/>
    <w:link w:val="Tekstpodstawowywcity3"/>
    <w:rsid w:val="00FA553E"/>
    <w:rPr>
      <w:rFonts w:ascii="Arial" w:hAnsi="Arial" w:cs="Arial"/>
      <w:b/>
      <w:bCs/>
      <w:lang w:eastAsia="en-US"/>
    </w:rPr>
  </w:style>
  <w:style w:type="paragraph" w:styleId="Tekstpodstawowy">
    <w:name w:val="Body Text"/>
    <w:basedOn w:val="Normalny"/>
    <w:link w:val="TekstpodstawowyZnak"/>
    <w:rsid w:val="00FF1FE3"/>
    <w:pPr>
      <w:widowControl w:val="0"/>
      <w:suppressAutoHyphens/>
      <w:spacing w:after="120"/>
    </w:pPr>
    <w:rPr>
      <w:rFonts w:ascii="Times New Roman" w:eastAsia="HG Mincho Light J" w:hAnsi="Times New Roman"/>
      <w:color w:val="000000"/>
      <w:lang w:eastAsia="en-US"/>
    </w:rPr>
  </w:style>
  <w:style w:type="character" w:customStyle="1" w:styleId="TekstpodstawowyZnak">
    <w:name w:val="Tekst podstawowy Znak"/>
    <w:basedOn w:val="Domylnaczcionkaakapitu"/>
    <w:link w:val="Tekstpodstawowy"/>
    <w:rsid w:val="00FF1FE3"/>
    <w:rPr>
      <w:rFonts w:eastAsia="HG Mincho Light J"/>
      <w:color w:val="000000"/>
      <w:sz w:val="24"/>
      <w:lang w:eastAsia="en-US"/>
    </w:rPr>
  </w:style>
  <w:style w:type="paragraph" w:customStyle="1" w:styleId="WW-Tekstpodstawowywcity2">
    <w:name w:val="WW-Tekst podstawowy wcięty 2"/>
    <w:basedOn w:val="Normalny"/>
    <w:rsid w:val="00507298"/>
    <w:pPr>
      <w:widowControl w:val="0"/>
      <w:suppressAutoHyphens/>
      <w:ind w:left="709" w:hanging="283"/>
    </w:pPr>
    <w:rPr>
      <w:rFonts w:ascii="Times New Roman" w:eastAsia="HG Mincho Light J" w:hAnsi="Times New Roman"/>
      <w:color w:val="000000"/>
      <w:sz w:val="26"/>
      <w:lang w:eastAsia="en-US"/>
    </w:rPr>
  </w:style>
  <w:style w:type="paragraph" w:styleId="Tekstpodstawowywcity2">
    <w:name w:val="Body Text Indent 2"/>
    <w:basedOn w:val="Normalny"/>
    <w:link w:val="Tekstpodstawowywcity2Znak"/>
    <w:semiHidden/>
    <w:rsid w:val="000D3D3E"/>
    <w:pPr>
      <w:tabs>
        <w:tab w:val="left" w:pos="567"/>
        <w:tab w:val="right" w:pos="9072"/>
      </w:tabs>
      <w:spacing w:after="120" w:line="480" w:lineRule="auto"/>
      <w:ind w:left="283"/>
    </w:pPr>
    <w:rPr>
      <w:rFonts w:ascii="Times New Roman" w:hAnsi="Times New Roman"/>
      <w:lang w:val="en-GB"/>
    </w:rPr>
  </w:style>
  <w:style w:type="character" w:customStyle="1" w:styleId="Tekstpodstawowywcity2Znak">
    <w:name w:val="Tekst podstawowy wcięty 2 Znak"/>
    <w:basedOn w:val="Domylnaczcionkaakapitu"/>
    <w:link w:val="Tekstpodstawowywcity2"/>
    <w:semiHidden/>
    <w:rsid w:val="000D3D3E"/>
    <w:rPr>
      <w:sz w:val="24"/>
      <w:lang w:val="en-GB"/>
    </w:rPr>
  </w:style>
  <w:style w:type="paragraph" w:customStyle="1" w:styleId="Normal1">
    <w:name w:val="Normal 1"/>
    <w:basedOn w:val="Normalny"/>
    <w:link w:val="Normal1Char"/>
    <w:qFormat/>
    <w:rsid w:val="00EA43F0"/>
    <w:pPr>
      <w:keepNext/>
      <w:keepLines/>
      <w:spacing w:before="120" w:after="120"/>
      <w:ind w:left="720"/>
      <w:jc w:val="both"/>
    </w:pPr>
    <w:rPr>
      <w:rFonts w:eastAsiaTheme="minorHAnsi" w:cstheme="minorBidi"/>
      <w:sz w:val="22"/>
      <w:szCs w:val="22"/>
      <w:lang w:eastAsia="en-US"/>
    </w:rPr>
  </w:style>
  <w:style w:type="character" w:customStyle="1" w:styleId="Normal1Char">
    <w:name w:val="Normal 1 Char"/>
    <w:basedOn w:val="Domylnaczcionkaakapitu"/>
    <w:link w:val="Normal1"/>
    <w:rsid w:val="00EA43F0"/>
    <w:rPr>
      <w:rFonts w:ascii="Arial" w:eastAsiaTheme="minorHAnsi" w:hAnsi="Arial" w:cstheme="minorBidi"/>
      <w:sz w:val="22"/>
      <w:szCs w:val="22"/>
      <w:lang w:eastAsia="en-US"/>
    </w:rPr>
  </w:style>
  <w:style w:type="character" w:customStyle="1" w:styleId="Nagwek4Znak">
    <w:name w:val="Nagłówek 4 Znak"/>
    <w:aliases w:val=". (A.) Znak"/>
    <w:basedOn w:val="Domylnaczcionkaakapitu"/>
    <w:link w:val="Nagwek4"/>
    <w:rsid w:val="00F57ECB"/>
    <w:rPr>
      <w:rFonts w:ascii="Arial" w:hAnsi="Arial"/>
      <w:kern w:val="20"/>
      <w:sz w:val="22"/>
      <w:lang w:val="en-US" w:eastAsia="en-US"/>
    </w:rPr>
  </w:style>
  <w:style w:type="character" w:customStyle="1" w:styleId="Nagwek5Znak">
    <w:name w:val="Nagłówek 5 Znak"/>
    <w:aliases w:val=". (1.) Znak"/>
    <w:basedOn w:val="Domylnaczcionkaakapitu"/>
    <w:link w:val="Nagwek5"/>
    <w:rsid w:val="00F57ECB"/>
    <w:rPr>
      <w:rFonts w:ascii="Arial" w:hAnsi="Arial"/>
      <w:kern w:val="20"/>
      <w:sz w:val="22"/>
      <w:lang w:val="en-US" w:eastAsia="en-US"/>
    </w:rPr>
  </w:style>
  <w:style w:type="character" w:customStyle="1" w:styleId="Nagwek6Znak">
    <w:name w:val="Nagłówek 6 Znak"/>
    <w:aliases w:val=". (a.) Znak"/>
    <w:basedOn w:val="Domylnaczcionkaakapitu"/>
    <w:link w:val="Nagwek6"/>
    <w:rsid w:val="00F57ECB"/>
    <w:rPr>
      <w:rFonts w:ascii="Arial" w:hAnsi="Arial"/>
      <w:kern w:val="20"/>
      <w:sz w:val="22"/>
      <w:lang w:val="en-US" w:eastAsia="en-US"/>
    </w:rPr>
  </w:style>
  <w:style w:type="character" w:customStyle="1" w:styleId="Nagwek7Znak">
    <w:name w:val="Nagłówek 7 Znak"/>
    <w:aliases w:val=". [(1)] Znak"/>
    <w:basedOn w:val="Domylnaczcionkaakapitu"/>
    <w:link w:val="Nagwek7"/>
    <w:rsid w:val="00F57ECB"/>
    <w:rPr>
      <w:rFonts w:ascii="Arial" w:hAnsi="Arial"/>
      <w:kern w:val="20"/>
      <w:sz w:val="22"/>
      <w:lang w:val="en-US" w:eastAsia="en-US"/>
    </w:rPr>
  </w:style>
  <w:style w:type="character" w:customStyle="1" w:styleId="Nagwek8Znak">
    <w:name w:val="Nagłówek 8 Znak"/>
    <w:aliases w:val=". [(a)] Znak"/>
    <w:basedOn w:val="Domylnaczcionkaakapitu"/>
    <w:link w:val="Nagwek8"/>
    <w:rsid w:val="00F57ECB"/>
    <w:rPr>
      <w:rFonts w:ascii="Arial" w:hAnsi="Arial"/>
      <w:kern w:val="20"/>
      <w:sz w:val="22"/>
      <w:lang w:val="en-US" w:eastAsia="en-US"/>
    </w:rPr>
  </w:style>
  <w:style w:type="character" w:customStyle="1" w:styleId="Nagwek9Znak">
    <w:name w:val="Nagłówek 9 Znak"/>
    <w:aliases w:val=". [(iii)] Znak"/>
    <w:basedOn w:val="Domylnaczcionkaakapitu"/>
    <w:link w:val="Nagwek9"/>
    <w:rsid w:val="00F57ECB"/>
    <w:rPr>
      <w:rFonts w:ascii="Arial" w:hAnsi="Arial"/>
      <w:kern w:val="20"/>
      <w:sz w:val="22"/>
      <w:lang w:val="en-US" w:eastAsia="en-US"/>
    </w:rPr>
  </w:style>
  <w:style w:type="character" w:styleId="Uwydatnienie">
    <w:name w:val="Emphasis"/>
    <w:basedOn w:val="Domylnaczcionkaakapitu"/>
    <w:uiPriority w:val="20"/>
    <w:qFormat/>
    <w:rsid w:val="00555363"/>
    <w:rPr>
      <w:i/>
      <w:iCs/>
    </w:rPr>
  </w:style>
  <w:style w:type="character" w:customStyle="1" w:styleId="DeltaViewDeletion">
    <w:name w:val="DeltaView Deletion"/>
    <w:rsid w:val="00E87203"/>
    <w:rPr>
      <w:strike/>
      <w:color w:val="FF0000"/>
      <w:spacing w:val="0"/>
    </w:rPr>
  </w:style>
  <w:style w:type="paragraph" w:customStyle="1" w:styleId="Table1">
    <w:name w:val="Table 1"/>
    <w:basedOn w:val="Normalny"/>
    <w:rsid w:val="0013007D"/>
    <w:pPr>
      <w:numPr>
        <w:numId w:val="33"/>
      </w:numPr>
      <w:autoSpaceDE w:val="0"/>
      <w:autoSpaceDN w:val="0"/>
      <w:adjustRightInd w:val="0"/>
      <w:spacing w:before="60" w:after="60" w:line="290" w:lineRule="auto"/>
      <w:outlineLvl w:val="0"/>
    </w:pPr>
    <w:rPr>
      <w:rFonts w:eastAsia="PMingLiU"/>
      <w:kern w:val="20"/>
      <w:sz w:val="20"/>
      <w:szCs w:val="24"/>
      <w:lang w:eastAsia="en-GB"/>
    </w:rPr>
  </w:style>
  <w:style w:type="paragraph" w:customStyle="1" w:styleId="Table2">
    <w:name w:val="Table 2"/>
    <w:basedOn w:val="Normalny"/>
    <w:rsid w:val="0013007D"/>
    <w:pPr>
      <w:numPr>
        <w:ilvl w:val="1"/>
        <w:numId w:val="33"/>
      </w:numPr>
      <w:autoSpaceDE w:val="0"/>
      <w:autoSpaceDN w:val="0"/>
      <w:adjustRightInd w:val="0"/>
      <w:spacing w:before="60" w:after="60" w:line="290" w:lineRule="auto"/>
      <w:outlineLvl w:val="1"/>
    </w:pPr>
    <w:rPr>
      <w:rFonts w:eastAsia="PMingLiU"/>
      <w:kern w:val="20"/>
      <w:sz w:val="20"/>
      <w:szCs w:val="24"/>
      <w:lang w:eastAsia="en-GB"/>
    </w:rPr>
  </w:style>
  <w:style w:type="paragraph" w:customStyle="1" w:styleId="Table3">
    <w:name w:val="Table 3"/>
    <w:basedOn w:val="Normalny"/>
    <w:rsid w:val="0013007D"/>
    <w:pPr>
      <w:numPr>
        <w:ilvl w:val="2"/>
        <w:numId w:val="33"/>
      </w:numPr>
      <w:autoSpaceDE w:val="0"/>
      <w:autoSpaceDN w:val="0"/>
      <w:adjustRightInd w:val="0"/>
      <w:spacing w:before="60" w:after="60" w:line="290" w:lineRule="auto"/>
      <w:outlineLvl w:val="2"/>
    </w:pPr>
    <w:rPr>
      <w:rFonts w:eastAsia="PMingLiU"/>
      <w:kern w:val="20"/>
      <w:sz w:val="20"/>
      <w:szCs w:val="24"/>
      <w:lang w:eastAsia="en-GB"/>
    </w:rPr>
  </w:style>
  <w:style w:type="paragraph" w:customStyle="1" w:styleId="Table4">
    <w:name w:val="Table 4"/>
    <w:basedOn w:val="Normalny"/>
    <w:rsid w:val="0013007D"/>
    <w:pPr>
      <w:numPr>
        <w:ilvl w:val="3"/>
        <w:numId w:val="33"/>
      </w:numPr>
      <w:autoSpaceDE w:val="0"/>
      <w:autoSpaceDN w:val="0"/>
      <w:adjustRightInd w:val="0"/>
      <w:spacing w:before="60" w:after="60" w:line="290" w:lineRule="auto"/>
      <w:outlineLvl w:val="3"/>
    </w:pPr>
    <w:rPr>
      <w:rFonts w:eastAsia="PMingLiU"/>
      <w:kern w:val="20"/>
      <w:sz w:val="20"/>
      <w:szCs w:val="24"/>
      <w:lang w:eastAsia="en-GB"/>
    </w:rPr>
  </w:style>
  <w:style w:type="paragraph" w:customStyle="1" w:styleId="Table5">
    <w:name w:val="Table 5"/>
    <w:basedOn w:val="Normalny"/>
    <w:rsid w:val="0013007D"/>
    <w:pPr>
      <w:numPr>
        <w:ilvl w:val="4"/>
        <w:numId w:val="33"/>
      </w:numPr>
      <w:autoSpaceDE w:val="0"/>
      <w:autoSpaceDN w:val="0"/>
      <w:adjustRightInd w:val="0"/>
      <w:spacing w:before="60" w:after="60" w:line="290" w:lineRule="auto"/>
      <w:outlineLvl w:val="4"/>
    </w:pPr>
    <w:rPr>
      <w:rFonts w:eastAsia="PMingLiU"/>
      <w:kern w:val="20"/>
      <w:sz w:val="20"/>
      <w:szCs w:val="24"/>
      <w:lang w:eastAsia="en-GB"/>
    </w:rPr>
  </w:style>
  <w:style w:type="paragraph" w:customStyle="1" w:styleId="Table6">
    <w:name w:val="Table 6"/>
    <w:basedOn w:val="Normalny"/>
    <w:rsid w:val="0013007D"/>
    <w:pPr>
      <w:numPr>
        <w:ilvl w:val="5"/>
        <w:numId w:val="33"/>
      </w:numPr>
      <w:autoSpaceDE w:val="0"/>
      <w:autoSpaceDN w:val="0"/>
      <w:adjustRightInd w:val="0"/>
      <w:spacing w:before="60" w:after="60" w:line="290" w:lineRule="auto"/>
      <w:outlineLvl w:val="5"/>
    </w:pPr>
    <w:rPr>
      <w:rFonts w:eastAsia="PMingLiU"/>
      <w:kern w:val="20"/>
      <w:sz w:val="20"/>
      <w:szCs w:val="24"/>
      <w:lang w:eastAsia="en-GB"/>
    </w:rPr>
  </w:style>
  <w:style w:type="character" w:customStyle="1" w:styleId="StopkaZnak">
    <w:name w:val="Stopka Znak"/>
    <w:basedOn w:val="Domylnaczcionkaakapitu"/>
    <w:link w:val="Stopka"/>
    <w:uiPriority w:val="99"/>
    <w:rsid w:val="00160B77"/>
    <w:rPr>
      <w:rFonts w:ascii="Arial" w:hAnsi="Arial"/>
      <w:sz w:val="24"/>
    </w:rPr>
  </w:style>
  <w:style w:type="character" w:customStyle="1" w:styleId="AkapitzlistZnak">
    <w:name w:val="Akapit z listą Znak"/>
    <w:aliases w:val="punkt_JEMS Znak,Numerowanie Znak,Akapit z listą BS Znak,Kolorowa lista — akcent 11 Znak,Akapit z listą2 Znak,BulletC Znak,normalny tekst Znak,List bullet Znak,Obiekt Znak,List Paragraph1 Znak,ECN - Nagłówek 2 Znak,RP-AK_LISTA Znak"/>
    <w:link w:val="Akapitzlist"/>
    <w:uiPriority w:val="34"/>
    <w:qFormat/>
    <w:locked/>
    <w:rsid w:val="00223BBA"/>
    <w:rPr>
      <w:rFonts w:ascii="Arial" w:hAnsi="Arial"/>
      <w:sz w:val="24"/>
    </w:rPr>
  </w:style>
  <w:style w:type="paragraph" w:styleId="Zwykytekst">
    <w:name w:val="Plain Text"/>
    <w:basedOn w:val="Normalny"/>
    <w:link w:val="ZwykytekstZnak"/>
    <w:uiPriority w:val="99"/>
    <w:semiHidden/>
    <w:unhideWhenUsed/>
    <w:rsid w:val="00270E65"/>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270E65"/>
    <w:rPr>
      <w:rFonts w:ascii="Calibri" w:eastAsiaTheme="minorHAnsi" w:hAnsi="Calibri" w:cstheme="minorBidi"/>
      <w:sz w:val="22"/>
      <w:szCs w:val="21"/>
      <w:lang w:eastAsia="en-US"/>
    </w:rPr>
  </w:style>
  <w:style w:type="character" w:customStyle="1" w:styleId="Nierozpoznanawzmianka1">
    <w:name w:val="Nierozpoznana wzmianka1"/>
    <w:basedOn w:val="Domylnaczcionkaakapitu"/>
    <w:uiPriority w:val="99"/>
    <w:semiHidden/>
    <w:unhideWhenUsed/>
    <w:rsid w:val="00270E65"/>
    <w:rPr>
      <w:color w:val="808080"/>
      <w:shd w:val="clear" w:color="auto" w:fill="E6E6E6"/>
    </w:rPr>
  </w:style>
  <w:style w:type="character" w:customStyle="1" w:styleId="Nierozpoznanawzmianka2">
    <w:name w:val="Nierozpoznana wzmianka2"/>
    <w:basedOn w:val="Domylnaczcionkaakapitu"/>
    <w:uiPriority w:val="99"/>
    <w:semiHidden/>
    <w:unhideWhenUsed/>
    <w:rsid w:val="00270E65"/>
    <w:rPr>
      <w:color w:val="808080"/>
      <w:shd w:val="clear" w:color="auto" w:fill="E6E6E6"/>
    </w:rPr>
  </w:style>
  <w:style w:type="character" w:customStyle="1" w:styleId="wfattreadonlylabel">
    <w:name w:val="wfattreadonlylabel"/>
    <w:basedOn w:val="Domylnaczcionkaakapitu"/>
    <w:rsid w:val="00860486"/>
  </w:style>
  <w:style w:type="character" w:customStyle="1" w:styleId="Nierozpoznanawzmianka3">
    <w:name w:val="Nierozpoznana wzmianka3"/>
    <w:basedOn w:val="Domylnaczcionkaakapitu"/>
    <w:uiPriority w:val="99"/>
    <w:semiHidden/>
    <w:unhideWhenUsed/>
    <w:rsid w:val="00996B54"/>
    <w:rPr>
      <w:color w:val="808080"/>
      <w:shd w:val="clear" w:color="auto" w:fill="E6E6E6"/>
    </w:rPr>
  </w:style>
  <w:style w:type="character" w:styleId="Nierozpoznanawzmianka">
    <w:name w:val="Unresolved Mention"/>
    <w:basedOn w:val="Domylnaczcionkaakapitu"/>
    <w:uiPriority w:val="99"/>
    <w:semiHidden/>
    <w:unhideWhenUsed/>
    <w:rsid w:val="009B40D3"/>
    <w:rPr>
      <w:color w:val="605E5C"/>
      <w:shd w:val="clear" w:color="auto" w:fill="E1DFDD"/>
    </w:rPr>
  </w:style>
  <w:style w:type="character" w:customStyle="1" w:styleId="BezodstpwZnak">
    <w:name w:val="Bez odstępów Znak"/>
    <w:basedOn w:val="Domylnaczcionkaakapitu"/>
    <w:link w:val="Bezodstpw"/>
    <w:uiPriority w:val="1"/>
    <w:rsid w:val="00E027C3"/>
    <w:rPr>
      <w:rFonts w:eastAsia="HG Mincho Light J"/>
      <w:color w:val="00000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87316">
      <w:bodyDiv w:val="1"/>
      <w:marLeft w:val="0"/>
      <w:marRight w:val="0"/>
      <w:marTop w:val="0"/>
      <w:marBottom w:val="0"/>
      <w:divBdr>
        <w:top w:val="none" w:sz="0" w:space="0" w:color="auto"/>
        <w:left w:val="none" w:sz="0" w:space="0" w:color="auto"/>
        <w:bottom w:val="none" w:sz="0" w:space="0" w:color="auto"/>
        <w:right w:val="none" w:sz="0" w:space="0" w:color="auto"/>
      </w:divBdr>
    </w:div>
    <w:div w:id="64496742">
      <w:bodyDiv w:val="1"/>
      <w:marLeft w:val="0"/>
      <w:marRight w:val="0"/>
      <w:marTop w:val="0"/>
      <w:marBottom w:val="0"/>
      <w:divBdr>
        <w:top w:val="none" w:sz="0" w:space="0" w:color="auto"/>
        <w:left w:val="none" w:sz="0" w:space="0" w:color="auto"/>
        <w:bottom w:val="none" w:sz="0" w:space="0" w:color="auto"/>
        <w:right w:val="none" w:sz="0" w:space="0" w:color="auto"/>
      </w:divBdr>
      <w:divsChild>
        <w:div w:id="627322416">
          <w:marLeft w:val="0"/>
          <w:marRight w:val="0"/>
          <w:marTop w:val="0"/>
          <w:marBottom w:val="0"/>
          <w:divBdr>
            <w:top w:val="none" w:sz="0" w:space="0" w:color="auto"/>
            <w:left w:val="none" w:sz="0" w:space="0" w:color="auto"/>
            <w:bottom w:val="none" w:sz="0" w:space="0" w:color="auto"/>
            <w:right w:val="none" w:sz="0" w:space="0" w:color="auto"/>
          </w:divBdr>
        </w:div>
        <w:div w:id="761416417">
          <w:marLeft w:val="0"/>
          <w:marRight w:val="0"/>
          <w:marTop w:val="0"/>
          <w:marBottom w:val="0"/>
          <w:divBdr>
            <w:top w:val="none" w:sz="0" w:space="0" w:color="auto"/>
            <w:left w:val="none" w:sz="0" w:space="0" w:color="auto"/>
            <w:bottom w:val="none" w:sz="0" w:space="0" w:color="auto"/>
            <w:right w:val="none" w:sz="0" w:space="0" w:color="auto"/>
          </w:divBdr>
        </w:div>
        <w:div w:id="2093621755">
          <w:marLeft w:val="0"/>
          <w:marRight w:val="0"/>
          <w:marTop w:val="0"/>
          <w:marBottom w:val="0"/>
          <w:divBdr>
            <w:top w:val="none" w:sz="0" w:space="0" w:color="auto"/>
            <w:left w:val="none" w:sz="0" w:space="0" w:color="auto"/>
            <w:bottom w:val="none" w:sz="0" w:space="0" w:color="auto"/>
            <w:right w:val="none" w:sz="0" w:space="0" w:color="auto"/>
          </w:divBdr>
        </w:div>
      </w:divsChild>
    </w:div>
    <w:div w:id="77137874">
      <w:bodyDiv w:val="1"/>
      <w:marLeft w:val="0"/>
      <w:marRight w:val="0"/>
      <w:marTop w:val="0"/>
      <w:marBottom w:val="0"/>
      <w:divBdr>
        <w:top w:val="none" w:sz="0" w:space="0" w:color="auto"/>
        <w:left w:val="none" w:sz="0" w:space="0" w:color="auto"/>
        <w:bottom w:val="none" w:sz="0" w:space="0" w:color="auto"/>
        <w:right w:val="none" w:sz="0" w:space="0" w:color="auto"/>
      </w:divBdr>
    </w:div>
    <w:div w:id="89356061">
      <w:bodyDiv w:val="1"/>
      <w:marLeft w:val="0"/>
      <w:marRight w:val="0"/>
      <w:marTop w:val="0"/>
      <w:marBottom w:val="0"/>
      <w:divBdr>
        <w:top w:val="none" w:sz="0" w:space="0" w:color="auto"/>
        <w:left w:val="none" w:sz="0" w:space="0" w:color="auto"/>
        <w:bottom w:val="none" w:sz="0" w:space="0" w:color="auto"/>
        <w:right w:val="none" w:sz="0" w:space="0" w:color="auto"/>
      </w:divBdr>
    </w:div>
    <w:div w:id="147985184">
      <w:bodyDiv w:val="1"/>
      <w:marLeft w:val="0"/>
      <w:marRight w:val="0"/>
      <w:marTop w:val="0"/>
      <w:marBottom w:val="0"/>
      <w:divBdr>
        <w:top w:val="none" w:sz="0" w:space="0" w:color="auto"/>
        <w:left w:val="none" w:sz="0" w:space="0" w:color="auto"/>
        <w:bottom w:val="none" w:sz="0" w:space="0" w:color="auto"/>
        <w:right w:val="none" w:sz="0" w:space="0" w:color="auto"/>
      </w:divBdr>
      <w:divsChild>
        <w:div w:id="297607363">
          <w:marLeft w:val="0"/>
          <w:marRight w:val="0"/>
          <w:marTop w:val="0"/>
          <w:marBottom w:val="0"/>
          <w:divBdr>
            <w:top w:val="none" w:sz="0" w:space="0" w:color="auto"/>
            <w:left w:val="none" w:sz="0" w:space="0" w:color="auto"/>
            <w:bottom w:val="none" w:sz="0" w:space="0" w:color="auto"/>
            <w:right w:val="none" w:sz="0" w:space="0" w:color="auto"/>
          </w:divBdr>
        </w:div>
        <w:div w:id="1619413733">
          <w:marLeft w:val="0"/>
          <w:marRight w:val="0"/>
          <w:marTop w:val="0"/>
          <w:marBottom w:val="0"/>
          <w:divBdr>
            <w:top w:val="none" w:sz="0" w:space="0" w:color="auto"/>
            <w:left w:val="none" w:sz="0" w:space="0" w:color="auto"/>
            <w:bottom w:val="none" w:sz="0" w:space="0" w:color="auto"/>
            <w:right w:val="none" w:sz="0" w:space="0" w:color="auto"/>
          </w:divBdr>
        </w:div>
        <w:div w:id="1432235692">
          <w:marLeft w:val="0"/>
          <w:marRight w:val="0"/>
          <w:marTop w:val="0"/>
          <w:marBottom w:val="0"/>
          <w:divBdr>
            <w:top w:val="none" w:sz="0" w:space="0" w:color="auto"/>
            <w:left w:val="none" w:sz="0" w:space="0" w:color="auto"/>
            <w:bottom w:val="none" w:sz="0" w:space="0" w:color="auto"/>
            <w:right w:val="none" w:sz="0" w:space="0" w:color="auto"/>
          </w:divBdr>
        </w:div>
      </w:divsChild>
    </w:div>
    <w:div w:id="197856343">
      <w:bodyDiv w:val="1"/>
      <w:marLeft w:val="0"/>
      <w:marRight w:val="0"/>
      <w:marTop w:val="0"/>
      <w:marBottom w:val="0"/>
      <w:divBdr>
        <w:top w:val="none" w:sz="0" w:space="0" w:color="auto"/>
        <w:left w:val="none" w:sz="0" w:space="0" w:color="auto"/>
        <w:bottom w:val="none" w:sz="0" w:space="0" w:color="auto"/>
        <w:right w:val="none" w:sz="0" w:space="0" w:color="auto"/>
      </w:divBdr>
    </w:div>
    <w:div w:id="220941747">
      <w:bodyDiv w:val="1"/>
      <w:marLeft w:val="0"/>
      <w:marRight w:val="0"/>
      <w:marTop w:val="0"/>
      <w:marBottom w:val="0"/>
      <w:divBdr>
        <w:top w:val="none" w:sz="0" w:space="0" w:color="auto"/>
        <w:left w:val="none" w:sz="0" w:space="0" w:color="auto"/>
        <w:bottom w:val="none" w:sz="0" w:space="0" w:color="auto"/>
        <w:right w:val="none" w:sz="0" w:space="0" w:color="auto"/>
      </w:divBdr>
    </w:div>
    <w:div w:id="303317009">
      <w:bodyDiv w:val="1"/>
      <w:marLeft w:val="0"/>
      <w:marRight w:val="0"/>
      <w:marTop w:val="0"/>
      <w:marBottom w:val="0"/>
      <w:divBdr>
        <w:top w:val="none" w:sz="0" w:space="0" w:color="auto"/>
        <w:left w:val="none" w:sz="0" w:space="0" w:color="auto"/>
        <w:bottom w:val="none" w:sz="0" w:space="0" w:color="auto"/>
        <w:right w:val="none" w:sz="0" w:space="0" w:color="auto"/>
      </w:divBdr>
      <w:divsChild>
        <w:div w:id="741677769">
          <w:marLeft w:val="0"/>
          <w:marRight w:val="0"/>
          <w:marTop w:val="0"/>
          <w:marBottom w:val="0"/>
          <w:divBdr>
            <w:top w:val="none" w:sz="0" w:space="0" w:color="auto"/>
            <w:left w:val="none" w:sz="0" w:space="0" w:color="auto"/>
            <w:bottom w:val="none" w:sz="0" w:space="0" w:color="auto"/>
            <w:right w:val="none" w:sz="0" w:space="0" w:color="auto"/>
          </w:divBdr>
          <w:divsChild>
            <w:div w:id="1024479050">
              <w:marLeft w:val="0"/>
              <w:marRight w:val="0"/>
              <w:marTop w:val="0"/>
              <w:marBottom w:val="0"/>
              <w:divBdr>
                <w:top w:val="none" w:sz="0" w:space="0" w:color="auto"/>
                <w:left w:val="none" w:sz="0" w:space="0" w:color="auto"/>
                <w:bottom w:val="none" w:sz="0" w:space="0" w:color="auto"/>
                <w:right w:val="none" w:sz="0" w:space="0" w:color="auto"/>
              </w:divBdr>
              <w:divsChild>
                <w:div w:id="421493143">
                  <w:marLeft w:val="0"/>
                  <w:marRight w:val="0"/>
                  <w:marTop w:val="0"/>
                  <w:marBottom w:val="0"/>
                  <w:divBdr>
                    <w:top w:val="none" w:sz="0" w:space="0" w:color="auto"/>
                    <w:left w:val="none" w:sz="0" w:space="0" w:color="auto"/>
                    <w:bottom w:val="none" w:sz="0" w:space="0" w:color="auto"/>
                    <w:right w:val="none" w:sz="0" w:space="0" w:color="auto"/>
                  </w:divBdr>
                </w:div>
                <w:div w:id="594485345">
                  <w:marLeft w:val="0"/>
                  <w:marRight w:val="0"/>
                  <w:marTop w:val="0"/>
                  <w:marBottom w:val="0"/>
                  <w:divBdr>
                    <w:top w:val="none" w:sz="0" w:space="0" w:color="auto"/>
                    <w:left w:val="none" w:sz="0" w:space="0" w:color="auto"/>
                    <w:bottom w:val="none" w:sz="0" w:space="0" w:color="auto"/>
                    <w:right w:val="none" w:sz="0" w:space="0" w:color="auto"/>
                  </w:divBdr>
                  <w:divsChild>
                    <w:div w:id="584654235">
                      <w:marLeft w:val="0"/>
                      <w:marRight w:val="0"/>
                      <w:marTop w:val="0"/>
                      <w:marBottom w:val="0"/>
                      <w:divBdr>
                        <w:top w:val="none" w:sz="0" w:space="0" w:color="auto"/>
                        <w:left w:val="none" w:sz="0" w:space="0" w:color="auto"/>
                        <w:bottom w:val="none" w:sz="0" w:space="0" w:color="auto"/>
                        <w:right w:val="none" w:sz="0" w:space="0" w:color="auto"/>
                      </w:divBdr>
                    </w:div>
                    <w:div w:id="800654734">
                      <w:marLeft w:val="0"/>
                      <w:marRight w:val="0"/>
                      <w:marTop w:val="0"/>
                      <w:marBottom w:val="0"/>
                      <w:divBdr>
                        <w:top w:val="none" w:sz="0" w:space="0" w:color="auto"/>
                        <w:left w:val="none" w:sz="0" w:space="0" w:color="auto"/>
                        <w:bottom w:val="none" w:sz="0" w:space="0" w:color="auto"/>
                        <w:right w:val="none" w:sz="0" w:space="0" w:color="auto"/>
                      </w:divBdr>
                    </w:div>
                    <w:div w:id="1554466257">
                      <w:marLeft w:val="0"/>
                      <w:marRight w:val="0"/>
                      <w:marTop w:val="0"/>
                      <w:marBottom w:val="0"/>
                      <w:divBdr>
                        <w:top w:val="none" w:sz="0" w:space="0" w:color="auto"/>
                        <w:left w:val="none" w:sz="0" w:space="0" w:color="auto"/>
                        <w:bottom w:val="none" w:sz="0" w:space="0" w:color="auto"/>
                        <w:right w:val="none" w:sz="0" w:space="0" w:color="auto"/>
                      </w:divBdr>
                    </w:div>
                    <w:div w:id="2096704716">
                      <w:marLeft w:val="0"/>
                      <w:marRight w:val="0"/>
                      <w:marTop w:val="0"/>
                      <w:marBottom w:val="0"/>
                      <w:divBdr>
                        <w:top w:val="none" w:sz="0" w:space="0" w:color="auto"/>
                        <w:left w:val="none" w:sz="0" w:space="0" w:color="auto"/>
                        <w:bottom w:val="none" w:sz="0" w:space="0" w:color="auto"/>
                        <w:right w:val="none" w:sz="0" w:space="0" w:color="auto"/>
                      </w:divBdr>
                    </w:div>
                  </w:divsChild>
                </w:div>
                <w:div w:id="834341090">
                  <w:marLeft w:val="0"/>
                  <w:marRight w:val="0"/>
                  <w:marTop w:val="0"/>
                  <w:marBottom w:val="0"/>
                  <w:divBdr>
                    <w:top w:val="none" w:sz="0" w:space="0" w:color="auto"/>
                    <w:left w:val="none" w:sz="0" w:space="0" w:color="auto"/>
                    <w:bottom w:val="none" w:sz="0" w:space="0" w:color="auto"/>
                    <w:right w:val="none" w:sz="0" w:space="0" w:color="auto"/>
                  </w:divBdr>
                </w:div>
                <w:div w:id="1000617973">
                  <w:marLeft w:val="0"/>
                  <w:marRight w:val="0"/>
                  <w:marTop w:val="0"/>
                  <w:marBottom w:val="0"/>
                  <w:divBdr>
                    <w:top w:val="none" w:sz="0" w:space="0" w:color="auto"/>
                    <w:left w:val="none" w:sz="0" w:space="0" w:color="auto"/>
                    <w:bottom w:val="none" w:sz="0" w:space="0" w:color="auto"/>
                    <w:right w:val="none" w:sz="0" w:space="0" w:color="auto"/>
                  </w:divBdr>
                </w:div>
                <w:div w:id="1545945472">
                  <w:marLeft w:val="0"/>
                  <w:marRight w:val="0"/>
                  <w:marTop w:val="0"/>
                  <w:marBottom w:val="0"/>
                  <w:divBdr>
                    <w:top w:val="none" w:sz="0" w:space="0" w:color="auto"/>
                    <w:left w:val="none" w:sz="0" w:space="0" w:color="auto"/>
                    <w:bottom w:val="none" w:sz="0" w:space="0" w:color="auto"/>
                    <w:right w:val="none" w:sz="0" w:space="0" w:color="auto"/>
                  </w:divBdr>
                </w:div>
                <w:div w:id="1592349296">
                  <w:marLeft w:val="0"/>
                  <w:marRight w:val="0"/>
                  <w:marTop w:val="0"/>
                  <w:marBottom w:val="0"/>
                  <w:divBdr>
                    <w:top w:val="none" w:sz="0" w:space="0" w:color="auto"/>
                    <w:left w:val="none" w:sz="0" w:space="0" w:color="auto"/>
                    <w:bottom w:val="none" w:sz="0" w:space="0" w:color="auto"/>
                    <w:right w:val="none" w:sz="0" w:space="0" w:color="auto"/>
                  </w:divBdr>
                </w:div>
                <w:div w:id="1786803229">
                  <w:marLeft w:val="0"/>
                  <w:marRight w:val="0"/>
                  <w:marTop w:val="0"/>
                  <w:marBottom w:val="0"/>
                  <w:divBdr>
                    <w:top w:val="none" w:sz="0" w:space="0" w:color="auto"/>
                    <w:left w:val="none" w:sz="0" w:space="0" w:color="auto"/>
                    <w:bottom w:val="none" w:sz="0" w:space="0" w:color="auto"/>
                    <w:right w:val="none" w:sz="0" w:space="0" w:color="auto"/>
                  </w:divBdr>
                </w:div>
              </w:divsChild>
            </w:div>
            <w:div w:id="2028209987">
              <w:marLeft w:val="0"/>
              <w:marRight w:val="0"/>
              <w:marTop w:val="0"/>
              <w:marBottom w:val="0"/>
              <w:divBdr>
                <w:top w:val="none" w:sz="0" w:space="0" w:color="auto"/>
                <w:left w:val="none" w:sz="0" w:space="0" w:color="auto"/>
                <w:bottom w:val="none" w:sz="0" w:space="0" w:color="auto"/>
                <w:right w:val="none" w:sz="0" w:space="0" w:color="auto"/>
              </w:divBdr>
            </w:div>
          </w:divsChild>
        </w:div>
        <w:div w:id="1332293245">
          <w:marLeft w:val="0"/>
          <w:marRight w:val="0"/>
          <w:marTop w:val="0"/>
          <w:marBottom w:val="0"/>
          <w:divBdr>
            <w:top w:val="none" w:sz="0" w:space="0" w:color="auto"/>
            <w:left w:val="none" w:sz="0" w:space="0" w:color="auto"/>
            <w:bottom w:val="none" w:sz="0" w:space="0" w:color="auto"/>
            <w:right w:val="none" w:sz="0" w:space="0" w:color="auto"/>
          </w:divBdr>
          <w:divsChild>
            <w:div w:id="44063470">
              <w:marLeft w:val="0"/>
              <w:marRight w:val="0"/>
              <w:marTop w:val="0"/>
              <w:marBottom w:val="0"/>
              <w:divBdr>
                <w:top w:val="none" w:sz="0" w:space="0" w:color="auto"/>
                <w:left w:val="none" w:sz="0" w:space="0" w:color="auto"/>
                <w:bottom w:val="none" w:sz="0" w:space="0" w:color="auto"/>
                <w:right w:val="none" w:sz="0" w:space="0" w:color="auto"/>
              </w:divBdr>
            </w:div>
            <w:div w:id="95177325">
              <w:marLeft w:val="0"/>
              <w:marRight w:val="0"/>
              <w:marTop w:val="0"/>
              <w:marBottom w:val="0"/>
              <w:divBdr>
                <w:top w:val="none" w:sz="0" w:space="0" w:color="auto"/>
                <w:left w:val="none" w:sz="0" w:space="0" w:color="auto"/>
                <w:bottom w:val="none" w:sz="0" w:space="0" w:color="auto"/>
                <w:right w:val="none" w:sz="0" w:space="0" w:color="auto"/>
              </w:divBdr>
            </w:div>
            <w:div w:id="193469135">
              <w:marLeft w:val="0"/>
              <w:marRight w:val="0"/>
              <w:marTop w:val="0"/>
              <w:marBottom w:val="0"/>
              <w:divBdr>
                <w:top w:val="none" w:sz="0" w:space="0" w:color="auto"/>
                <w:left w:val="none" w:sz="0" w:space="0" w:color="auto"/>
                <w:bottom w:val="none" w:sz="0" w:space="0" w:color="auto"/>
                <w:right w:val="none" w:sz="0" w:space="0" w:color="auto"/>
              </w:divBdr>
            </w:div>
            <w:div w:id="1139154843">
              <w:marLeft w:val="0"/>
              <w:marRight w:val="0"/>
              <w:marTop w:val="0"/>
              <w:marBottom w:val="0"/>
              <w:divBdr>
                <w:top w:val="none" w:sz="0" w:space="0" w:color="auto"/>
                <w:left w:val="none" w:sz="0" w:space="0" w:color="auto"/>
                <w:bottom w:val="none" w:sz="0" w:space="0" w:color="auto"/>
                <w:right w:val="none" w:sz="0" w:space="0" w:color="auto"/>
              </w:divBdr>
            </w:div>
            <w:div w:id="1309897425">
              <w:marLeft w:val="0"/>
              <w:marRight w:val="0"/>
              <w:marTop w:val="0"/>
              <w:marBottom w:val="0"/>
              <w:divBdr>
                <w:top w:val="none" w:sz="0" w:space="0" w:color="auto"/>
                <w:left w:val="none" w:sz="0" w:space="0" w:color="auto"/>
                <w:bottom w:val="none" w:sz="0" w:space="0" w:color="auto"/>
                <w:right w:val="none" w:sz="0" w:space="0" w:color="auto"/>
              </w:divBdr>
              <w:divsChild>
                <w:div w:id="2013599612">
                  <w:marLeft w:val="0"/>
                  <w:marRight w:val="0"/>
                  <w:marTop w:val="0"/>
                  <w:marBottom w:val="0"/>
                  <w:divBdr>
                    <w:top w:val="none" w:sz="0" w:space="0" w:color="auto"/>
                    <w:left w:val="none" w:sz="0" w:space="0" w:color="auto"/>
                    <w:bottom w:val="none" w:sz="0" w:space="0" w:color="auto"/>
                    <w:right w:val="none" w:sz="0" w:space="0" w:color="auto"/>
                  </w:divBdr>
                </w:div>
                <w:div w:id="2107727271">
                  <w:marLeft w:val="0"/>
                  <w:marRight w:val="0"/>
                  <w:marTop w:val="0"/>
                  <w:marBottom w:val="0"/>
                  <w:divBdr>
                    <w:top w:val="none" w:sz="0" w:space="0" w:color="auto"/>
                    <w:left w:val="none" w:sz="0" w:space="0" w:color="auto"/>
                    <w:bottom w:val="none" w:sz="0" w:space="0" w:color="auto"/>
                    <w:right w:val="none" w:sz="0" w:space="0" w:color="auto"/>
                  </w:divBdr>
                </w:div>
                <w:div w:id="2128312274">
                  <w:marLeft w:val="0"/>
                  <w:marRight w:val="0"/>
                  <w:marTop w:val="0"/>
                  <w:marBottom w:val="0"/>
                  <w:divBdr>
                    <w:top w:val="none" w:sz="0" w:space="0" w:color="auto"/>
                    <w:left w:val="none" w:sz="0" w:space="0" w:color="auto"/>
                    <w:bottom w:val="none" w:sz="0" w:space="0" w:color="auto"/>
                    <w:right w:val="none" w:sz="0" w:space="0" w:color="auto"/>
                  </w:divBdr>
                </w:div>
              </w:divsChild>
            </w:div>
            <w:div w:id="1580599717">
              <w:marLeft w:val="0"/>
              <w:marRight w:val="0"/>
              <w:marTop w:val="0"/>
              <w:marBottom w:val="0"/>
              <w:divBdr>
                <w:top w:val="none" w:sz="0" w:space="0" w:color="auto"/>
                <w:left w:val="none" w:sz="0" w:space="0" w:color="auto"/>
                <w:bottom w:val="none" w:sz="0" w:space="0" w:color="auto"/>
                <w:right w:val="none" w:sz="0" w:space="0" w:color="auto"/>
              </w:divBdr>
            </w:div>
            <w:div w:id="1872500316">
              <w:marLeft w:val="0"/>
              <w:marRight w:val="0"/>
              <w:marTop w:val="0"/>
              <w:marBottom w:val="0"/>
              <w:divBdr>
                <w:top w:val="none" w:sz="0" w:space="0" w:color="auto"/>
                <w:left w:val="none" w:sz="0" w:space="0" w:color="auto"/>
                <w:bottom w:val="none" w:sz="0" w:space="0" w:color="auto"/>
                <w:right w:val="none" w:sz="0" w:space="0" w:color="auto"/>
              </w:divBdr>
            </w:div>
            <w:div w:id="1939481684">
              <w:marLeft w:val="0"/>
              <w:marRight w:val="0"/>
              <w:marTop w:val="0"/>
              <w:marBottom w:val="0"/>
              <w:divBdr>
                <w:top w:val="none" w:sz="0" w:space="0" w:color="auto"/>
                <w:left w:val="none" w:sz="0" w:space="0" w:color="auto"/>
                <w:bottom w:val="none" w:sz="0" w:space="0" w:color="auto"/>
                <w:right w:val="none" w:sz="0" w:space="0" w:color="auto"/>
              </w:divBdr>
            </w:div>
          </w:divsChild>
        </w:div>
        <w:div w:id="1903785468">
          <w:marLeft w:val="0"/>
          <w:marRight w:val="0"/>
          <w:marTop w:val="0"/>
          <w:marBottom w:val="0"/>
          <w:divBdr>
            <w:top w:val="none" w:sz="0" w:space="0" w:color="auto"/>
            <w:left w:val="none" w:sz="0" w:space="0" w:color="auto"/>
            <w:bottom w:val="none" w:sz="0" w:space="0" w:color="auto"/>
            <w:right w:val="none" w:sz="0" w:space="0" w:color="auto"/>
          </w:divBdr>
          <w:divsChild>
            <w:div w:id="80223039">
              <w:marLeft w:val="0"/>
              <w:marRight w:val="0"/>
              <w:marTop w:val="0"/>
              <w:marBottom w:val="0"/>
              <w:divBdr>
                <w:top w:val="none" w:sz="0" w:space="0" w:color="auto"/>
                <w:left w:val="none" w:sz="0" w:space="0" w:color="auto"/>
                <w:bottom w:val="none" w:sz="0" w:space="0" w:color="auto"/>
                <w:right w:val="none" w:sz="0" w:space="0" w:color="auto"/>
              </w:divBdr>
            </w:div>
            <w:div w:id="81530645">
              <w:marLeft w:val="0"/>
              <w:marRight w:val="0"/>
              <w:marTop w:val="0"/>
              <w:marBottom w:val="0"/>
              <w:divBdr>
                <w:top w:val="none" w:sz="0" w:space="0" w:color="auto"/>
                <w:left w:val="none" w:sz="0" w:space="0" w:color="auto"/>
                <w:bottom w:val="none" w:sz="0" w:space="0" w:color="auto"/>
                <w:right w:val="none" w:sz="0" w:space="0" w:color="auto"/>
              </w:divBdr>
            </w:div>
            <w:div w:id="128670867">
              <w:marLeft w:val="0"/>
              <w:marRight w:val="0"/>
              <w:marTop w:val="0"/>
              <w:marBottom w:val="0"/>
              <w:divBdr>
                <w:top w:val="none" w:sz="0" w:space="0" w:color="auto"/>
                <w:left w:val="none" w:sz="0" w:space="0" w:color="auto"/>
                <w:bottom w:val="none" w:sz="0" w:space="0" w:color="auto"/>
                <w:right w:val="none" w:sz="0" w:space="0" w:color="auto"/>
              </w:divBdr>
            </w:div>
            <w:div w:id="302585116">
              <w:marLeft w:val="0"/>
              <w:marRight w:val="0"/>
              <w:marTop w:val="0"/>
              <w:marBottom w:val="0"/>
              <w:divBdr>
                <w:top w:val="none" w:sz="0" w:space="0" w:color="auto"/>
                <w:left w:val="none" w:sz="0" w:space="0" w:color="auto"/>
                <w:bottom w:val="none" w:sz="0" w:space="0" w:color="auto"/>
                <w:right w:val="none" w:sz="0" w:space="0" w:color="auto"/>
              </w:divBdr>
            </w:div>
            <w:div w:id="350033465">
              <w:marLeft w:val="0"/>
              <w:marRight w:val="0"/>
              <w:marTop w:val="0"/>
              <w:marBottom w:val="0"/>
              <w:divBdr>
                <w:top w:val="none" w:sz="0" w:space="0" w:color="auto"/>
                <w:left w:val="none" w:sz="0" w:space="0" w:color="auto"/>
                <w:bottom w:val="none" w:sz="0" w:space="0" w:color="auto"/>
                <w:right w:val="none" w:sz="0" w:space="0" w:color="auto"/>
              </w:divBdr>
            </w:div>
            <w:div w:id="395128870">
              <w:marLeft w:val="0"/>
              <w:marRight w:val="0"/>
              <w:marTop w:val="0"/>
              <w:marBottom w:val="0"/>
              <w:divBdr>
                <w:top w:val="none" w:sz="0" w:space="0" w:color="auto"/>
                <w:left w:val="none" w:sz="0" w:space="0" w:color="auto"/>
                <w:bottom w:val="none" w:sz="0" w:space="0" w:color="auto"/>
                <w:right w:val="none" w:sz="0" w:space="0" w:color="auto"/>
              </w:divBdr>
            </w:div>
            <w:div w:id="711925298">
              <w:marLeft w:val="0"/>
              <w:marRight w:val="0"/>
              <w:marTop w:val="0"/>
              <w:marBottom w:val="0"/>
              <w:divBdr>
                <w:top w:val="none" w:sz="0" w:space="0" w:color="auto"/>
                <w:left w:val="none" w:sz="0" w:space="0" w:color="auto"/>
                <w:bottom w:val="none" w:sz="0" w:space="0" w:color="auto"/>
                <w:right w:val="none" w:sz="0" w:space="0" w:color="auto"/>
              </w:divBdr>
            </w:div>
            <w:div w:id="908881211">
              <w:marLeft w:val="0"/>
              <w:marRight w:val="0"/>
              <w:marTop w:val="0"/>
              <w:marBottom w:val="0"/>
              <w:divBdr>
                <w:top w:val="none" w:sz="0" w:space="0" w:color="auto"/>
                <w:left w:val="none" w:sz="0" w:space="0" w:color="auto"/>
                <w:bottom w:val="none" w:sz="0" w:space="0" w:color="auto"/>
                <w:right w:val="none" w:sz="0" w:space="0" w:color="auto"/>
              </w:divBdr>
              <w:divsChild>
                <w:div w:id="653066525">
                  <w:marLeft w:val="0"/>
                  <w:marRight w:val="0"/>
                  <w:marTop w:val="0"/>
                  <w:marBottom w:val="0"/>
                  <w:divBdr>
                    <w:top w:val="none" w:sz="0" w:space="0" w:color="auto"/>
                    <w:left w:val="none" w:sz="0" w:space="0" w:color="auto"/>
                    <w:bottom w:val="none" w:sz="0" w:space="0" w:color="auto"/>
                    <w:right w:val="none" w:sz="0" w:space="0" w:color="auto"/>
                  </w:divBdr>
                </w:div>
                <w:div w:id="846404101">
                  <w:marLeft w:val="0"/>
                  <w:marRight w:val="0"/>
                  <w:marTop w:val="0"/>
                  <w:marBottom w:val="0"/>
                  <w:divBdr>
                    <w:top w:val="none" w:sz="0" w:space="0" w:color="auto"/>
                    <w:left w:val="none" w:sz="0" w:space="0" w:color="auto"/>
                    <w:bottom w:val="none" w:sz="0" w:space="0" w:color="auto"/>
                    <w:right w:val="none" w:sz="0" w:space="0" w:color="auto"/>
                  </w:divBdr>
                </w:div>
              </w:divsChild>
            </w:div>
            <w:div w:id="1561746738">
              <w:marLeft w:val="0"/>
              <w:marRight w:val="0"/>
              <w:marTop w:val="0"/>
              <w:marBottom w:val="0"/>
              <w:divBdr>
                <w:top w:val="none" w:sz="0" w:space="0" w:color="auto"/>
                <w:left w:val="none" w:sz="0" w:space="0" w:color="auto"/>
                <w:bottom w:val="none" w:sz="0" w:space="0" w:color="auto"/>
                <w:right w:val="none" w:sz="0" w:space="0" w:color="auto"/>
              </w:divBdr>
            </w:div>
            <w:div w:id="15677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24939">
      <w:bodyDiv w:val="1"/>
      <w:marLeft w:val="0"/>
      <w:marRight w:val="0"/>
      <w:marTop w:val="0"/>
      <w:marBottom w:val="0"/>
      <w:divBdr>
        <w:top w:val="none" w:sz="0" w:space="0" w:color="auto"/>
        <w:left w:val="none" w:sz="0" w:space="0" w:color="auto"/>
        <w:bottom w:val="none" w:sz="0" w:space="0" w:color="auto"/>
        <w:right w:val="none" w:sz="0" w:space="0" w:color="auto"/>
      </w:divBdr>
    </w:div>
    <w:div w:id="373507813">
      <w:bodyDiv w:val="1"/>
      <w:marLeft w:val="0"/>
      <w:marRight w:val="0"/>
      <w:marTop w:val="0"/>
      <w:marBottom w:val="0"/>
      <w:divBdr>
        <w:top w:val="none" w:sz="0" w:space="0" w:color="auto"/>
        <w:left w:val="none" w:sz="0" w:space="0" w:color="auto"/>
        <w:bottom w:val="none" w:sz="0" w:space="0" w:color="auto"/>
        <w:right w:val="none" w:sz="0" w:space="0" w:color="auto"/>
      </w:divBdr>
    </w:div>
    <w:div w:id="589856435">
      <w:bodyDiv w:val="1"/>
      <w:marLeft w:val="0"/>
      <w:marRight w:val="0"/>
      <w:marTop w:val="0"/>
      <w:marBottom w:val="0"/>
      <w:divBdr>
        <w:top w:val="none" w:sz="0" w:space="0" w:color="auto"/>
        <w:left w:val="none" w:sz="0" w:space="0" w:color="auto"/>
        <w:bottom w:val="none" w:sz="0" w:space="0" w:color="auto"/>
        <w:right w:val="none" w:sz="0" w:space="0" w:color="auto"/>
      </w:divBdr>
    </w:div>
    <w:div w:id="590090247">
      <w:bodyDiv w:val="1"/>
      <w:marLeft w:val="0"/>
      <w:marRight w:val="0"/>
      <w:marTop w:val="0"/>
      <w:marBottom w:val="0"/>
      <w:divBdr>
        <w:top w:val="none" w:sz="0" w:space="0" w:color="auto"/>
        <w:left w:val="none" w:sz="0" w:space="0" w:color="auto"/>
        <w:bottom w:val="none" w:sz="0" w:space="0" w:color="auto"/>
        <w:right w:val="none" w:sz="0" w:space="0" w:color="auto"/>
      </w:divBdr>
    </w:div>
    <w:div w:id="655763682">
      <w:bodyDiv w:val="1"/>
      <w:marLeft w:val="0"/>
      <w:marRight w:val="0"/>
      <w:marTop w:val="0"/>
      <w:marBottom w:val="0"/>
      <w:divBdr>
        <w:top w:val="none" w:sz="0" w:space="0" w:color="auto"/>
        <w:left w:val="none" w:sz="0" w:space="0" w:color="auto"/>
        <w:bottom w:val="none" w:sz="0" w:space="0" w:color="auto"/>
        <w:right w:val="none" w:sz="0" w:space="0" w:color="auto"/>
      </w:divBdr>
    </w:div>
    <w:div w:id="976834768">
      <w:bodyDiv w:val="1"/>
      <w:marLeft w:val="0"/>
      <w:marRight w:val="0"/>
      <w:marTop w:val="0"/>
      <w:marBottom w:val="0"/>
      <w:divBdr>
        <w:top w:val="none" w:sz="0" w:space="0" w:color="auto"/>
        <w:left w:val="none" w:sz="0" w:space="0" w:color="auto"/>
        <w:bottom w:val="none" w:sz="0" w:space="0" w:color="auto"/>
        <w:right w:val="none" w:sz="0" w:space="0" w:color="auto"/>
      </w:divBdr>
    </w:div>
    <w:div w:id="1030185192">
      <w:bodyDiv w:val="1"/>
      <w:marLeft w:val="0"/>
      <w:marRight w:val="0"/>
      <w:marTop w:val="0"/>
      <w:marBottom w:val="0"/>
      <w:divBdr>
        <w:top w:val="none" w:sz="0" w:space="0" w:color="auto"/>
        <w:left w:val="none" w:sz="0" w:space="0" w:color="auto"/>
        <w:bottom w:val="none" w:sz="0" w:space="0" w:color="auto"/>
        <w:right w:val="none" w:sz="0" w:space="0" w:color="auto"/>
      </w:divBdr>
      <w:divsChild>
        <w:div w:id="990599516">
          <w:marLeft w:val="0"/>
          <w:marRight w:val="0"/>
          <w:marTop w:val="0"/>
          <w:marBottom w:val="0"/>
          <w:divBdr>
            <w:top w:val="none" w:sz="0" w:space="0" w:color="auto"/>
            <w:left w:val="none" w:sz="0" w:space="0" w:color="auto"/>
            <w:bottom w:val="none" w:sz="0" w:space="0" w:color="auto"/>
            <w:right w:val="none" w:sz="0" w:space="0" w:color="auto"/>
          </w:divBdr>
        </w:div>
        <w:div w:id="1662463111">
          <w:marLeft w:val="0"/>
          <w:marRight w:val="0"/>
          <w:marTop w:val="0"/>
          <w:marBottom w:val="0"/>
          <w:divBdr>
            <w:top w:val="none" w:sz="0" w:space="0" w:color="auto"/>
            <w:left w:val="none" w:sz="0" w:space="0" w:color="auto"/>
            <w:bottom w:val="none" w:sz="0" w:space="0" w:color="auto"/>
            <w:right w:val="none" w:sz="0" w:space="0" w:color="auto"/>
          </w:divBdr>
        </w:div>
        <w:div w:id="1954437229">
          <w:marLeft w:val="0"/>
          <w:marRight w:val="0"/>
          <w:marTop w:val="0"/>
          <w:marBottom w:val="0"/>
          <w:divBdr>
            <w:top w:val="none" w:sz="0" w:space="0" w:color="auto"/>
            <w:left w:val="none" w:sz="0" w:space="0" w:color="auto"/>
            <w:bottom w:val="none" w:sz="0" w:space="0" w:color="auto"/>
            <w:right w:val="none" w:sz="0" w:space="0" w:color="auto"/>
          </w:divBdr>
        </w:div>
      </w:divsChild>
    </w:div>
    <w:div w:id="1075275349">
      <w:bodyDiv w:val="1"/>
      <w:marLeft w:val="0"/>
      <w:marRight w:val="0"/>
      <w:marTop w:val="0"/>
      <w:marBottom w:val="0"/>
      <w:divBdr>
        <w:top w:val="none" w:sz="0" w:space="0" w:color="auto"/>
        <w:left w:val="none" w:sz="0" w:space="0" w:color="auto"/>
        <w:bottom w:val="none" w:sz="0" w:space="0" w:color="auto"/>
        <w:right w:val="none" w:sz="0" w:space="0" w:color="auto"/>
      </w:divBdr>
    </w:div>
    <w:div w:id="1109004252">
      <w:bodyDiv w:val="1"/>
      <w:marLeft w:val="0"/>
      <w:marRight w:val="0"/>
      <w:marTop w:val="0"/>
      <w:marBottom w:val="0"/>
      <w:divBdr>
        <w:top w:val="none" w:sz="0" w:space="0" w:color="auto"/>
        <w:left w:val="none" w:sz="0" w:space="0" w:color="auto"/>
        <w:bottom w:val="none" w:sz="0" w:space="0" w:color="auto"/>
        <w:right w:val="none" w:sz="0" w:space="0" w:color="auto"/>
      </w:divBdr>
    </w:div>
    <w:div w:id="1116556621">
      <w:bodyDiv w:val="1"/>
      <w:marLeft w:val="0"/>
      <w:marRight w:val="0"/>
      <w:marTop w:val="0"/>
      <w:marBottom w:val="0"/>
      <w:divBdr>
        <w:top w:val="none" w:sz="0" w:space="0" w:color="auto"/>
        <w:left w:val="none" w:sz="0" w:space="0" w:color="auto"/>
        <w:bottom w:val="none" w:sz="0" w:space="0" w:color="auto"/>
        <w:right w:val="none" w:sz="0" w:space="0" w:color="auto"/>
      </w:divBdr>
      <w:divsChild>
        <w:div w:id="97455747">
          <w:marLeft w:val="0"/>
          <w:marRight w:val="0"/>
          <w:marTop w:val="0"/>
          <w:marBottom w:val="0"/>
          <w:divBdr>
            <w:top w:val="none" w:sz="0" w:space="0" w:color="auto"/>
            <w:left w:val="none" w:sz="0" w:space="0" w:color="auto"/>
            <w:bottom w:val="none" w:sz="0" w:space="0" w:color="auto"/>
            <w:right w:val="none" w:sz="0" w:space="0" w:color="auto"/>
          </w:divBdr>
          <w:divsChild>
            <w:div w:id="776678072">
              <w:marLeft w:val="0"/>
              <w:marRight w:val="0"/>
              <w:marTop w:val="0"/>
              <w:marBottom w:val="0"/>
              <w:divBdr>
                <w:top w:val="none" w:sz="0" w:space="0" w:color="auto"/>
                <w:left w:val="none" w:sz="0" w:space="0" w:color="auto"/>
                <w:bottom w:val="none" w:sz="0" w:space="0" w:color="auto"/>
                <w:right w:val="none" w:sz="0" w:space="0" w:color="auto"/>
              </w:divBdr>
            </w:div>
            <w:div w:id="1601717550">
              <w:marLeft w:val="0"/>
              <w:marRight w:val="0"/>
              <w:marTop w:val="0"/>
              <w:marBottom w:val="0"/>
              <w:divBdr>
                <w:top w:val="none" w:sz="0" w:space="0" w:color="auto"/>
                <w:left w:val="none" w:sz="0" w:space="0" w:color="auto"/>
                <w:bottom w:val="none" w:sz="0" w:space="0" w:color="auto"/>
                <w:right w:val="none" w:sz="0" w:space="0" w:color="auto"/>
              </w:divBdr>
            </w:div>
            <w:div w:id="1896886533">
              <w:marLeft w:val="0"/>
              <w:marRight w:val="0"/>
              <w:marTop w:val="0"/>
              <w:marBottom w:val="0"/>
              <w:divBdr>
                <w:top w:val="none" w:sz="0" w:space="0" w:color="auto"/>
                <w:left w:val="none" w:sz="0" w:space="0" w:color="auto"/>
                <w:bottom w:val="none" w:sz="0" w:space="0" w:color="auto"/>
                <w:right w:val="none" w:sz="0" w:space="0" w:color="auto"/>
              </w:divBdr>
            </w:div>
          </w:divsChild>
        </w:div>
        <w:div w:id="715351429">
          <w:marLeft w:val="0"/>
          <w:marRight w:val="0"/>
          <w:marTop w:val="0"/>
          <w:marBottom w:val="0"/>
          <w:divBdr>
            <w:top w:val="none" w:sz="0" w:space="0" w:color="auto"/>
            <w:left w:val="none" w:sz="0" w:space="0" w:color="auto"/>
            <w:bottom w:val="none" w:sz="0" w:space="0" w:color="auto"/>
            <w:right w:val="none" w:sz="0" w:space="0" w:color="auto"/>
          </w:divBdr>
          <w:divsChild>
            <w:div w:id="1378236072">
              <w:marLeft w:val="0"/>
              <w:marRight w:val="0"/>
              <w:marTop w:val="0"/>
              <w:marBottom w:val="0"/>
              <w:divBdr>
                <w:top w:val="none" w:sz="0" w:space="0" w:color="auto"/>
                <w:left w:val="none" w:sz="0" w:space="0" w:color="auto"/>
                <w:bottom w:val="none" w:sz="0" w:space="0" w:color="auto"/>
                <w:right w:val="none" w:sz="0" w:space="0" w:color="auto"/>
              </w:divBdr>
            </w:div>
            <w:div w:id="1974863583">
              <w:marLeft w:val="0"/>
              <w:marRight w:val="0"/>
              <w:marTop w:val="0"/>
              <w:marBottom w:val="0"/>
              <w:divBdr>
                <w:top w:val="none" w:sz="0" w:space="0" w:color="auto"/>
                <w:left w:val="none" w:sz="0" w:space="0" w:color="auto"/>
                <w:bottom w:val="none" w:sz="0" w:space="0" w:color="auto"/>
                <w:right w:val="none" w:sz="0" w:space="0" w:color="auto"/>
              </w:divBdr>
            </w:div>
          </w:divsChild>
        </w:div>
        <w:div w:id="1824661983">
          <w:marLeft w:val="0"/>
          <w:marRight w:val="0"/>
          <w:marTop w:val="0"/>
          <w:marBottom w:val="0"/>
          <w:divBdr>
            <w:top w:val="none" w:sz="0" w:space="0" w:color="auto"/>
            <w:left w:val="none" w:sz="0" w:space="0" w:color="auto"/>
            <w:bottom w:val="none" w:sz="0" w:space="0" w:color="auto"/>
            <w:right w:val="none" w:sz="0" w:space="0" w:color="auto"/>
          </w:divBdr>
          <w:divsChild>
            <w:div w:id="790710967">
              <w:marLeft w:val="0"/>
              <w:marRight w:val="0"/>
              <w:marTop w:val="0"/>
              <w:marBottom w:val="0"/>
              <w:divBdr>
                <w:top w:val="none" w:sz="0" w:space="0" w:color="auto"/>
                <w:left w:val="none" w:sz="0" w:space="0" w:color="auto"/>
                <w:bottom w:val="none" w:sz="0" w:space="0" w:color="auto"/>
                <w:right w:val="none" w:sz="0" w:space="0" w:color="auto"/>
              </w:divBdr>
            </w:div>
            <w:div w:id="1206866757">
              <w:marLeft w:val="0"/>
              <w:marRight w:val="0"/>
              <w:marTop w:val="0"/>
              <w:marBottom w:val="0"/>
              <w:divBdr>
                <w:top w:val="none" w:sz="0" w:space="0" w:color="auto"/>
                <w:left w:val="none" w:sz="0" w:space="0" w:color="auto"/>
                <w:bottom w:val="none" w:sz="0" w:space="0" w:color="auto"/>
                <w:right w:val="none" w:sz="0" w:space="0" w:color="auto"/>
              </w:divBdr>
            </w:div>
            <w:div w:id="171654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44079">
      <w:bodyDiv w:val="1"/>
      <w:marLeft w:val="0"/>
      <w:marRight w:val="0"/>
      <w:marTop w:val="0"/>
      <w:marBottom w:val="0"/>
      <w:divBdr>
        <w:top w:val="none" w:sz="0" w:space="0" w:color="auto"/>
        <w:left w:val="none" w:sz="0" w:space="0" w:color="auto"/>
        <w:bottom w:val="none" w:sz="0" w:space="0" w:color="auto"/>
        <w:right w:val="none" w:sz="0" w:space="0" w:color="auto"/>
      </w:divBdr>
    </w:div>
    <w:div w:id="1205026349">
      <w:bodyDiv w:val="1"/>
      <w:marLeft w:val="0"/>
      <w:marRight w:val="0"/>
      <w:marTop w:val="0"/>
      <w:marBottom w:val="0"/>
      <w:divBdr>
        <w:top w:val="none" w:sz="0" w:space="0" w:color="auto"/>
        <w:left w:val="none" w:sz="0" w:space="0" w:color="auto"/>
        <w:bottom w:val="none" w:sz="0" w:space="0" w:color="auto"/>
        <w:right w:val="none" w:sz="0" w:space="0" w:color="auto"/>
      </w:divBdr>
      <w:divsChild>
        <w:div w:id="6103644">
          <w:marLeft w:val="0"/>
          <w:marRight w:val="0"/>
          <w:marTop w:val="0"/>
          <w:marBottom w:val="0"/>
          <w:divBdr>
            <w:top w:val="none" w:sz="0" w:space="0" w:color="auto"/>
            <w:left w:val="none" w:sz="0" w:space="0" w:color="auto"/>
            <w:bottom w:val="none" w:sz="0" w:space="0" w:color="auto"/>
            <w:right w:val="none" w:sz="0" w:space="0" w:color="auto"/>
          </w:divBdr>
        </w:div>
        <w:div w:id="939072567">
          <w:marLeft w:val="0"/>
          <w:marRight w:val="0"/>
          <w:marTop w:val="0"/>
          <w:marBottom w:val="0"/>
          <w:divBdr>
            <w:top w:val="none" w:sz="0" w:space="0" w:color="auto"/>
            <w:left w:val="none" w:sz="0" w:space="0" w:color="auto"/>
            <w:bottom w:val="none" w:sz="0" w:space="0" w:color="auto"/>
            <w:right w:val="none" w:sz="0" w:space="0" w:color="auto"/>
          </w:divBdr>
        </w:div>
      </w:divsChild>
    </w:div>
    <w:div w:id="1340740763">
      <w:bodyDiv w:val="1"/>
      <w:marLeft w:val="0"/>
      <w:marRight w:val="0"/>
      <w:marTop w:val="0"/>
      <w:marBottom w:val="0"/>
      <w:divBdr>
        <w:top w:val="none" w:sz="0" w:space="0" w:color="auto"/>
        <w:left w:val="none" w:sz="0" w:space="0" w:color="auto"/>
        <w:bottom w:val="none" w:sz="0" w:space="0" w:color="auto"/>
        <w:right w:val="none" w:sz="0" w:space="0" w:color="auto"/>
      </w:divBdr>
    </w:div>
    <w:div w:id="1358390956">
      <w:bodyDiv w:val="1"/>
      <w:marLeft w:val="0"/>
      <w:marRight w:val="0"/>
      <w:marTop w:val="0"/>
      <w:marBottom w:val="0"/>
      <w:divBdr>
        <w:top w:val="none" w:sz="0" w:space="0" w:color="auto"/>
        <w:left w:val="none" w:sz="0" w:space="0" w:color="auto"/>
        <w:bottom w:val="none" w:sz="0" w:space="0" w:color="auto"/>
        <w:right w:val="none" w:sz="0" w:space="0" w:color="auto"/>
      </w:divBdr>
      <w:divsChild>
        <w:div w:id="685406392">
          <w:marLeft w:val="0"/>
          <w:marRight w:val="0"/>
          <w:marTop w:val="225"/>
          <w:marBottom w:val="150"/>
          <w:divBdr>
            <w:top w:val="none" w:sz="0" w:space="0" w:color="auto"/>
            <w:left w:val="none" w:sz="0" w:space="0" w:color="auto"/>
            <w:bottom w:val="none" w:sz="0" w:space="0" w:color="auto"/>
            <w:right w:val="none" w:sz="0" w:space="0" w:color="auto"/>
          </w:divBdr>
          <w:divsChild>
            <w:div w:id="55230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48727">
      <w:bodyDiv w:val="1"/>
      <w:marLeft w:val="0"/>
      <w:marRight w:val="0"/>
      <w:marTop w:val="0"/>
      <w:marBottom w:val="0"/>
      <w:divBdr>
        <w:top w:val="none" w:sz="0" w:space="0" w:color="auto"/>
        <w:left w:val="none" w:sz="0" w:space="0" w:color="auto"/>
        <w:bottom w:val="none" w:sz="0" w:space="0" w:color="auto"/>
        <w:right w:val="none" w:sz="0" w:space="0" w:color="auto"/>
      </w:divBdr>
    </w:div>
    <w:div w:id="1711219418">
      <w:bodyDiv w:val="1"/>
      <w:marLeft w:val="0"/>
      <w:marRight w:val="0"/>
      <w:marTop w:val="0"/>
      <w:marBottom w:val="0"/>
      <w:divBdr>
        <w:top w:val="none" w:sz="0" w:space="0" w:color="auto"/>
        <w:left w:val="none" w:sz="0" w:space="0" w:color="auto"/>
        <w:bottom w:val="none" w:sz="0" w:space="0" w:color="auto"/>
        <w:right w:val="none" w:sz="0" w:space="0" w:color="auto"/>
      </w:divBdr>
    </w:div>
    <w:div w:id="1743605423">
      <w:bodyDiv w:val="1"/>
      <w:marLeft w:val="0"/>
      <w:marRight w:val="0"/>
      <w:marTop w:val="0"/>
      <w:marBottom w:val="0"/>
      <w:divBdr>
        <w:top w:val="none" w:sz="0" w:space="0" w:color="auto"/>
        <w:left w:val="none" w:sz="0" w:space="0" w:color="auto"/>
        <w:bottom w:val="none" w:sz="0" w:space="0" w:color="auto"/>
        <w:right w:val="none" w:sz="0" w:space="0" w:color="auto"/>
      </w:divBdr>
    </w:div>
    <w:div w:id="1773353113">
      <w:bodyDiv w:val="1"/>
      <w:marLeft w:val="0"/>
      <w:marRight w:val="0"/>
      <w:marTop w:val="0"/>
      <w:marBottom w:val="0"/>
      <w:divBdr>
        <w:top w:val="none" w:sz="0" w:space="0" w:color="auto"/>
        <w:left w:val="none" w:sz="0" w:space="0" w:color="auto"/>
        <w:bottom w:val="none" w:sz="0" w:space="0" w:color="auto"/>
        <w:right w:val="none" w:sz="0" w:space="0" w:color="auto"/>
      </w:divBdr>
    </w:div>
    <w:div w:id="1879662309">
      <w:bodyDiv w:val="1"/>
      <w:marLeft w:val="0"/>
      <w:marRight w:val="0"/>
      <w:marTop w:val="0"/>
      <w:marBottom w:val="0"/>
      <w:divBdr>
        <w:top w:val="none" w:sz="0" w:space="0" w:color="auto"/>
        <w:left w:val="none" w:sz="0" w:space="0" w:color="auto"/>
        <w:bottom w:val="none" w:sz="0" w:space="0" w:color="auto"/>
        <w:right w:val="none" w:sz="0" w:space="0" w:color="auto"/>
      </w:divBdr>
    </w:div>
    <w:div w:id="1949003359">
      <w:bodyDiv w:val="1"/>
      <w:marLeft w:val="0"/>
      <w:marRight w:val="0"/>
      <w:marTop w:val="0"/>
      <w:marBottom w:val="0"/>
      <w:divBdr>
        <w:top w:val="none" w:sz="0" w:space="0" w:color="auto"/>
        <w:left w:val="none" w:sz="0" w:space="0" w:color="auto"/>
        <w:bottom w:val="none" w:sz="0" w:space="0" w:color="auto"/>
        <w:right w:val="none" w:sz="0" w:space="0" w:color="auto"/>
      </w:divBdr>
    </w:div>
    <w:div w:id="1984700315">
      <w:bodyDiv w:val="1"/>
      <w:marLeft w:val="0"/>
      <w:marRight w:val="0"/>
      <w:marTop w:val="0"/>
      <w:marBottom w:val="0"/>
      <w:divBdr>
        <w:top w:val="none" w:sz="0" w:space="0" w:color="auto"/>
        <w:left w:val="none" w:sz="0" w:space="0" w:color="auto"/>
        <w:bottom w:val="none" w:sz="0" w:space="0" w:color="auto"/>
        <w:right w:val="none" w:sz="0" w:space="0" w:color="auto"/>
      </w:divBdr>
    </w:div>
    <w:div w:id="205961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upagpec.pl/dla-dostaw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F24E0CFD46A1249A31164DFCF29D444" ma:contentTypeVersion="13" ma:contentTypeDescription="Utwórz nowy dokument." ma:contentTypeScope="" ma:versionID="35a332d9a3cf89a3f5e36097fb9423e2">
  <xsd:schema xmlns:xsd="http://www.w3.org/2001/XMLSchema" xmlns:xs="http://www.w3.org/2001/XMLSchema" xmlns:p="http://schemas.microsoft.com/office/2006/metadata/properties" xmlns:ns1="http://schemas.microsoft.com/sharepoint/v3" xmlns:ns2="94187d88-c466-4391-9193-6c5e56d12619" xmlns:ns3="1337e751-4266-449b-a581-d079da53dd15" targetNamespace="http://schemas.microsoft.com/office/2006/metadata/properties" ma:root="true" ma:fieldsID="26e718e0decee329f6ee8b8892e4c2d2" ns1:_="" ns2:_="" ns3:_="">
    <xsd:import namespace="http://schemas.microsoft.com/sharepoint/v3"/>
    <xsd:import namespace="94187d88-c466-4391-9193-6c5e56d12619"/>
    <xsd:import namespace="1337e751-4266-449b-a581-d079da53dd1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Właściwości ujednoliconych zasad zgodności" ma:hidden="true" ma:internalName="_ip_UnifiedCompliancePolicyProperties">
      <xsd:simpleType>
        <xsd:restriction base="dms:Note"/>
      </xsd:simpleType>
    </xsd:element>
    <xsd:element name="_ip_UnifiedCompliancePolicyUIAction" ma:index="20"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187d88-c466-4391-9193-6c5e56d12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37e751-4266-449b-a581-d079da53dd1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707E01-0595-4D92-9961-02F46D137E56}">
  <ds:schemaRefs>
    <ds:schemaRef ds:uri="http://schemas.microsoft.com/sharepoint/v3/contenttype/forms"/>
  </ds:schemaRefs>
</ds:datastoreItem>
</file>

<file path=customXml/itemProps2.xml><?xml version="1.0" encoding="utf-8"?>
<ds:datastoreItem xmlns:ds="http://schemas.openxmlformats.org/officeDocument/2006/customXml" ds:itemID="{C81B473C-CEEA-4F3B-82FE-356CC453DF5D}">
  <ds:schemaRefs>
    <ds:schemaRef ds:uri="http://schemas.openxmlformats.org/officeDocument/2006/bibliography"/>
  </ds:schemaRefs>
</ds:datastoreItem>
</file>

<file path=customXml/itemProps3.xml><?xml version="1.0" encoding="utf-8"?>
<ds:datastoreItem xmlns:ds="http://schemas.openxmlformats.org/officeDocument/2006/customXml" ds:itemID="{9A1BFEF5-654F-4E6C-9354-B595A818625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4DF4771-6BC9-4153-B6B1-CB8596965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4187d88-c466-4391-9193-6c5e56d12619"/>
    <ds:schemaRef ds:uri="1337e751-4266-449b-a581-d079da53d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13029</Words>
  <Characters>78179</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Trzeciak Joanna</dc:creator>
  <cp:keywords/>
  <dc:description/>
  <cp:lastModifiedBy>Soldat Iwona</cp:lastModifiedBy>
  <cp:revision>36</cp:revision>
  <dcterms:created xsi:type="dcterms:W3CDTF">2021-02-14T22:23:00Z</dcterms:created>
  <dcterms:modified xsi:type="dcterms:W3CDTF">2021-04-30T07:55:00Z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0x0101008F24E0CFD46A1249A31164DFCF29D444</vt:lpwstr>
  </property>
</Properties>
</file>