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49B26" w14:textId="279A77F8" w:rsidR="00286B71" w:rsidRDefault="00286B71" w:rsidP="00286B71">
      <w:pPr>
        <w:jc w:val="center"/>
        <w:rPr>
          <w:b/>
          <w:bCs/>
        </w:rPr>
      </w:pPr>
      <w:r>
        <w:rPr>
          <w:b/>
          <w:bCs/>
        </w:rPr>
        <w:t>---PROJEKTOWANE POSTANOWIENIA UMOWY---</w:t>
      </w:r>
    </w:p>
    <w:p w14:paraId="4F4FDDC7" w14:textId="77777777" w:rsidR="00286B71" w:rsidRDefault="00286B71" w:rsidP="00286B71">
      <w:pPr>
        <w:jc w:val="center"/>
        <w:rPr>
          <w:b/>
          <w:bCs/>
        </w:rPr>
      </w:pPr>
    </w:p>
    <w:p w14:paraId="3CB8E1DF" w14:textId="0F073763" w:rsidR="00286B71" w:rsidRPr="00286B71" w:rsidRDefault="00286B71" w:rsidP="00286B71">
      <w:pPr>
        <w:jc w:val="center"/>
        <w:rPr>
          <w:b/>
          <w:bCs/>
        </w:rPr>
      </w:pPr>
      <w:r w:rsidRPr="00286B71">
        <w:rPr>
          <w:b/>
          <w:bCs/>
        </w:rPr>
        <w:t>UMOWA NR C-IV                /2024</w:t>
      </w:r>
    </w:p>
    <w:p w14:paraId="1BBDFB42" w14:textId="77777777" w:rsidR="00286B71" w:rsidRDefault="00286B71" w:rsidP="00286B71"/>
    <w:p w14:paraId="625CE53F" w14:textId="77777777" w:rsidR="00286B71" w:rsidRDefault="00286B71" w:rsidP="00286B71">
      <w:r>
        <w:t xml:space="preserve">zawarta w dniu ……………………….2024 roku we Wrocławiu, pomiędzy: </w:t>
      </w:r>
    </w:p>
    <w:p w14:paraId="20D38CA9" w14:textId="231A07AD" w:rsidR="00286B71" w:rsidRDefault="00286B71" w:rsidP="0054461A">
      <w:pPr>
        <w:jc w:val="both"/>
      </w:pPr>
      <w:r>
        <w:t xml:space="preserve">Skarbem Państwa - Komendantem Wojewódzkim Policji  we Wrocławiu – reprezentowanym przez </w:t>
      </w:r>
      <w:proofErr w:type="spellStart"/>
      <w:r>
        <w:t>nadinsp</w:t>
      </w:r>
      <w:proofErr w:type="spellEnd"/>
      <w:r>
        <w:t xml:space="preserve">. Pawła </w:t>
      </w:r>
      <w:proofErr w:type="spellStart"/>
      <w:r>
        <w:t>Półtorzyckiego</w:t>
      </w:r>
      <w:proofErr w:type="spellEnd"/>
      <w:r>
        <w:t>, lub działającego z upoważnienia tegoż: Zastępcę Komendanta Wojewódzkiego Policji we Wrocławiu – ……………………………………, działający  poprzez: Komendę Wojewódzką Policji we Wrocławiu, ul. Podwale 31-33, 50-040 Wrocław, NIP: 896-000-47-80, REGON: 930156216</w:t>
      </w:r>
    </w:p>
    <w:p w14:paraId="6EC80303" w14:textId="77777777" w:rsidR="00286B71" w:rsidRDefault="00286B71" w:rsidP="00286B71">
      <w:r>
        <w:t>zwanym w treści umowy „Zamawiającym”,</w:t>
      </w:r>
    </w:p>
    <w:p w14:paraId="0A287F35" w14:textId="77777777" w:rsidR="00286B71" w:rsidRDefault="00286B71" w:rsidP="00286B71">
      <w:r>
        <w:t>a</w:t>
      </w:r>
    </w:p>
    <w:p w14:paraId="4EA4C422" w14:textId="77777777" w:rsidR="00286B71" w:rsidRDefault="00286B71" w:rsidP="0054461A">
      <w:pPr>
        <w:jc w:val="both"/>
      </w:pPr>
      <w:r>
        <w:t>w przypadku osób fizycznych )</w:t>
      </w:r>
    </w:p>
    <w:p w14:paraId="220528D1" w14:textId="77777777" w:rsidR="00286B71" w:rsidRDefault="00286B71" w:rsidP="0054461A">
      <w:pPr>
        <w:jc w:val="both"/>
      </w:pPr>
      <w:r>
        <w:t>&lt;imię i nazwisko&gt; prowadzącego/-</w:t>
      </w:r>
      <w:proofErr w:type="spellStart"/>
      <w:r>
        <w:t>cą</w:t>
      </w:r>
      <w:proofErr w:type="spellEnd"/>
      <w:r>
        <w:t xml:space="preserve"> działalność gospodarczą pod firmą: &lt;firma&gt; z siedzibą w(e) &lt;miejscowość&gt; (&lt;kod pocztowy&gt;), ul. &lt;adres&gt;</w:t>
      </w:r>
    </w:p>
    <w:p w14:paraId="3AFB92F2" w14:textId="0FE5DE2C" w:rsidR="00286B71" w:rsidRDefault="00286B71" w:rsidP="0054461A">
      <w:pPr>
        <w:jc w:val="both"/>
      </w:pPr>
      <w:r>
        <w:t>REGON .................................................... NIP .........................................................</w:t>
      </w:r>
    </w:p>
    <w:p w14:paraId="60413085" w14:textId="77777777" w:rsidR="00286B71" w:rsidRDefault="00286B71" w:rsidP="0054461A">
      <w:pPr>
        <w:jc w:val="both"/>
      </w:pPr>
      <w:r>
        <w:t>( w przypadku spółki cywilnej )</w:t>
      </w:r>
    </w:p>
    <w:p w14:paraId="3FEF39A8" w14:textId="77777777" w:rsidR="00286B71" w:rsidRDefault="00286B71" w:rsidP="0054461A">
      <w:pPr>
        <w:jc w:val="both"/>
      </w:pPr>
      <w:r>
        <w:t>&lt;imię i nazwisko&gt; oraz &lt;imię i nazwisko&gt; prowadzący wspólnie działalność gospodarczą w formie spółki cywilnej pod firmą: &lt;firma&gt; z siedzibą w(e) &lt;miejscowość&gt; (&lt;kod pocztowy&gt;), ul. &lt;adres&gt;</w:t>
      </w:r>
    </w:p>
    <w:p w14:paraId="5783A59E" w14:textId="2C4FE3E0" w:rsidR="00286B71" w:rsidRDefault="00286B71" w:rsidP="0054461A">
      <w:pPr>
        <w:jc w:val="both"/>
      </w:pPr>
      <w:r>
        <w:t>REGON .......................................................... NIP .............................................................</w:t>
      </w:r>
    </w:p>
    <w:p w14:paraId="70757217" w14:textId="77777777" w:rsidR="00286B71" w:rsidRDefault="00286B71" w:rsidP="0054461A">
      <w:pPr>
        <w:jc w:val="both"/>
      </w:pPr>
      <w:r>
        <w:t>( w przypadku spółki prawa handlowego )</w:t>
      </w:r>
    </w:p>
    <w:p w14:paraId="64A6D86F" w14:textId="77777777" w:rsidR="00286B71" w:rsidRDefault="00286B71" w:rsidP="0054461A">
      <w:pPr>
        <w:jc w:val="both"/>
      </w:pPr>
      <w:r>
        <w:t xml:space="preserve">&lt;firma wraz z oznaczeniem formy prawnej – </w:t>
      </w:r>
      <w:proofErr w:type="spellStart"/>
      <w:r>
        <w:t>sp.j</w:t>
      </w:r>
      <w:proofErr w:type="spellEnd"/>
      <w:r>
        <w:t xml:space="preserve">., </w:t>
      </w:r>
      <w:proofErr w:type="spellStart"/>
      <w:r>
        <w:t>sp.p</w:t>
      </w:r>
      <w:proofErr w:type="spellEnd"/>
      <w:r>
        <w:t>., sp.k., S.K.A., sp.  z o.o., S.A. &gt; z siedzibą w(e) &lt;miejscowość&gt; (&lt;kod pocztowy&gt;), ul. &lt;adres&gt;, wpisaną do rejestru przedsiębiorców Krajowego Rejestru Sadowego, prowadzonego przez Sąd Rejonowy w(e)/dla &lt;oznaczenie sądu rejestrowego&gt; &lt;nr wydziału&gt; Wydział Krajowego Rejestru Sadowego pod nr &lt;nr KRS&gt;</w:t>
      </w:r>
    </w:p>
    <w:p w14:paraId="6FCA12BB" w14:textId="77777777" w:rsidR="00286B71" w:rsidRDefault="00286B71" w:rsidP="00286B71">
      <w:r>
        <w:t>reprezentowana przez :</w:t>
      </w:r>
    </w:p>
    <w:p w14:paraId="363D8C2A" w14:textId="77777777" w:rsidR="00286B71" w:rsidRDefault="00286B71" w:rsidP="0054461A">
      <w:pPr>
        <w:jc w:val="both"/>
      </w:pPr>
      <w:r>
        <w:t>&lt;imiona i nazwiska osób uprawnionych do reprezentacji wraz z podstawą umocowania – np. wspólnik, partner, prezes/członek zarządu, prokurent samoistny/łączny, pełnomocnik&gt;</w:t>
      </w:r>
    </w:p>
    <w:p w14:paraId="72370763" w14:textId="0088F0A4" w:rsidR="00286B71" w:rsidRDefault="00286B71" w:rsidP="0054461A">
      <w:pPr>
        <w:jc w:val="both"/>
      </w:pPr>
      <w:r>
        <w:t>REGON ......................................................................... NIP ................................................................</w:t>
      </w:r>
    </w:p>
    <w:p w14:paraId="442362E4" w14:textId="77777777" w:rsidR="00286B71" w:rsidRDefault="00286B71" w:rsidP="0054461A">
      <w:pPr>
        <w:jc w:val="both"/>
      </w:pPr>
      <w:r>
        <w:t>wysokość kapitału zakładowego: ...................................................................................................................................................................</w:t>
      </w:r>
    </w:p>
    <w:p w14:paraId="1C959D79" w14:textId="77777777" w:rsidR="00286B71" w:rsidRDefault="00286B71" w:rsidP="0054461A">
      <w:pPr>
        <w:jc w:val="both"/>
      </w:pPr>
      <w:r>
        <w:t xml:space="preserve">wysokość kapitału wpłaconego (*tylko w przypadku S.A. i S.K.A.): </w:t>
      </w:r>
    </w:p>
    <w:p w14:paraId="32C6D9DD" w14:textId="77777777" w:rsidR="00286B71" w:rsidRDefault="00286B71" w:rsidP="0054461A">
      <w:pPr>
        <w:jc w:val="both"/>
      </w:pPr>
      <w:r>
        <w:t>reprezentowanym przez :</w:t>
      </w:r>
    </w:p>
    <w:p w14:paraId="11A0C1E3" w14:textId="77777777" w:rsidR="00286B71" w:rsidRDefault="00286B71" w:rsidP="0054461A">
      <w:pPr>
        <w:jc w:val="both"/>
      </w:pPr>
      <w:r>
        <w:t>……………………………………..-……………………………..</w:t>
      </w:r>
    </w:p>
    <w:p w14:paraId="5F3AE9B2" w14:textId="77777777" w:rsidR="00286B71" w:rsidRDefault="00286B71" w:rsidP="0054461A">
      <w:pPr>
        <w:jc w:val="both"/>
      </w:pPr>
      <w:r>
        <w:t>zwanym w treści umowy „Wykonawcą”,</w:t>
      </w:r>
    </w:p>
    <w:p w14:paraId="72242F66" w14:textId="77777777" w:rsidR="00286B71" w:rsidRDefault="00286B71" w:rsidP="00286B71"/>
    <w:p w14:paraId="713B3ECF" w14:textId="77777777" w:rsidR="00286B71" w:rsidRDefault="00286B71" w:rsidP="00286B71"/>
    <w:p w14:paraId="08E574A1" w14:textId="332189D1" w:rsidR="00286B71" w:rsidRDefault="00286B71" w:rsidP="0054461A">
      <w:pPr>
        <w:jc w:val="both"/>
      </w:pPr>
      <w:r>
        <w:t>w rezultacie dokonania przez Zamawiającego wyboru oferty w oparciu o art. 275 pkt 1 ustawy Prawo zamówień publicznych z dnia 11 września 2019 r. (tj. Dz. U. z 202</w:t>
      </w:r>
      <w:r w:rsidR="0071141F">
        <w:t>4</w:t>
      </w:r>
      <w:r>
        <w:t xml:space="preserve"> r. poz. </w:t>
      </w:r>
      <w:r w:rsidR="0071141F">
        <w:t>1320</w:t>
      </w:r>
      <w:r>
        <w:t>) zawierają następującej treści umowę:</w:t>
      </w:r>
    </w:p>
    <w:p w14:paraId="4C97DAEA" w14:textId="77777777" w:rsidR="003B1F19" w:rsidRDefault="003B1F19" w:rsidP="003B1F19">
      <w:pPr>
        <w:keepNext/>
        <w:keepLines/>
        <w:numPr>
          <w:ilvl w:val="0"/>
          <w:numId w:val="15"/>
        </w:numPr>
        <w:pBdr>
          <w:top w:val="nil"/>
          <w:left w:val="nil"/>
          <w:bottom w:val="nil"/>
          <w:right w:val="nil"/>
          <w:between w:val="nil"/>
        </w:pBdr>
        <w:tabs>
          <w:tab w:val="left" w:pos="426"/>
        </w:tabs>
        <w:spacing w:after="0" w:line="276" w:lineRule="auto"/>
        <w:jc w:val="center"/>
        <w:rPr>
          <w:b/>
          <w:u w:val="single"/>
        </w:rPr>
      </w:pPr>
    </w:p>
    <w:p w14:paraId="78B61BCB" w14:textId="77777777" w:rsidR="003B1F19" w:rsidRDefault="003B1F19" w:rsidP="003B1F1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Postanowienia ogólne</w:t>
      </w:r>
    </w:p>
    <w:p w14:paraId="7D554450" w14:textId="77777777" w:rsidR="003B1F19" w:rsidRDefault="003B1F19" w:rsidP="003B1F19">
      <w:pPr>
        <w:pBdr>
          <w:top w:val="nil"/>
          <w:left w:val="nil"/>
          <w:bottom w:val="nil"/>
          <w:right w:val="nil"/>
          <w:between w:val="nil"/>
        </w:pBdr>
        <w:tabs>
          <w:tab w:val="left" w:pos="709"/>
        </w:tabs>
        <w:spacing w:after="0"/>
        <w:ind w:left="720" w:hanging="504"/>
        <w:jc w:val="both"/>
        <w:rPr>
          <w:b/>
          <w:color w:val="000000"/>
          <w:sz w:val="20"/>
          <w:szCs w:val="20"/>
        </w:rPr>
      </w:pPr>
    </w:p>
    <w:p w14:paraId="4B2A9DC8" w14:textId="77777777" w:rsidR="003B1F19" w:rsidRDefault="003B1F19" w:rsidP="003B1F19">
      <w:pPr>
        <w:numPr>
          <w:ilvl w:val="1"/>
          <w:numId w:val="15"/>
        </w:numPr>
        <w:pBdr>
          <w:top w:val="nil"/>
          <w:left w:val="nil"/>
          <w:bottom w:val="nil"/>
          <w:right w:val="nil"/>
          <w:between w:val="nil"/>
        </w:pBdr>
        <w:tabs>
          <w:tab w:val="left" w:pos="709"/>
        </w:tabs>
        <w:spacing w:after="0" w:line="276" w:lineRule="auto"/>
        <w:jc w:val="both"/>
        <w:rPr>
          <w:color w:val="000000"/>
          <w:sz w:val="20"/>
          <w:szCs w:val="20"/>
        </w:rPr>
      </w:pPr>
      <w:r>
        <w:rPr>
          <w:b/>
          <w:color w:val="000000"/>
          <w:sz w:val="20"/>
          <w:szCs w:val="20"/>
        </w:rPr>
        <w:t xml:space="preserve">Skróty: </w:t>
      </w:r>
      <w:r>
        <w:rPr>
          <w:color w:val="000000"/>
          <w:sz w:val="20"/>
          <w:szCs w:val="20"/>
        </w:rPr>
        <w:t>Używane w Umowie skróty oznaczają:</w:t>
      </w:r>
    </w:p>
    <w:p w14:paraId="3CF3F113"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proofErr w:type="spellStart"/>
      <w:r>
        <w:rPr>
          <w:color w:val="000000"/>
          <w:sz w:val="20"/>
          <w:szCs w:val="20"/>
        </w:rPr>
        <w:t>BiOZ</w:t>
      </w:r>
      <w:proofErr w:type="spellEnd"/>
      <w:r>
        <w:rPr>
          <w:color w:val="000000"/>
          <w:sz w:val="20"/>
          <w:szCs w:val="20"/>
        </w:rPr>
        <w:t xml:space="preserve"> – Bezpieczeństwo i Ochrona Zdrowia</w:t>
      </w:r>
    </w:p>
    <w:p w14:paraId="7574438F" w14:textId="495D012C"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KC – ustawa Kodeks cywilny z dnia 23 kwietnia 1964 r. (tj. Dz.U. z 2024 r. poz. 1061)</w:t>
      </w:r>
    </w:p>
    <w:p w14:paraId="0850C71A"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KRS – Krajowy Rejestr Sądowy</w:t>
      </w:r>
    </w:p>
    <w:p w14:paraId="1DF2F78E" w14:textId="1002D9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Konsorcjum - </w:t>
      </w:r>
      <w:r>
        <w:rPr>
          <w:color w:val="000000"/>
          <w:sz w:val="21"/>
          <w:szCs w:val="21"/>
          <w:highlight w:val="white"/>
        </w:rPr>
        <w:t xml:space="preserve">wykonawcy, którzy wspólnie ubiegali się o udzielenie zamówienia publicznego </w:t>
      </w:r>
      <w:r>
        <w:rPr>
          <w:color w:val="000000"/>
          <w:sz w:val="21"/>
          <w:szCs w:val="21"/>
          <w:highlight w:val="white"/>
        </w:rPr>
        <w:br/>
        <w:t>w rozumieniu PZP</w:t>
      </w:r>
    </w:p>
    <w:p w14:paraId="0D0FC487" w14:textId="5633566A"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proofErr w:type="spellStart"/>
      <w:r>
        <w:rPr>
          <w:color w:val="000000"/>
          <w:sz w:val="20"/>
          <w:szCs w:val="20"/>
        </w:rPr>
        <w:t>PrBud</w:t>
      </w:r>
      <w:proofErr w:type="spellEnd"/>
      <w:r>
        <w:rPr>
          <w:color w:val="000000"/>
          <w:sz w:val="20"/>
          <w:szCs w:val="20"/>
        </w:rPr>
        <w:t xml:space="preserve"> – ustawa Prawo budowlane z dnia 7 lipca 1994 r. (</w:t>
      </w:r>
      <w:proofErr w:type="spellStart"/>
      <w:r>
        <w:rPr>
          <w:color w:val="000000"/>
          <w:sz w:val="20"/>
          <w:szCs w:val="20"/>
        </w:rPr>
        <w:t>t.j</w:t>
      </w:r>
      <w:proofErr w:type="spellEnd"/>
      <w:r>
        <w:rPr>
          <w:color w:val="000000"/>
          <w:sz w:val="20"/>
          <w:szCs w:val="20"/>
        </w:rPr>
        <w:t>. Dz.U. z 2024 r. poz. 725, 824)</w:t>
      </w:r>
    </w:p>
    <w:p w14:paraId="30F31C87" w14:textId="4908EEA3"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PZP – ustawa Prawo zamówień publicznych z dnia 11 września 2019 r. (tj. Dz.U. z 20</w:t>
      </w:r>
      <w:r w:rsidR="008E7D65">
        <w:rPr>
          <w:color w:val="000000"/>
          <w:sz w:val="20"/>
          <w:szCs w:val="20"/>
        </w:rPr>
        <w:t>24</w:t>
      </w:r>
      <w:r>
        <w:rPr>
          <w:color w:val="000000"/>
          <w:sz w:val="20"/>
          <w:szCs w:val="20"/>
        </w:rPr>
        <w:t xml:space="preserve"> r. poz. </w:t>
      </w:r>
      <w:r w:rsidR="008E7D65">
        <w:rPr>
          <w:color w:val="000000"/>
          <w:sz w:val="20"/>
          <w:szCs w:val="20"/>
        </w:rPr>
        <w:t>1320</w:t>
      </w:r>
      <w:bookmarkStart w:id="0" w:name="_GoBack"/>
      <w:bookmarkEnd w:id="0"/>
      <w:r>
        <w:rPr>
          <w:color w:val="000000"/>
          <w:sz w:val="20"/>
          <w:szCs w:val="20"/>
        </w:rPr>
        <w:t>)</w:t>
      </w:r>
    </w:p>
    <w:p w14:paraId="799A245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PFU – Program funkcjonalno-użytkowy</w:t>
      </w:r>
    </w:p>
    <w:p w14:paraId="2970C10C"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SWZ – Specyfikacja Warunków Zamówienia</w:t>
      </w:r>
    </w:p>
    <w:p w14:paraId="65AAC00D"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proofErr w:type="spellStart"/>
      <w:r>
        <w:rPr>
          <w:color w:val="000000"/>
          <w:sz w:val="20"/>
          <w:szCs w:val="20"/>
        </w:rPr>
        <w:t>STWiORB</w:t>
      </w:r>
      <w:proofErr w:type="spellEnd"/>
      <w:r>
        <w:rPr>
          <w:color w:val="000000"/>
          <w:sz w:val="20"/>
          <w:szCs w:val="20"/>
        </w:rPr>
        <w:t xml:space="preserve"> – Specyfikacja Techniczna Wykonania i Odbioru Robót Budowlanych</w:t>
      </w:r>
    </w:p>
    <w:p w14:paraId="629692A1"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proofErr w:type="spellStart"/>
      <w:r>
        <w:rPr>
          <w:color w:val="000000"/>
          <w:sz w:val="20"/>
          <w:szCs w:val="20"/>
        </w:rPr>
        <w:t>WWiORB</w:t>
      </w:r>
      <w:proofErr w:type="spellEnd"/>
      <w:r>
        <w:rPr>
          <w:color w:val="000000"/>
          <w:sz w:val="20"/>
          <w:szCs w:val="20"/>
        </w:rPr>
        <w:t xml:space="preserve"> - Warunki Wykonania i Odbioru Robót Budowlanych</w:t>
      </w:r>
    </w:p>
    <w:p w14:paraId="45841782"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UZP – Urząd Zamówień Publicznych</w:t>
      </w:r>
    </w:p>
    <w:p w14:paraId="7786BB14" w14:textId="77777777" w:rsidR="003B1F19" w:rsidRDefault="003B1F19" w:rsidP="003B1F19">
      <w:pPr>
        <w:numPr>
          <w:ilvl w:val="1"/>
          <w:numId w:val="15"/>
        </w:numPr>
        <w:pBdr>
          <w:top w:val="nil"/>
          <w:left w:val="nil"/>
          <w:bottom w:val="nil"/>
          <w:right w:val="nil"/>
          <w:between w:val="nil"/>
        </w:pBdr>
        <w:tabs>
          <w:tab w:val="left" w:pos="709"/>
        </w:tabs>
        <w:spacing w:after="0" w:line="276" w:lineRule="auto"/>
        <w:jc w:val="both"/>
        <w:rPr>
          <w:color w:val="000000"/>
          <w:sz w:val="20"/>
          <w:szCs w:val="20"/>
        </w:rPr>
      </w:pPr>
      <w:r>
        <w:rPr>
          <w:b/>
          <w:color w:val="000000"/>
          <w:sz w:val="20"/>
          <w:szCs w:val="20"/>
        </w:rPr>
        <w:t xml:space="preserve">Definicje </w:t>
      </w:r>
    </w:p>
    <w:p w14:paraId="06C3DAD7" w14:textId="77777777" w:rsidR="003B1F19" w:rsidRDefault="003B1F19" w:rsidP="003B1F19">
      <w:pPr>
        <w:pBdr>
          <w:top w:val="nil"/>
          <w:left w:val="nil"/>
          <w:bottom w:val="nil"/>
          <w:right w:val="nil"/>
          <w:between w:val="nil"/>
        </w:pBdr>
        <w:tabs>
          <w:tab w:val="left" w:pos="709"/>
        </w:tabs>
        <w:spacing w:after="0"/>
        <w:ind w:left="227" w:hanging="504"/>
        <w:jc w:val="both"/>
        <w:rPr>
          <w:b/>
          <w:color w:val="000000"/>
          <w:sz w:val="20"/>
          <w:szCs w:val="20"/>
        </w:rPr>
      </w:pPr>
      <w:r>
        <w:rPr>
          <w:color w:val="000000"/>
          <w:sz w:val="20"/>
          <w:szCs w:val="20"/>
        </w:rPr>
        <w:tab/>
      </w:r>
      <w:r>
        <w:rPr>
          <w:color w:val="000000"/>
          <w:sz w:val="20"/>
          <w:szCs w:val="20"/>
        </w:rPr>
        <w:tab/>
        <w:t>Dla potrzeb interpretacji postanowień Umowy Strony ustalają znaczenie następujących pojęć:</w:t>
      </w:r>
    </w:p>
    <w:p w14:paraId="22AF253A"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Cena jednostkowa</w:t>
      </w:r>
      <w:r>
        <w:rPr>
          <w:color w:val="000000"/>
          <w:sz w:val="20"/>
          <w:szCs w:val="20"/>
        </w:rPr>
        <w:t xml:space="preserve"> - suma wszystkich kosztów, w tym w szczególności: bezpośredniej robocizny, kosztów nabycia materiałów i pracy sprzętu oraz kosztów pośrednich i zysku, wyliczona na jednostkę przedmiarową. </w:t>
      </w:r>
    </w:p>
    <w:p w14:paraId="3433E19C"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 xml:space="preserve">Cena ofertowa brutto – </w:t>
      </w:r>
      <w:r>
        <w:rPr>
          <w:color w:val="000000"/>
          <w:sz w:val="20"/>
          <w:szCs w:val="20"/>
        </w:rPr>
        <w:t xml:space="preserve">cena całkowita podana z uwzględnieniem podatków, opłat  i innych obciążeń publicznoprawnych, zawarta w ofercie Wykonawcy za wykonanie przedmiotu Umowy, ustalona w oparciu Program Funkcjonalno-Użytkowy. </w:t>
      </w:r>
    </w:p>
    <w:p w14:paraId="4562F8B6"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Opis przedmiotu zamówienia</w:t>
      </w:r>
      <w:r>
        <w:rPr>
          <w:color w:val="000000"/>
          <w:sz w:val="20"/>
          <w:szCs w:val="20"/>
        </w:rPr>
        <w:t xml:space="preserve"> – zbiór dokumentów służących do opisu  i realizacji  przedmiotu Umowy, obejmujący w szczególności:</w:t>
      </w:r>
    </w:p>
    <w:p w14:paraId="5C386C67" w14:textId="698F3A84" w:rsidR="003B1F19" w:rsidRPr="003B1F19" w:rsidRDefault="003B1F19" w:rsidP="003B1F19">
      <w:pPr>
        <w:numPr>
          <w:ilvl w:val="3"/>
          <w:numId w:val="15"/>
        </w:numPr>
        <w:pBdr>
          <w:top w:val="nil"/>
          <w:left w:val="nil"/>
          <w:bottom w:val="nil"/>
          <w:right w:val="nil"/>
          <w:between w:val="nil"/>
        </w:pBdr>
        <w:tabs>
          <w:tab w:val="left" w:pos="709"/>
        </w:tabs>
        <w:spacing w:after="0" w:line="276" w:lineRule="auto"/>
        <w:jc w:val="both"/>
        <w:rPr>
          <w:color w:val="000000"/>
          <w:sz w:val="20"/>
          <w:szCs w:val="20"/>
        </w:rPr>
      </w:pPr>
      <w:r w:rsidRPr="00593C5D">
        <w:rPr>
          <w:color w:val="000000"/>
          <w:sz w:val="20"/>
          <w:szCs w:val="20"/>
        </w:rPr>
        <w:t>Program Funkcjonalno- Użytkowy</w:t>
      </w:r>
      <w:r w:rsidRPr="003B1F19">
        <w:rPr>
          <w:color w:val="000000"/>
          <w:sz w:val="20"/>
          <w:szCs w:val="20"/>
        </w:rPr>
        <w:t xml:space="preserve">. </w:t>
      </w:r>
    </w:p>
    <w:p w14:paraId="7BA39716" w14:textId="679A5B14" w:rsidR="003B1F19" w:rsidRP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Harmonogram rzeczowo-finansowy</w:t>
      </w:r>
      <w:r>
        <w:rPr>
          <w:color w:val="000000"/>
          <w:sz w:val="20"/>
          <w:szCs w:val="20"/>
        </w:rPr>
        <w:t xml:space="preserve"> – sporządzane przez Wykonawcę zestawienie określające </w:t>
      </w:r>
      <w:r>
        <w:rPr>
          <w:sz w:val="20"/>
          <w:szCs w:val="20"/>
        </w:rPr>
        <w:br/>
      </w:r>
      <w:r w:rsidRPr="003B1F19">
        <w:rPr>
          <w:color w:val="000000"/>
          <w:sz w:val="20"/>
          <w:szCs w:val="20"/>
        </w:rPr>
        <w:t xml:space="preserve">w porządku chronologicznym ramy czasowe wykonania całości, poszczególnych części (etapów) </w:t>
      </w:r>
      <w:r>
        <w:rPr>
          <w:color w:val="000000"/>
          <w:sz w:val="20"/>
          <w:szCs w:val="20"/>
        </w:rPr>
        <w:br/>
      </w:r>
      <w:r w:rsidRPr="003B1F19">
        <w:rPr>
          <w:color w:val="000000"/>
          <w:sz w:val="20"/>
          <w:szCs w:val="20"/>
        </w:rPr>
        <w:t>i rodzajów robót objętych przedmiotem Umowy, wraz z szacunkiem przerobu i płatności, przy uwzględnieniu wykorzystania do ich realizacji określonych zasobów ludzkich i określonych zasobów materiałowych.</w:t>
      </w:r>
    </w:p>
    <w:p w14:paraId="4DE827DE"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Inspektor nadzoru inwestorskiego</w:t>
      </w:r>
      <w:r>
        <w:rPr>
          <w:color w:val="000000"/>
          <w:sz w:val="20"/>
          <w:szCs w:val="20"/>
        </w:rPr>
        <w:t xml:space="preserve"> - osoba pisemnie ustanowiona przez Zamawiającego, do reprezentowania Zamawiającego w trakcie procesu budowlanego.</w:t>
      </w:r>
    </w:p>
    <w:p w14:paraId="5E4E59AC" w14:textId="27A50375"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Kierownik budowy</w:t>
      </w:r>
      <w:r>
        <w:rPr>
          <w:color w:val="000000"/>
          <w:sz w:val="20"/>
          <w:szCs w:val="20"/>
        </w:rPr>
        <w:t xml:space="preserve"> – osoba fizyczna, posiadająca odpowiednie kwalifikacje do kierowania budową, wskazana i upoważniona przez Wykonawcę, zaakceptowana przez Zamawiającego i zgłoszona przez inwestora – Zamawiającego do Powiatowego Inspektora Nadzoru Budowlanego, zgodnie   </w:t>
      </w:r>
      <w:r>
        <w:rPr>
          <w:color w:val="000000"/>
          <w:sz w:val="20"/>
          <w:szCs w:val="20"/>
        </w:rPr>
        <w:br/>
        <w:t xml:space="preserve">z przepisami Prawa Budowlanego.  </w:t>
      </w:r>
    </w:p>
    <w:p w14:paraId="7ED2F62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Koszt</w:t>
      </w:r>
      <w:r>
        <w:rPr>
          <w:color w:val="000000"/>
          <w:sz w:val="20"/>
          <w:szCs w:val="20"/>
        </w:rPr>
        <w:t xml:space="preserve"> - wszelkie uzasadnione i udokumentowane wydatki poniesione przez Wykonawcę bezpośrednio w związku z realizacją robót stanowiących przedmiot Umowy. </w:t>
      </w:r>
    </w:p>
    <w:p w14:paraId="7E39E166" w14:textId="2334B32B"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Tabele elementów scalonych</w:t>
      </w:r>
      <w:r>
        <w:rPr>
          <w:color w:val="000000"/>
          <w:sz w:val="20"/>
          <w:szCs w:val="20"/>
        </w:rPr>
        <w:t xml:space="preserve"> – tabele kosztów sporządzona przez Wykonawcę w szczególności na podstawie dostarczonego przez Zamawiającego PFU, wyceniona przez Wykonawcę, stanowiące integralny element Oferty Wykonawcy oraz harmonogramu rzeczowo- finansowego.</w:t>
      </w:r>
    </w:p>
    <w:p w14:paraId="0D88FEEB"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lastRenderedPageBreak/>
        <w:t>Materiały</w:t>
      </w:r>
      <w:r>
        <w:rPr>
          <w:color w:val="000000"/>
          <w:sz w:val="20"/>
          <w:szCs w:val="20"/>
        </w:rPr>
        <w:t xml:space="preserve"> – surowce i inne wyroby budowlane, które mają być wykorzystane przy wykonywaniu robót, w standardzie określonym w PFU, a w przypadku braku stosownych wytycznych, co do standardu, zgodnym z przeznaczeniem i rodzajem robót, do których wykonania mają zostać zastosowane.</w:t>
      </w:r>
    </w:p>
    <w:p w14:paraId="5BA8306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Nadzór autorski</w:t>
      </w:r>
      <w:r>
        <w:rPr>
          <w:color w:val="000000"/>
          <w:sz w:val="20"/>
          <w:szCs w:val="20"/>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w:t>
      </w:r>
    </w:p>
    <w:p w14:paraId="5E558747"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robót zanikających i ulegających zakryciu</w:t>
      </w:r>
      <w:r>
        <w:rPr>
          <w:color w:val="000000"/>
          <w:sz w:val="20"/>
          <w:szCs w:val="20"/>
        </w:rPr>
        <w:t xml:space="preserve"> - odbiór polegający na ocenie ilości i jakości wykonanych robót, które w dalszym procesie wykonywania robót nie wystąpią lub ulegają zakryciu.</w:t>
      </w:r>
    </w:p>
    <w:p w14:paraId="1233A0E9"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częściowy</w:t>
      </w:r>
      <w:r>
        <w:rPr>
          <w:color w:val="000000"/>
          <w:sz w:val="20"/>
          <w:szCs w:val="20"/>
        </w:rPr>
        <w:t xml:space="preserve"> - odbiór polegający na ocenie ilości i jakości wykonanej części robót.</w:t>
      </w:r>
    </w:p>
    <w:p w14:paraId="61B0D69F"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końcowy</w:t>
      </w:r>
      <w:r>
        <w:rPr>
          <w:color w:val="000000"/>
          <w:sz w:val="20"/>
          <w:szCs w:val="20"/>
        </w:rPr>
        <w:t xml:space="preserve"> - odbiór polegający na ocenie wykonania robót budowlanych będących przedmiotem Umowy.</w:t>
      </w:r>
    </w:p>
    <w:p w14:paraId="582672A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gwarancyjny</w:t>
      </w:r>
      <w:r>
        <w:rPr>
          <w:color w:val="000000"/>
          <w:sz w:val="20"/>
          <w:szCs w:val="20"/>
        </w:rPr>
        <w:t xml:space="preserve"> – cyklicznie wykonywana kontrola skuteczności usunięcia przez Wykonawcę ujawnionych Wad fizycznych obiektu.</w:t>
      </w:r>
    </w:p>
    <w:p w14:paraId="5608F876"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pogwarancyjny</w:t>
      </w:r>
      <w:r>
        <w:rPr>
          <w:color w:val="000000"/>
          <w:sz w:val="20"/>
          <w:szCs w:val="20"/>
        </w:rPr>
        <w:t xml:space="preserve"> - kontrola skuteczności usunięcia przez Wykonawcę ujawnionych Wad fizycznych obiektu po zakończeniu okresu gwarancyjnego, dokonywana przed zwrotem Wykonawcy zabezpieczenia należytego wykonania umowy</w:t>
      </w:r>
    </w:p>
    <w:p w14:paraId="31309C83"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Oferta</w:t>
      </w:r>
      <w:r>
        <w:rPr>
          <w:color w:val="000000"/>
          <w:sz w:val="20"/>
          <w:szCs w:val="20"/>
        </w:rPr>
        <w:t xml:space="preserve"> - pisemne oświadczenie złożone przez Wykonawcę w przedmiocie wykonania robót budowlanych stanowiących przedmiot Umowy, zgodnie z postanowieniami SWZ, w szczególności postanowieniami PFU, złożone Zamawiającemu w ramach postępowania o udzielenie zamówienia publicznego prowadzącego do zawarcia Umowy.</w:t>
      </w:r>
    </w:p>
    <w:p w14:paraId="30F118AB"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Podwykonawca</w:t>
      </w:r>
      <w:r>
        <w:rPr>
          <w:color w:val="000000"/>
          <w:sz w:val="20"/>
          <w:szCs w:val="20"/>
        </w:rPr>
        <w:t xml:space="preserve"> , także dalszy Podwykonawca - osoba fizyczna, prawna lub jednostka organizacyjna nieposiadająca osobowości prawnej, która:</w:t>
      </w:r>
    </w:p>
    <w:p w14:paraId="2C4C321D" w14:textId="77777777" w:rsidR="003B1F19" w:rsidRDefault="003B1F19" w:rsidP="003B1F19">
      <w:pPr>
        <w:numPr>
          <w:ilvl w:val="3"/>
          <w:numId w:val="16"/>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zawarła z Wykonawcą, Podwykonawcą lub dalszym Podwykonawcą zaakceptowaną przez Zamawiającego Umowę o podwykonawstwo na wykonanie części robót budowlanych służących realizacji przez Wykonawcę przedmiotu Umowy albo</w:t>
      </w:r>
    </w:p>
    <w:p w14:paraId="022B3BC9" w14:textId="77777777" w:rsidR="003B1F19" w:rsidRDefault="003B1F19" w:rsidP="003B1F19">
      <w:pPr>
        <w:numPr>
          <w:ilvl w:val="3"/>
          <w:numId w:val="16"/>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 xml:space="preserve">zawarła z Wykonawcą przedłożoną Zamawiającemu Umowę o podwykonawstwo, której przedmiotem są dostawy lub usługi, stanowiące część zamówienia publicznego, </w:t>
      </w:r>
    </w:p>
    <w:p w14:paraId="4FA138CE"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konieczności</w:t>
      </w:r>
      <w:r>
        <w:rPr>
          <w:color w:val="000000"/>
          <w:sz w:val="20"/>
          <w:szCs w:val="20"/>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770D05CF"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 xml:space="preserve">Protokół odbioru robót </w:t>
      </w:r>
      <w:r>
        <w:rPr>
          <w:color w:val="000000"/>
          <w:sz w:val="20"/>
          <w:szCs w:val="20"/>
        </w:rPr>
        <w:t>– dokument potwierdzający odbiór robót budowlanych w zakresie wykonania przez Wykonawcę.</w:t>
      </w:r>
    </w:p>
    <w:p w14:paraId="49A4D846"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odbioru robót zanikających i ulegających zakryciu</w:t>
      </w:r>
      <w:r>
        <w:rPr>
          <w:color w:val="000000"/>
          <w:sz w:val="20"/>
          <w:szCs w:val="20"/>
        </w:rPr>
        <w:t xml:space="preserve"> – dokument potwierdzający odbiór robót budowlanych w zakresie wykonania przez Wykonawcę zgodnie z Umową robót zanikających lub ulegających zakryciu. </w:t>
      </w:r>
    </w:p>
    <w:p w14:paraId="5409DBDB"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odbioru częściowego</w:t>
      </w:r>
      <w:r>
        <w:rPr>
          <w:color w:val="000000"/>
          <w:sz w:val="20"/>
          <w:szCs w:val="20"/>
        </w:rPr>
        <w:t xml:space="preserve"> – dokument potwierdzający odbiór części robót budowlanych w zakresie wykonania przez Wykonawcę  zgodnie z Umową. </w:t>
      </w:r>
    </w:p>
    <w:p w14:paraId="19444604"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odbioru usunięcia Wad</w:t>
      </w:r>
      <w:r>
        <w:rPr>
          <w:color w:val="000000"/>
          <w:sz w:val="20"/>
          <w:szCs w:val="20"/>
        </w:rPr>
        <w:t xml:space="preserve"> – dokument potwierdzający odbiór robót budowlanych w zakresie usunięcia przez Wykonawcę Wad .</w:t>
      </w:r>
    </w:p>
    <w:p w14:paraId="6B3EB8AE"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odbioru końcowego robót</w:t>
      </w:r>
      <w:r>
        <w:rPr>
          <w:color w:val="000000"/>
          <w:sz w:val="20"/>
          <w:szCs w:val="20"/>
        </w:rPr>
        <w:t xml:space="preserve"> - dokument potwierdzający wykonanie przez Wykonawcę całości robót budowlanych będących przedmiotem Umowy.</w:t>
      </w:r>
    </w:p>
    <w:p w14:paraId="603FD203"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Sprzęt</w:t>
      </w:r>
      <w:r>
        <w:rPr>
          <w:color w:val="000000"/>
          <w:sz w:val="20"/>
          <w:szCs w:val="20"/>
        </w:rPr>
        <w:t xml:space="preserve"> – urządzenia, maszyny, środki transportowe i inne narzędzia potrzebne do zgodnego z Umową wykonania robót budowlanych oraz usunięcia Wad, będące w dyspozycji Wykonawcy.</w:t>
      </w:r>
    </w:p>
    <w:p w14:paraId="0B689F06"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Teren budowy</w:t>
      </w:r>
      <w:r>
        <w:rPr>
          <w:color w:val="000000"/>
          <w:sz w:val="20"/>
          <w:szCs w:val="20"/>
        </w:rPr>
        <w:t xml:space="preserve"> - obszar, na którym prowadzone są roboty budowlane stanowiące przedmiot Umowy wraz z przestrzenią zajmowaną przez urządzenia zaplecza budowy.</w:t>
      </w:r>
    </w:p>
    <w:p w14:paraId="47A96C2A"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Wada</w:t>
      </w:r>
      <w:r>
        <w:rPr>
          <w:color w:val="000000"/>
          <w:sz w:val="20"/>
          <w:szCs w:val="20"/>
        </w:rPr>
        <w:t xml:space="preserve"> - wada fizyczna lub prawna:</w:t>
      </w:r>
    </w:p>
    <w:p w14:paraId="49A76FEF" w14:textId="77777777" w:rsidR="003B1F19" w:rsidRDefault="003B1F19" w:rsidP="003B1F19">
      <w:pPr>
        <w:numPr>
          <w:ilvl w:val="3"/>
          <w:numId w:val="15"/>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Wada fizyczna - niezgodność przedmiotu umowy z postanowieniami lub celem umowy,                                         w szczególności polegająca na:</w:t>
      </w:r>
    </w:p>
    <w:p w14:paraId="377DF426" w14:textId="77777777" w:rsidR="003B1F19" w:rsidRDefault="003B1F19" w:rsidP="003B1F19">
      <w:pPr>
        <w:numPr>
          <w:ilvl w:val="4"/>
          <w:numId w:val="14"/>
        </w:numPr>
        <w:pBdr>
          <w:top w:val="nil"/>
          <w:left w:val="nil"/>
          <w:bottom w:val="nil"/>
          <w:right w:val="nil"/>
          <w:between w:val="nil"/>
        </w:pBdr>
        <w:tabs>
          <w:tab w:val="left" w:pos="709"/>
        </w:tabs>
        <w:spacing w:after="0" w:line="276" w:lineRule="auto"/>
        <w:jc w:val="both"/>
        <w:rPr>
          <w:sz w:val="20"/>
          <w:szCs w:val="20"/>
        </w:rPr>
      </w:pPr>
      <w:r>
        <w:rPr>
          <w:color w:val="000000"/>
          <w:sz w:val="20"/>
          <w:szCs w:val="20"/>
        </w:rPr>
        <w:lastRenderedPageBreak/>
        <w:t>braku właściwości, które przedmiot umowy powinien mieć ze względu na cel w umowie oznaczony albo wynikający z okoliczności lub przeznaczenia,</w:t>
      </w:r>
    </w:p>
    <w:p w14:paraId="760C24DA" w14:textId="77777777" w:rsidR="003B1F19" w:rsidRDefault="003B1F19" w:rsidP="003B1F19">
      <w:pPr>
        <w:numPr>
          <w:ilvl w:val="4"/>
          <w:numId w:val="14"/>
        </w:numPr>
        <w:pBdr>
          <w:top w:val="nil"/>
          <w:left w:val="nil"/>
          <w:bottom w:val="nil"/>
          <w:right w:val="nil"/>
          <w:between w:val="nil"/>
        </w:pBdr>
        <w:tabs>
          <w:tab w:val="left" w:pos="709"/>
        </w:tabs>
        <w:spacing w:after="0" w:line="276" w:lineRule="auto"/>
        <w:jc w:val="both"/>
        <w:rPr>
          <w:sz w:val="20"/>
          <w:szCs w:val="20"/>
        </w:rPr>
      </w:pPr>
      <w:r>
        <w:rPr>
          <w:color w:val="000000"/>
          <w:sz w:val="20"/>
          <w:szCs w:val="20"/>
        </w:rPr>
        <w:t>braku właściwości, o których istnieniu Wykonawca zapewnił Zamawiającego,  w tym przedstawiając próbkę lub wzór,</w:t>
      </w:r>
    </w:p>
    <w:p w14:paraId="4AEEB13C" w14:textId="77777777" w:rsidR="003B1F19" w:rsidRDefault="003B1F19" w:rsidP="003B1F19">
      <w:pPr>
        <w:numPr>
          <w:ilvl w:val="4"/>
          <w:numId w:val="14"/>
        </w:numPr>
        <w:pBdr>
          <w:top w:val="nil"/>
          <w:left w:val="nil"/>
          <w:bottom w:val="nil"/>
          <w:right w:val="nil"/>
          <w:between w:val="nil"/>
        </w:pBdr>
        <w:tabs>
          <w:tab w:val="left" w:pos="709"/>
        </w:tabs>
        <w:spacing w:after="0" w:line="276" w:lineRule="auto"/>
        <w:jc w:val="both"/>
        <w:rPr>
          <w:sz w:val="20"/>
          <w:szCs w:val="20"/>
        </w:rPr>
      </w:pPr>
      <w:r>
        <w:rPr>
          <w:color w:val="000000"/>
          <w:sz w:val="20"/>
          <w:szCs w:val="20"/>
        </w:rPr>
        <w:t>nieprzydatności do celu, o którym Wykonawca poinformował Zamawiającego przy zawarciu umowy, a Zamawiający nie zgłosił zastrzeżenia co do takiego przeznaczenia,</w:t>
      </w:r>
    </w:p>
    <w:p w14:paraId="42123652" w14:textId="77777777" w:rsidR="003B1F19" w:rsidRDefault="003B1F19" w:rsidP="003B1F19">
      <w:pPr>
        <w:numPr>
          <w:ilvl w:val="4"/>
          <w:numId w:val="14"/>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wydaniu przedmiotu umowy Zamawiającemu w stanie niezupełnym, nieprawidłowo zamontowanym i uruchomionym, jeżeli czynności te zostały wykonane przez Wykonawcę lub osobę trzecią, za którą Wykonawca ponosi odpowiedzialność, albo przez Zamawiającego który postąpił według instrukcji otrzymanej od Wykonawcy. </w:t>
      </w:r>
    </w:p>
    <w:p w14:paraId="4FBAB45D" w14:textId="77777777" w:rsidR="003B1F19" w:rsidRDefault="003B1F19" w:rsidP="003B1F19">
      <w:pPr>
        <w:numPr>
          <w:ilvl w:val="3"/>
          <w:numId w:val="15"/>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Wada prawna - każde ograniczenie praw do przedmiotu umowy lub poszczególnych jego elementów, w szczególności poprzez ograniczone prawa rzeczowe, stosunki zobowiązaniowe, prawa autorskie, decyzje lub orzeczenia właściwych organów lub sądów, a także nieistnienie praw.</w:t>
      </w:r>
    </w:p>
    <w:p w14:paraId="48A6460D"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Zabezpieczenie należytego wykonania umowy</w:t>
      </w:r>
      <w:r>
        <w:rPr>
          <w:color w:val="000000"/>
          <w:sz w:val="20"/>
          <w:szCs w:val="20"/>
        </w:rPr>
        <w:t xml:space="preserve"> – zabezpieczenie w rozumieniu przepisów PZP, wniesione przez Wykonawcę przed zawarciem Umowy w celu pokrycia ewentualnych roszczeń Zamawiającego z tytułu niewykonania lub nienależytego wykonania Umowy, w jednej lub w kilku formach wybranych przez Wykonawcę spośród form wskazanych  w SWZ.</w:t>
      </w:r>
    </w:p>
    <w:p w14:paraId="2DDA3AA3"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Zabezpieczenie zaliczki</w:t>
      </w:r>
      <w:r>
        <w:rPr>
          <w:color w:val="000000"/>
          <w:sz w:val="20"/>
          <w:szCs w:val="20"/>
        </w:rPr>
        <w:t xml:space="preserve"> – zabezpieczenie niezbędne do wypłacenia zaliczki Wykonawcy przez Zamawiającego, wnoszone przez Wykonawcę w jednej lub w kilku formach wybranych przez Wykonawcę.</w:t>
      </w:r>
    </w:p>
    <w:p w14:paraId="280857DB"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 xml:space="preserve">Zakładany cel inwestycji </w:t>
      </w:r>
      <w:r>
        <w:rPr>
          <w:color w:val="000000"/>
          <w:sz w:val="20"/>
          <w:szCs w:val="20"/>
        </w:rPr>
        <w:t>– wykonanie obiektu budowlanego odpowiadającego m.in. bieżącym standardom i wymaganiom technicznym obiektów użyteczności publicznej, budynków urzędów administracji publicznej oraz budynków policji, określanymi w szczególności przepisami powszechnie obowiązującego prawa, aktów prawnych i normatywnych określonych w PFU  lub postanowieniami umów lub porozumień międzynarodowych, których Rzeczpospolita Polska jest stroną.</w:t>
      </w:r>
    </w:p>
    <w:p w14:paraId="631F41D3" w14:textId="77777777" w:rsidR="003B1F19" w:rsidRPr="00C6793C" w:rsidRDefault="003B1F19" w:rsidP="003B1F19">
      <w:pPr>
        <w:numPr>
          <w:ilvl w:val="2"/>
          <w:numId w:val="15"/>
        </w:numPr>
        <w:pBdr>
          <w:top w:val="nil"/>
          <w:left w:val="nil"/>
          <w:bottom w:val="nil"/>
          <w:right w:val="nil"/>
          <w:between w:val="nil"/>
        </w:pBdr>
        <w:tabs>
          <w:tab w:val="left" w:pos="709"/>
        </w:tabs>
        <w:spacing w:after="0" w:line="276" w:lineRule="auto"/>
        <w:ind w:left="1225" w:hanging="505"/>
        <w:jc w:val="both"/>
        <w:rPr>
          <w:sz w:val="20"/>
          <w:szCs w:val="20"/>
        </w:rPr>
      </w:pPr>
      <w:r>
        <w:rPr>
          <w:b/>
          <w:color w:val="000000"/>
          <w:sz w:val="20"/>
          <w:szCs w:val="20"/>
        </w:rPr>
        <w:t>Zaplecze budowy</w:t>
      </w:r>
      <w:r>
        <w:rPr>
          <w:color w:val="000000"/>
          <w:sz w:val="20"/>
          <w:szCs w:val="20"/>
        </w:rPr>
        <w:t xml:space="preserve"> – część Terenu budowy wraz z jej urządzeniami, przeznaczona na zaplecze socjalno-biurowe Wykonawcy wraz z dostępem do urządzeń infrastruktury technicznej, a także na składowanie przez Wykonawcę materiałów, sprzętu, itp. </w:t>
      </w:r>
    </w:p>
    <w:p w14:paraId="412D309E" w14:textId="77777777" w:rsidR="003B1F19" w:rsidRDefault="003B1F19" w:rsidP="003B1F19">
      <w:pPr>
        <w:numPr>
          <w:ilvl w:val="2"/>
          <w:numId w:val="15"/>
        </w:numPr>
        <w:pBdr>
          <w:top w:val="nil"/>
          <w:left w:val="nil"/>
          <w:bottom w:val="nil"/>
          <w:right w:val="nil"/>
          <w:between w:val="nil"/>
        </w:pBdr>
        <w:tabs>
          <w:tab w:val="left" w:pos="709"/>
        </w:tabs>
        <w:spacing w:after="0" w:line="276" w:lineRule="auto"/>
        <w:ind w:left="1225" w:hanging="505"/>
        <w:jc w:val="both"/>
        <w:rPr>
          <w:sz w:val="20"/>
          <w:szCs w:val="20"/>
        </w:rPr>
      </w:pPr>
      <w:r>
        <w:rPr>
          <w:b/>
          <w:color w:val="000000"/>
          <w:sz w:val="20"/>
          <w:szCs w:val="20"/>
        </w:rPr>
        <w:t xml:space="preserve">Dzień roboczy </w:t>
      </w:r>
      <w:r>
        <w:rPr>
          <w:bCs/>
          <w:color w:val="000000"/>
          <w:sz w:val="20"/>
          <w:szCs w:val="20"/>
        </w:rPr>
        <w:t>– każdy dzień od poniedziałku do piątku z wyłączeniem dni ustawowo wolnych od pracy.</w:t>
      </w:r>
    </w:p>
    <w:p w14:paraId="7DAEE5A0" w14:textId="77777777" w:rsidR="003B1F19" w:rsidRDefault="003B1F19" w:rsidP="003B1F19">
      <w:pPr>
        <w:numPr>
          <w:ilvl w:val="1"/>
          <w:numId w:val="15"/>
        </w:numPr>
        <w:pBdr>
          <w:top w:val="nil"/>
          <w:left w:val="nil"/>
          <w:bottom w:val="nil"/>
          <w:right w:val="nil"/>
          <w:between w:val="nil"/>
        </w:pBdr>
        <w:tabs>
          <w:tab w:val="left" w:pos="709"/>
          <w:tab w:val="left" w:pos="880"/>
        </w:tabs>
        <w:spacing w:after="0" w:line="276" w:lineRule="auto"/>
        <w:ind w:left="1247" w:hanging="917"/>
        <w:jc w:val="both"/>
        <w:rPr>
          <w:color w:val="000000"/>
          <w:sz w:val="20"/>
          <w:szCs w:val="20"/>
        </w:rPr>
      </w:pPr>
      <w:r>
        <w:rPr>
          <w:b/>
          <w:color w:val="000000"/>
          <w:sz w:val="20"/>
          <w:szCs w:val="20"/>
        </w:rPr>
        <w:t>Interpretacje</w:t>
      </w:r>
    </w:p>
    <w:p w14:paraId="39AC2F39" w14:textId="37CA3624"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Integralną częścią Umowy jest oferta Wykonawcy oraz załączniki do Umowy, w szczególności dokumenty wymienione w pkt 2</w:t>
      </w:r>
      <w:r w:rsidRPr="003B1F19">
        <w:rPr>
          <w:sz w:val="20"/>
          <w:szCs w:val="20"/>
        </w:rPr>
        <w:t>.</w:t>
      </w:r>
    </w:p>
    <w:p w14:paraId="1D9C808A"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bookmarkStart w:id="1" w:name="_30j0zll" w:colFirst="0" w:colLast="0"/>
      <w:bookmarkEnd w:id="1"/>
      <w:r>
        <w:rPr>
          <w:color w:val="000000"/>
          <w:sz w:val="20"/>
          <w:szCs w:val="20"/>
        </w:rPr>
        <w:t>Dla celów interpretacji będą miały pierwszeństwo dokumenty zgodnie z następującą kolejnością:</w:t>
      </w:r>
    </w:p>
    <w:p w14:paraId="17FBF804" w14:textId="77777777" w:rsidR="003B1F19" w:rsidRDefault="003B1F19" w:rsidP="003B1F19">
      <w:pPr>
        <w:numPr>
          <w:ilvl w:val="4"/>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Umowa wraz ofertą Wykonawcy,</w:t>
      </w:r>
    </w:p>
    <w:p w14:paraId="386668AD" w14:textId="77777777" w:rsidR="003B1F19" w:rsidRDefault="003B1F19" w:rsidP="003B1F19">
      <w:pPr>
        <w:numPr>
          <w:ilvl w:val="4"/>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SWZ</w:t>
      </w:r>
    </w:p>
    <w:p w14:paraId="4BCA89AB" w14:textId="77777777" w:rsidR="003B1F19" w:rsidRDefault="003B1F19" w:rsidP="003B1F19">
      <w:pPr>
        <w:numPr>
          <w:ilvl w:val="4"/>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Program funkcjonalno-użytkowy</w:t>
      </w:r>
    </w:p>
    <w:p w14:paraId="34103046" w14:textId="77777777" w:rsidR="003B1F19" w:rsidRDefault="003B1F19" w:rsidP="003B1F19">
      <w:pPr>
        <w:numPr>
          <w:ilvl w:val="1"/>
          <w:numId w:val="15"/>
        </w:numPr>
        <w:pBdr>
          <w:top w:val="nil"/>
          <w:left w:val="nil"/>
          <w:bottom w:val="nil"/>
          <w:right w:val="nil"/>
          <w:between w:val="nil"/>
        </w:pBdr>
        <w:tabs>
          <w:tab w:val="left" w:pos="709"/>
        </w:tabs>
        <w:spacing w:after="0" w:line="276" w:lineRule="auto"/>
        <w:jc w:val="both"/>
        <w:rPr>
          <w:color w:val="000000"/>
          <w:sz w:val="20"/>
          <w:szCs w:val="20"/>
        </w:rPr>
      </w:pPr>
      <w:r>
        <w:rPr>
          <w:b/>
          <w:color w:val="000000"/>
          <w:sz w:val="20"/>
          <w:szCs w:val="20"/>
        </w:rPr>
        <w:t>Sposób komunikowania się Stron</w:t>
      </w:r>
    </w:p>
    <w:p w14:paraId="6C18CE62"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bookmarkStart w:id="2" w:name="_1fob9te" w:colFirst="0" w:colLast="0"/>
      <w:bookmarkEnd w:id="2"/>
      <w:r>
        <w:rPr>
          <w:color w:val="000000"/>
          <w:sz w:val="20"/>
          <w:szCs w:val="20"/>
        </w:rPr>
        <w:t>W przypadku, gdy Umowa przewiduje dokonywanie zatwierdzeń, powiadomień, przekazywanie informacji lub wydawanie poleceń lub zgód, będą one doręczane na piśmie i dostarczane osobiście (za pokwitowaniem), wysłane pocztą lub kurierem za potwierdzeniem odbioru pisemnie, drogą elektroniczną lub faksem na podane w umowie adresy.</w:t>
      </w:r>
    </w:p>
    <w:p w14:paraId="0EB2877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W przypadku przekazania zatwierdzenia, powiadomienia, informacji, wydanego polecenia lub zgody faksem albo drogą elektroniczną otrzymujący niezwłocznie potwierdza odbiór tą samą drogą.</w:t>
      </w:r>
    </w:p>
    <w:p w14:paraId="72033EBC"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Jako koordynatorów w zakresie wykonywania obowiązków umownych, uprawnionych do dokonywania, w imieniu Zamawiającego (Inwestora), wpisów w dzienniku budowy, wyznacza się:</w:t>
      </w:r>
    </w:p>
    <w:p w14:paraId="018AAB16"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w:t>
      </w:r>
    </w:p>
    <w:p w14:paraId="3FD216FA"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 xml:space="preserve"> (przedstawiciel Zamawiającego – Inspektor nadzoru inwestorskiego robót budowlanych)</w:t>
      </w:r>
    </w:p>
    <w:p w14:paraId="79C84032"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lastRenderedPageBreak/>
        <w:t>……………………………………………………………………………………………………………………………………………</w:t>
      </w:r>
    </w:p>
    <w:p w14:paraId="1253BF7E"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 xml:space="preserve"> (przedstawiciel Zamawiającego – Inspektor nadzoru inwestorskiego robót sanitarnych)</w:t>
      </w:r>
    </w:p>
    <w:p w14:paraId="31E60C08"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w:t>
      </w:r>
    </w:p>
    <w:p w14:paraId="61685EC7"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(przedstawiciel Zamawiającego – Inspektor nadzoru inwestorskiego robót elektrycznych)</w:t>
      </w:r>
    </w:p>
    <w:p w14:paraId="7C08EA41"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w:t>
      </w:r>
    </w:p>
    <w:p w14:paraId="7D0FCA61"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(przedstawiciel Zamawiającego – Naczelnik Wydziału Inwestycji i Remontów)</w:t>
      </w:r>
    </w:p>
    <w:p w14:paraId="61D3D45C"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Wykaz osób upoważnionych do zatwierdzenia protokołu odbioru ze strony Zamawiającego zostanie przedstawiony pisemnie.</w:t>
      </w:r>
    </w:p>
    <w:p w14:paraId="1686C7A2" w14:textId="4D1FD8C9" w:rsidR="003B1F19" w:rsidRDefault="003B1F19" w:rsidP="003B1F19">
      <w:pPr>
        <w:pBdr>
          <w:top w:val="nil"/>
          <w:left w:val="nil"/>
          <w:bottom w:val="nil"/>
          <w:right w:val="nil"/>
          <w:between w:val="nil"/>
        </w:pBdr>
        <w:tabs>
          <w:tab w:val="left" w:pos="709"/>
        </w:tabs>
        <w:spacing w:after="0"/>
        <w:ind w:left="567"/>
        <w:jc w:val="both"/>
        <w:rPr>
          <w:color w:val="000000"/>
          <w:sz w:val="20"/>
          <w:szCs w:val="20"/>
        </w:rPr>
      </w:pPr>
      <w:r>
        <w:rPr>
          <w:color w:val="000000"/>
          <w:sz w:val="20"/>
          <w:szCs w:val="20"/>
        </w:rPr>
        <w:t>Upoważnia się Naczelnika Wydziału Inwestycji i Remontów mł. insp. Roberta Szadego do występowania</w:t>
      </w:r>
      <w:r>
        <w:rPr>
          <w:color w:val="000000"/>
          <w:sz w:val="20"/>
          <w:szCs w:val="20"/>
        </w:rPr>
        <w:br/>
        <w:t xml:space="preserve">w imieniu Zamawiającego,  a w szczególności do  występowania z wezwaniami, prowadzenia korespondencji z Wykonawcą. Upoważnienie nie obejmuje prawa zmiany umowy oraz podpisywania </w:t>
      </w:r>
      <w:r>
        <w:rPr>
          <w:color w:val="000000"/>
          <w:sz w:val="20"/>
          <w:szCs w:val="20"/>
        </w:rPr>
        <w:br/>
        <w:t>w imieniu Zamawiającego aneksów do niniejszej umowy.</w:t>
      </w:r>
    </w:p>
    <w:p w14:paraId="4BA54F24"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Jako koordynatora (ów) po stronie Wykonawcy w zakresie wykonywania obowiązków umownych uprawnionych do podejmowania decyzji wyznacza się :</w:t>
      </w:r>
    </w:p>
    <w:p w14:paraId="1FDA0840" w14:textId="77777777" w:rsidR="003B1F19" w:rsidRDefault="003B1F19" w:rsidP="003B1F19">
      <w:pPr>
        <w:pBdr>
          <w:top w:val="nil"/>
          <w:left w:val="nil"/>
          <w:bottom w:val="nil"/>
          <w:right w:val="nil"/>
          <w:between w:val="nil"/>
        </w:pBdr>
        <w:tabs>
          <w:tab w:val="left" w:pos="709"/>
        </w:tabs>
        <w:spacing w:after="0"/>
        <w:jc w:val="both"/>
        <w:rPr>
          <w:color w:val="000000"/>
          <w:sz w:val="20"/>
          <w:szCs w:val="20"/>
        </w:rPr>
      </w:pPr>
      <w:r>
        <w:rPr>
          <w:color w:val="000000"/>
          <w:sz w:val="20"/>
          <w:szCs w:val="20"/>
        </w:rPr>
        <w:t>…………………………………………………………………………………………………………………………………………………</w:t>
      </w:r>
    </w:p>
    <w:p w14:paraId="3EE6C438" w14:textId="0A7B2F82" w:rsidR="00286B71" w:rsidRDefault="003B1F19" w:rsidP="003B1F19">
      <w:r>
        <w:rPr>
          <w:color w:val="000000"/>
          <w:sz w:val="20"/>
          <w:szCs w:val="20"/>
        </w:rPr>
        <w:t>…………………………………………………………………………………………………………………………………………………</w:t>
      </w:r>
    </w:p>
    <w:p w14:paraId="1E8C8992" w14:textId="5A563AE5" w:rsidR="00E51694" w:rsidRPr="00E51694" w:rsidRDefault="00E51694" w:rsidP="00E51694">
      <w:pPr>
        <w:pStyle w:val="Akapitzlist"/>
        <w:numPr>
          <w:ilvl w:val="1"/>
          <w:numId w:val="15"/>
        </w:numPr>
        <w:pBdr>
          <w:top w:val="nil"/>
          <w:left w:val="nil"/>
          <w:bottom w:val="nil"/>
          <w:right w:val="nil"/>
          <w:between w:val="nil"/>
        </w:pBdr>
        <w:tabs>
          <w:tab w:val="left" w:pos="709"/>
        </w:tabs>
        <w:spacing w:after="0" w:line="276" w:lineRule="auto"/>
        <w:jc w:val="both"/>
        <w:rPr>
          <w:color w:val="000000"/>
          <w:sz w:val="20"/>
          <w:szCs w:val="20"/>
        </w:rPr>
      </w:pPr>
      <w:r w:rsidRPr="00E51694">
        <w:rPr>
          <w:b/>
          <w:color w:val="000000"/>
          <w:sz w:val="20"/>
          <w:szCs w:val="20"/>
        </w:rPr>
        <w:t>Solidarna odpowiedzialność konsorcjantów</w:t>
      </w:r>
    </w:p>
    <w:p w14:paraId="10867637"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Jeżeli Wykonawcą jest Konsorcjum, wówczas podmioty wchodzące w skład Konsorcjum są solidarnie odpowiedzialne przed Zamawiającym za wykonanie Umowy i za wniesienie zabezpieczenia należytego wykonania Umowy. </w:t>
      </w:r>
    </w:p>
    <w:p w14:paraId="1171DD19"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583BB5A3"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Pełnomocnik/Lider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Stosowne pełnomocnictwo zostanie przedłożone przez Konsorcjum najpóźniej w chwili podpisania nn. Umowy.</w:t>
      </w:r>
    </w:p>
    <w:p w14:paraId="05B418D7"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6929B5C9" w14:textId="77777777" w:rsidR="00E51694" w:rsidRDefault="00E51694" w:rsidP="00E51694">
      <w:pPr>
        <w:numPr>
          <w:ilvl w:val="1"/>
          <w:numId w:val="15"/>
        </w:numPr>
        <w:pBdr>
          <w:top w:val="nil"/>
          <w:left w:val="nil"/>
          <w:bottom w:val="nil"/>
          <w:right w:val="nil"/>
          <w:between w:val="nil"/>
        </w:pBdr>
        <w:tabs>
          <w:tab w:val="left" w:pos="709"/>
        </w:tabs>
        <w:spacing w:after="0" w:line="276" w:lineRule="auto"/>
        <w:jc w:val="both"/>
        <w:rPr>
          <w:color w:val="000000"/>
          <w:sz w:val="20"/>
          <w:szCs w:val="20"/>
        </w:rPr>
      </w:pPr>
      <w:r>
        <w:rPr>
          <w:b/>
          <w:color w:val="000000"/>
          <w:sz w:val="20"/>
          <w:szCs w:val="20"/>
        </w:rPr>
        <w:t>Wierzytelności</w:t>
      </w:r>
    </w:p>
    <w:p w14:paraId="002FDD61"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Strony wyłączają prawo do przeniesienia wierzytelności w całości lub jej części na rzecz osoby trzeciej, a także jej obciążanie.  </w:t>
      </w:r>
    </w:p>
    <w:p w14:paraId="474C814B"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Zamawiający na wniosek Wykonawcy może wyrazić zgodę na przeniesienie wierzytelności albo jej obciążenie. Wydana zgoda może ulec cofnięciu w przypadku powstania zaległości finansowych wobec podwykonawców.</w:t>
      </w:r>
    </w:p>
    <w:p w14:paraId="5D08F6C8"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W przypadku Wykonawcy będącego Konsorcjum, z wnioskiem do Zamawiającego o wyrażenie przeniesienia wierzytelności w całości lub jej części, występuje podmiot reprezentujący wszystkich członków Konsorcjum, zgodnie z posiadanym pełnomocnictwem.</w:t>
      </w:r>
    </w:p>
    <w:p w14:paraId="3BF04B65"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14:paraId="75C4D5EE" w14:textId="514D54F3" w:rsidR="00286B71" w:rsidRDefault="00286B71" w:rsidP="00750ABE">
      <w:pPr>
        <w:jc w:val="center"/>
        <w:rPr>
          <w:b/>
          <w:bCs/>
        </w:rPr>
      </w:pPr>
      <w:r w:rsidRPr="009330F3">
        <w:rPr>
          <w:b/>
          <w:bCs/>
        </w:rPr>
        <w:t>§ 2</w:t>
      </w:r>
    </w:p>
    <w:p w14:paraId="392BD851" w14:textId="77777777" w:rsidR="00E51694" w:rsidRPr="00032DF2" w:rsidRDefault="00E51694" w:rsidP="00E51694">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Przedmiot Umowy</w:t>
      </w:r>
    </w:p>
    <w:p w14:paraId="1EC0E14B" w14:textId="77777777" w:rsidR="00E51694" w:rsidRPr="009330F3" w:rsidRDefault="00E51694" w:rsidP="00E51694">
      <w:pPr>
        <w:rPr>
          <w:b/>
          <w:bCs/>
        </w:rPr>
      </w:pPr>
    </w:p>
    <w:p w14:paraId="0AC1813C" w14:textId="3B20CFD4" w:rsidR="00E51694" w:rsidRPr="00113E6D" w:rsidRDefault="00286B71" w:rsidP="00113E6D">
      <w:pPr>
        <w:pStyle w:val="western"/>
        <w:numPr>
          <w:ilvl w:val="1"/>
          <w:numId w:val="18"/>
        </w:numPr>
        <w:tabs>
          <w:tab w:val="left" w:pos="0"/>
        </w:tabs>
        <w:spacing w:after="0" w:line="276" w:lineRule="auto"/>
        <w:ind w:right="-108"/>
        <w:jc w:val="both"/>
        <w:rPr>
          <w:rFonts w:asciiTheme="majorHAnsi" w:hAnsiTheme="majorHAnsi" w:cstheme="majorHAnsi"/>
          <w:color w:val="000000"/>
          <w:sz w:val="20"/>
          <w:szCs w:val="20"/>
        </w:rPr>
      </w:pPr>
      <w:r w:rsidRPr="00E51694">
        <w:rPr>
          <w:rFonts w:asciiTheme="minorHAnsi" w:hAnsiTheme="minorHAnsi" w:cstheme="minorHAnsi"/>
          <w:sz w:val="20"/>
          <w:szCs w:val="20"/>
        </w:rPr>
        <w:lastRenderedPageBreak/>
        <w:t>Zamawiający zamawia, a Wykonawca przyjmuje do wykonania dokumentację projektowo-kosztorysową wraz z wymaganymi przepisami prawa uzgodnieniami, oraz zobowiązuje się</w:t>
      </w:r>
      <w:r w:rsidR="00561BD6" w:rsidRPr="00E51694">
        <w:rPr>
          <w:rFonts w:asciiTheme="minorHAnsi" w:hAnsiTheme="minorHAnsi" w:cstheme="minorHAnsi"/>
          <w:sz w:val="20"/>
          <w:szCs w:val="20"/>
        </w:rPr>
        <w:t xml:space="preserve"> zrealizować </w:t>
      </w:r>
      <w:r w:rsidRPr="00E51694">
        <w:rPr>
          <w:rFonts w:asciiTheme="minorHAnsi" w:hAnsiTheme="minorHAnsi" w:cstheme="minorHAnsi"/>
          <w:sz w:val="20"/>
          <w:szCs w:val="20"/>
        </w:rPr>
        <w:t>rob</w:t>
      </w:r>
      <w:r w:rsidR="00561BD6" w:rsidRPr="00E51694">
        <w:rPr>
          <w:rFonts w:asciiTheme="minorHAnsi" w:hAnsiTheme="minorHAnsi" w:cstheme="minorHAnsi"/>
          <w:sz w:val="20"/>
          <w:szCs w:val="20"/>
        </w:rPr>
        <w:t>o</w:t>
      </w:r>
      <w:r w:rsidR="00750ABE" w:rsidRPr="00E51694">
        <w:rPr>
          <w:rFonts w:asciiTheme="minorHAnsi" w:hAnsiTheme="minorHAnsi" w:cstheme="minorHAnsi"/>
          <w:sz w:val="20"/>
          <w:szCs w:val="20"/>
        </w:rPr>
        <w:t>t</w:t>
      </w:r>
      <w:r w:rsidR="00561BD6" w:rsidRPr="00E51694">
        <w:rPr>
          <w:rFonts w:asciiTheme="minorHAnsi" w:hAnsiTheme="minorHAnsi" w:cstheme="minorHAnsi"/>
          <w:sz w:val="20"/>
          <w:szCs w:val="20"/>
        </w:rPr>
        <w:t>y</w:t>
      </w:r>
      <w:r w:rsidRPr="00E51694">
        <w:rPr>
          <w:rFonts w:asciiTheme="minorHAnsi" w:hAnsiTheme="minorHAnsi" w:cstheme="minorHAnsi"/>
          <w:sz w:val="20"/>
          <w:szCs w:val="20"/>
        </w:rPr>
        <w:t xml:space="preserve"> budowlan</w:t>
      </w:r>
      <w:r w:rsidR="00561BD6" w:rsidRPr="00E51694">
        <w:rPr>
          <w:rFonts w:asciiTheme="minorHAnsi" w:hAnsiTheme="minorHAnsi" w:cstheme="minorHAnsi"/>
          <w:sz w:val="20"/>
          <w:szCs w:val="20"/>
        </w:rPr>
        <w:t>e</w:t>
      </w:r>
      <w:r w:rsidR="00750ABE" w:rsidRPr="00E51694">
        <w:rPr>
          <w:rFonts w:asciiTheme="minorHAnsi" w:hAnsiTheme="minorHAnsi" w:cstheme="minorHAnsi"/>
          <w:sz w:val="20"/>
          <w:szCs w:val="20"/>
        </w:rPr>
        <w:t xml:space="preserve"> </w:t>
      </w:r>
      <w:r w:rsidRPr="00E51694">
        <w:rPr>
          <w:rFonts w:asciiTheme="minorHAnsi" w:hAnsiTheme="minorHAnsi" w:cstheme="minorHAnsi"/>
          <w:sz w:val="20"/>
          <w:szCs w:val="20"/>
        </w:rPr>
        <w:t xml:space="preserve">niezbędne do wykonania przedmiotu umowy pod nazwą: </w:t>
      </w:r>
      <w:r w:rsidRPr="00E51694">
        <w:rPr>
          <w:rFonts w:asciiTheme="minorHAnsi" w:hAnsiTheme="minorHAnsi" w:cstheme="minorHAnsi"/>
          <w:b/>
          <w:bCs/>
          <w:sz w:val="20"/>
          <w:szCs w:val="20"/>
        </w:rPr>
        <w:t>„</w:t>
      </w:r>
      <w:r w:rsidR="00750ABE" w:rsidRPr="00E51694">
        <w:rPr>
          <w:rFonts w:asciiTheme="minorHAnsi" w:hAnsiTheme="minorHAnsi" w:cstheme="minorHAnsi"/>
          <w:b/>
          <w:bCs/>
          <w:sz w:val="20"/>
          <w:szCs w:val="20"/>
        </w:rPr>
        <w:t xml:space="preserve">KMP we Wrocławiu </w:t>
      </w:r>
      <w:r w:rsidR="00561BD6" w:rsidRPr="00E51694">
        <w:rPr>
          <w:rFonts w:asciiTheme="minorHAnsi" w:hAnsiTheme="minorHAnsi" w:cstheme="minorHAnsi"/>
          <w:b/>
          <w:bCs/>
          <w:sz w:val="20"/>
          <w:szCs w:val="20"/>
        </w:rPr>
        <w:t>–</w:t>
      </w:r>
      <w:r w:rsidR="00750ABE" w:rsidRPr="00E51694">
        <w:rPr>
          <w:rFonts w:asciiTheme="minorHAnsi" w:hAnsiTheme="minorHAnsi" w:cstheme="minorHAnsi"/>
          <w:b/>
          <w:bCs/>
          <w:sz w:val="20"/>
          <w:szCs w:val="20"/>
        </w:rPr>
        <w:t xml:space="preserve"> </w:t>
      </w:r>
      <w:r w:rsidR="00561BD6" w:rsidRPr="00E51694">
        <w:rPr>
          <w:rFonts w:asciiTheme="minorHAnsi" w:hAnsiTheme="minorHAnsi" w:cstheme="minorHAnsi"/>
          <w:b/>
          <w:bCs/>
          <w:sz w:val="20"/>
          <w:szCs w:val="20"/>
        </w:rPr>
        <w:t xml:space="preserve">przebudowa bazy psów służbowych </w:t>
      </w:r>
      <w:r w:rsidRPr="00E51694">
        <w:rPr>
          <w:rFonts w:asciiTheme="minorHAnsi" w:hAnsiTheme="minorHAnsi" w:cstheme="minorHAnsi"/>
          <w:b/>
          <w:bCs/>
          <w:sz w:val="20"/>
          <w:szCs w:val="20"/>
        </w:rPr>
        <w:t>w trybie zaprojektuj i wybuduj”</w:t>
      </w:r>
      <w:r w:rsidRPr="009330F3">
        <w:rPr>
          <w:b/>
          <w:bCs/>
        </w:rPr>
        <w:t xml:space="preserve"> </w:t>
      </w:r>
      <w:r w:rsidR="00E51694" w:rsidRPr="00041458">
        <w:rPr>
          <w:rFonts w:asciiTheme="majorHAnsi" w:hAnsiTheme="majorHAnsi" w:cstheme="majorHAnsi"/>
          <w:color w:val="000000"/>
          <w:sz w:val="20"/>
          <w:szCs w:val="20"/>
        </w:rPr>
        <w:t xml:space="preserve">sprecyzowane PFU oraz Ofertą, zgodnie </w:t>
      </w:r>
      <w:r w:rsidR="00113E6D">
        <w:rPr>
          <w:rFonts w:asciiTheme="majorHAnsi" w:hAnsiTheme="majorHAnsi" w:cstheme="majorHAnsi"/>
          <w:color w:val="000000"/>
          <w:sz w:val="20"/>
          <w:szCs w:val="20"/>
        </w:rPr>
        <w:br/>
      </w:r>
      <w:r w:rsidR="00E51694" w:rsidRPr="00041458">
        <w:rPr>
          <w:rFonts w:asciiTheme="majorHAnsi" w:hAnsiTheme="majorHAnsi" w:cstheme="majorHAnsi"/>
          <w:color w:val="000000"/>
          <w:sz w:val="20"/>
          <w:szCs w:val="20"/>
        </w:rPr>
        <w:t xml:space="preserve">z zasadami wiedzy technicznej i obowiązującymi przepisami prawa powszechnie obowiązującego, </w:t>
      </w:r>
      <w:r w:rsidR="00113E6D">
        <w:rPr>
          <w:rFonts w:asciiTheme="majorHAnsi" w:hAnsiTheme="majorHAnsi" w:cstheme="majorHAnsi"/>
          <w:color w:val="000000"/>
          <w:sz w:val="20"/>
          <w:szCs w:val="20"/>
        </w:rPr>
        <w:br/>
      </w:r>
      <w:r w:rsidR="00E51694" w:rsidRPr="00113E6D">
        <w:rPr>
          <w:rFonts w:asciiTheme="majorHAnsi" w:hAnsiTheme="majorHAnsi" w:cstheme="majorHAnsi"/>
          <w:color w:val="000000"/>
          <w:sz w:val="20"/>
          <w:szCs w:val="20"/>
        </w:rPr>
        <w:t xml:space="preserve">w terminie określonym Umową. Szczegółowy zakres i wymagania dla dokumentacji projektowo-kosztorysowej oraz planowanych prac określa </w:t>
      </w:r>
      <w:r w:rsidR="00E51694" w:rsidRPr="00113E6D">
        <w:rPr>
          <w:rFonts w:asciiTheme="majorHAnsi" w:hAnsiTheme="majorHAnsi" w:cstheme="majorHAnsi"/>
          <w:b/>
          <w:color w:val="000000"/>
          <w:sz w:val="20"/>
          <w:szCs w:val="20"/>
        </w:rPr>
        <w:t>program funkcjonalno- użytkowy</w:t>
      </w:r>
      <w:r w:rsidR="00E51694" w:rsidRPr="00113E6D">
        <w:rPr>
          <w:rFonts w:asciiTheme="majorHAnsi" w:hAnsiTheme="majorHAnsi" w:cstheme="majorHAnsi"/>
          <w:color w:val="000000"/>
          <w:sz w:val="20"/>
          <w:szCs w:val="20"/>
        </w:rPr>
        <w:t xml:space="preserve">, stanowiący </w:t>
      </w:r>
      <w:r w:rsidR="00BF7B2F">
        <w:rPr>
          <w:rFonts w:asciiTheme="majorHAnsi" w:hAnsiTheme="majorHAnsi" w:cstheme="majorHAnsi"/>
          <w:b/>
          <w:color w:val="000000"/>
          <w:sz w:val="20"/>
          <w:szCs w:val="20"/>
        </w:rPr>
        <w:t xml:space="preserve">załącznik </w:t>
      </w:r>
      <w:r w:rsidR="00E51694" w:rsidRPr="00113E6D">
        <w:rPr>
          <w:rFonts w:asciiTheme="majorHAnsi" w:hAnsiTheme="majorHAnsi" w:cstheme="majorHAnsi"/>
          <w:color w:val="000000"/>
          <w:sz w:val="20"/>
          <w:szCs w:val="20"/>
        </w:rPr>
        <w:t>do niniejszej Umowy.</w:t>
      </w:r>
    </w:p>
    <w:p w14:paraId="3C878FC6" w14:textId="77777777" w:rsidR="00E51694" w:rsidRDefault="00E51694" w:rsidP="00E51694">
      <w:pPr>
        <w:numPr>
          <w:ilvl w:val="1"/>
          <w:numId w:val="18"/>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 zakres przedmiotu niniejszej Umowy wchodzi:</w:t>
      </w:r>
    </w:p>
    <w:p w14:paraId="37A36284" w14:textId="77777777" w:rsidR="00E51694"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opracowanie dokumentacji projektowo-kosztorysowej,</w:t>
      </w:r>
    </w:p>
    <w:p w14:paraId="120735A7" w14:textId="77777777" w:rsidR="00E51694"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opracowanie dokumentacji wykonawczej/technicznej</w:t>
      </w:r>
    </w:p>
    <w:p w14:paraId="39A1F706" w14:textId="77777777" w:rsidR="00E51694"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przeprowadzenie wszelkich czynności w celu uzyskania odpowiednich pozwoleń i decyzji, </w:t>
      </w:r>
    </w:p>
    <w:p w14:paraId="158E733B" w14:textId="77777777" w:rsidR="00E51694"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pełnienie nadzoru autorskiego, </w:t>
      </w:r>
    </w:p>
    <w:p w14:paraId="14E74DF1" w14:textId="05DDB628" w:rsidR="00E51694" w:rsidRPr="00C6793C"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wykonanie robót budowlanych zgodnie z opracowaną przez Wykonawcę i zatwierdzoną p</w:t>
      </w:r>
      <w:r w:rsidR="00113E6D">
        <w:rPr>
          <w:color w:val="000000"/>
          <w:sz w:val="20"/>
          <w:szCs w:val="20"/>
        </w:rPr>
        <w:t>rzez Zamawiającego dokumentacją,</w:t>
      </w:r>
    </w:p>
    <w:p w14:paraId="08A5D02D" w14:textId="25A1CA04" w:rsidR="00E51694" w:rsidRPr="00C976BB"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sz w:val="20"/>
          <w:szCs w:val="20"/>
        </w:rPr>
        <w:t>p</w:t>
      </w:r>
      <w:r w:rsidRPr="00C6793C">
        <w:rPr>
          <w:sz w:val="20"/>
          <w:szCs w:val="20"/>
        </w:rPr>
        <w:t>rzeprowadzenie przeglądów serwisowych w okresie gwarancyjnym</w:t>
      </w:r>
      <w:r w:rsidR="00113E6D">
        <w:rPr>
          <w:sz w:val="20"/>
          <w:szCs w:val="20"/>
        </w:rPr>
        <w:t>.</w:t>
      </w:r>
    </w:p>
    <w:p w14:paraId="5C2FF59C" w14:textId="77777777" w:rsidR="00E51694" w:rsidRDefault="00E51694" w:rsidP="00E51694">
      <w:pPr>
        <w:numPr>
          <w:ilvl w:val="1"/>
          <w:numId w:val="18"/>
        </w:numPr>
        <w:pBdr>
          <w:top w:val="nil"/>
          <w:left w:val="nil"/>
          <w:bottom w:val="nil"/>
          <w:right w:val="nil"/>
          <w:between w:val="nil"/>
        </w:pBdr>
        <w:tabs>
          <w:tab w:val="left" w:pos="0"/>
        </w:tabs>
        <w:spacing w:after="0" w:line="276" w:lineRule="auto"/>
        <w:ind w:right="16"/>
        <w:jc w:val="both"/>
        <w:rPr>
          <w:color w:val="000000"/>
          <w:sz w:val="20"/>
          <w:szCs w:val="20"/>
        </w:rPr>
      </w:pPr>
      <w:r>
        <w:rPr>
          <w:color w:val="000000"/>
          <w:sz w:val="20"/>
          <w:szCs w:val="20"/>
        </w:rPr>
        <w:t>Zamawiający przekaże na pisemny wniosek Wykonawcy, zawierający niezbędne dane, dokumenty potrzebne do wystąpienia w jego imieniu w celu uzyskania decyzji administracyjnych.</w:t>
      </w:r>
    </w:p>
    <w:p w14:paraId="36EE4268" w14:textId="77777777" w:rsidR="00E51694" w:rsidRDefault="00E51694" w:rsidP="00E51694">
      <w:pPr>
        <w:numPr>
          <w:ilvl w:val="1"/>
          <w:numId w:val="18"/>
        </w:numPr>
        <w:pBdr>
          <w:top w:val="nil"/>
          <w:left w:val="nil"/>
          <w:bottom w:val="nil"/>
          <w:right w:val="nil"/>
          <w:between w:val="nil"/>
        </w:pBdr>
        <w:tabs>
          <w:tab w:val="left" w:pos="851"/>
        </w:tabs>
        <w:spacing w:after="0" w:line="276" w:lineRule="auto"/>
        <w:jc w:val="both"/>
        <w:rPr>
          <w:color w:val="000000"/>
          <w:sz w:val="20"/>
          <w:szCs w:val="20"/>
        </w:rPr>
      </w:pPr>
      <w:r>
        <w:rPr>
          <w:color w:val="000000"/>
          <w:sz w:val="20"/>
          <w:szCs w:val="20"/>
        </w:rPr>
        <w:t>W ramach nadzoru autorskiego projektant Wykonawcy zobowiązany jest do:</w:t>
      </w:r>
    </w:p>
    <w:p w14:paraId="6D76565C"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kontrolowania w trakcie realizacji robót budowlanych, zgodności z dokumentacją projektowo-kosztorysową rozwiązań technicznych, materiałowych i użytkowych,</w:t>
      </w:r>
    </w:p>
    <w:p w14:paraId="6FDC0BAB"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uzupełnienia szczegółów dokumentacji projektowo-kosztorysowej oraz wyjaśnienia kierownikowi budowy wykonawcy robót budowlanych wątpliwości powstałych w toku ich realizacji,</w:t>
      </w:r>
    </w:p>
    <w:p w14:paraId="67B88FE3"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uzgadniania z inwestorem i kierownikiem budowy możliwości wprowadzenia rozwiązań zamiennych, w stosunku do przewidzianych w dokumentacji projektowej materiałów i urządzeń,</w:t>
      </w:r>
    </w:p>
    <w:p w14:paraId="2E74DF8B"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 xml:space="preserve">kontroli, aby zakres wprowadzanych zmian nie spowodował istotnej zmiany  zatwierdzonego projektu budowlanego, </w:t>
      </w:r>
    </w:p>
    <w:p w14:paraId="54B0966F" w14:textId="7B3DF4E6"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udziału w naradach technicznych</w:t>
      </w:r>
      <w:r w:rsidR="007A612F">
        <w:rPr>
          <w:color w:val="000000"/>
          <w:sz w:val="20"/>
          <w:szCs w:val="20"/>
        </w:rPr>
        <w:t xml:space="preserve"> zgodnie z ust. 10,</w:t>
      </w:r>
    </w:p>
    <w:p w14:paraId="15881058"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udziału w odbiorach częściowych oraz odbiorze końcowym,</w:t>
      </w:r>
    </w:p>
    <w:p w14:paraId="1FE7C8A7"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akceptacji wszelkich, w tym nieistotnych, zmian powstałych w toku realizacji inwestycji,</w:t>
      </w:r>
    </w:p>
    <w:p w14:paraId="1A09697D"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ocenie wyników badań materiałów i elementów budowlanych,</w:t>
      </w:r>
    </w:p>
    <w:p w14:paraId="7620AA70"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wydania opinii na temat zgodności parametrów materiałów lub urządzeń zaproponowanych przez  wykonawcę lub oferenta robót budowlanych, w stosunku do rozwiązań projektowych</w:t>
      </w:r>
    </w:p>
    <w:p w14:paraId="5E377635"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udziału w rozruchu technologicznym lub czynnościach mających na celu uzyskanie projektowanych  zdolności użytkowych</w:t>
      </w:r>
    </w:p>
    <w:p w14:paraId="10BEC246" w14:textId="77777777" w:rsidR="00E51694" w:rsidRDefault="00E51694" w:rsidP="00E51694">
      <w:pPr>
        <w:numPr>
          <w:ilvl w:val="1"/>
          <w:numId w:val="18"/>
        </w:numPr>
        <w:pBdr>
          <w:top w:val="nil"/>
          <w:left w:val="nil"/>
          <w:bottom w:val="nil"/>
          <w:right w:val="nil"/>
          <w:between w:val="nil"/>
        </w:pBdr>
        <w:spacing w:after="0" w:line="276" w:lineRule="auto"/>
        <w:jc w:val="both"/>
        <w:rPr>
          <w:color w:val="000000"/>
          <w:sz w:val="20"/>
          <w:szCs w:val="20"/>
        </w:rPr>
      </w:pPr>
      <w:r>
        <w:rPr>
          <w:color w:val="000000"/>
          <w:sz w:val="20"/>
          <w:szCs w:val="20"/>
        </w:rPr>
        <w:t>W przypadku gdy w trakcie realizacji nadzoru autorskiego projektant – autor projektu – zaprzestanie pracy w jednostce projektowej lub zakończy współpracę ta jednostką, sprawowanie nadzoru będzie realizowane:</w:t>
      </w:r>
    </w:p>
    <w:p w14:paraId="012FA3F1" w14:textId="77777777" w:rsidR="00E51694" w:rsidRDefault="00E51694" w:rsidP="00E51694">
      <w:pPr>
        <w:numPr>
          <w:ilvl w:val="2"/>
          <w:numId w:val="18"/>
        </w:numPr>
        <w:pBdr>
          <w:top w:val="nil"/>
          <w:left w:val="nil"/>
          <w:bottom w:val="nil"/>
          <w:right w:val="nil"/>
          <w:between w:val="nil"/>
        </w:pBdr>
        <w:spacing w:after="0" w:line="276" w:lineRule="auto"/>
        <w:ind w:left="1276" w:hanging="567"/>
        <w:jc w:val="both"/>
        <w:rPr>
          <w:sz w:val="20"/>
          <w:szCs w:val="20"/>
        </w:rPr>
      </w:pPr>
      <w:r>
        <w:rPr>
          <w:color w:val="000000"/>
          <w:sz w:val="20"/>
          <w:szCs w:val="20"/>
        </w:rPr>
        <w:t>przez projektanta – autora, w ramach oddzielnej umowy z tą jednostką,</w:t>
      </w:r>
    </w:p>
    <w:p w14:paraId="1BB103FC" w14:textId="77777777" w:rsidR="00E51694" w:rsidRDefault="00E51694" w:rsidP="00E51694">
      <w:pPr>
        <w:numPr>
          <w:ilvl w:val="2"/>
          <w:numId w:val="18"/>
        </w:numPr>
        <w:pBdr>
          <w:top w:val="nil"/>
          <w:left w:val="nil"/>
          <w:bottom w:val="nil"/>
          <w:right w:val="nil"/>
          <w:between w:val="nil"/>
        </w:pBdr>
        <w:spacing w:after="0" w:line="276" w:lineRule="auto"/>
        <w:ind w:left="1276" w:hanging="567"/>
        <w:jc w:val="both"/>
        <w:rPr>
          <w:sz w:val="20"/>
          <w:szCs w:val="20"/>
        </w:rPr>
      </w:pPr>
      <w:r>
        <w:rPr>
          <w:color w:val="000000"/>
          <w:sz w:val="20"/>
          <w:szCs w:val="20"/>
        </w:rPr>
        <w:t>przez innego projektanta, o odpowiednich uprawnieniach budowlanych, z jednostki projektowej, na podstawie upoważnienia przez autora projektu,</w:t>
      </w:r>
    </w:p>
    <w:p w14:paraId="70F28D32"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 przypadku śmierci lub stanu zdrowia projektanta uniemożliwiającego zastosowania rozwiązań opisanych w ust. 5 sprawowanie nadzoru będzie realizowane przez innego projektanta, o odpowiednich uprawnieniach budowlanych, wskazanego przez kierownika jednostki projektowej. </w:t>
      </w:r>
    </w:p>
    <w:p w14:paraId="241FBAC7"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O dokonanej zmianie projektanta pełniącego nadzór autorski jednostka projektowa niezwłocznie zawiadamia inwestora, a także zobowiązuje się dopełnić wszelkie wymogi związane z tym faktem, jakie nakłada na nadzór autorski ustawa Prawo budowlane.</w:t>
      </w:r>
    </w:p>
    <w:p w14:paraId="704D2D0C"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lastRenderedPageBreak/>
        <w:t>W przypadku uchylania się autora projektu od pełnienia nadzoru autorskiego lub braku upoważnienia innej osoby z jednostki projektowej do pełnienia nadzoru autorskiego, Zamawiający zgłosi ten fakt do właściwej izby samorządu zawodowego oraz może dochodzić odszkodowania za opóźnienia wykonania robót budowlanych zarówno w stosunku do jednostki projektowej jak i autora. Powyższe uprawnienia nie naruszają prawa do naliczania kar umownych od Wykonawcy.</w:t>
      </w:r>
    </w:p>
    <w:p w14:paraId="5BC60D82"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 przypadku uchylania się jednostki projektowej od pełnienia nadzoru autorskiego w pełnym zakresie, Zamawiający może czynności opisane w ust. 4, jako czynności nadzoru projektowego, powierzyć innej jednostce projektowej, na koszt Wykonawcy. W takim przypadku odpowiedzialność z tytułu gwarancji i rękojmi ciąży na Wykonawcy.</w:t>
      </w:r>
    </w:p>
    <w:p w14:paraId="580120A6"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 Strony ustalają, że liczba wizyt głównego projektanta oraz projektantów branżowych na budowie, wynikać będzie z uzasadnionych potrzeb, określonych każdorazowo przez Zamawiającego lub występującego w jej imieniu inspektora nadzoru inwestorskiego, oraz przez wykonawcę robót budowlanych, realizowanych na podstawie dokumentacji, której dotyczy niniejsza umowa.</w:t>
      </w:r>
    </w:p>
    <w:p w14:paraId="3E4E53C6"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może przystąpić do wykonywania robót, po zatwierdzeniu przez Zamawiającego dokumentacji projektowo-kosztorysowej, o której mowa w § 21.</w:t>
      </w:r>
    </w:p>
    <w:p w14:paraId="5DF0BA1B"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Zamawiający może wstrzymać się z przekazaniem terenu budowy, do czasu odebrania przez Zamawiającego, bez uwag, kompletnej dokumentacji projektowo-kosztorysowej.</w:t>
      </w:r>
    </w:p>
    <w:p w14:paraId="77207C37"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Organizacja robót należy do Wykonawcy. Wykonawca przejmuje na siebie obowiązek, (bez odrębnego wynagrodzenia):</w:t>
      </w:r>
    </w:p>
    <w:p w14:paraId="344A4517" w14:textId="77777777"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wykonania przedmiotu umowy zgodnie z PFU, umową oraz obowiązującymi przepisami </w:t>
      </w:r>
      <w:proofErr w:type="spellStart"/>
      <w:r>
        <w:rPr>
          <w:color w:val="000000"/>
          <w:sz w:val="20"/>
          <w:szCs w:val="20"/>
        </w:rPr>
        <w:t>PrBud</w:t>
      </w:r>
      <w:proofErr w:type="spellEnd"/>
      <w:r>
        <w:rPr>
          <w:color w:val="000000"/>
          <w:sz w:val="20"/>
          <w:szCs w:val="20"/>
        </w:rPr>
        <w:t xml:space="preserve">, wszelkimi aktami prawnymi właściwymi w przedmiocie zamówienia, przepisami </w:t>
      </w:r>
      <w:proofErr w:type="spellStart"/>
      <w:r>
        <w:rPr>
          <w:color w:val="000000"/>
          <w:sz w:val="20"/>
          <w:szCs w:val="20"/>
        </w:rPr>
        <w:t>techniczno</w:t>
      </w:r>
      <w:proofErr w:type="spellEnd"/>
      <w:r>
        <w:rPr>
          <w:color w:val="000000"/>
          <w:sz w:val="20"/>
          <w:szCs w:val="20"/>
        </w:rPr>
        <w:t>–budowlanymi, obowiązującymi normami oraz zasadami wiedzy budowlanej;</w:t>
      </w:r>
    </w:p>
    <w:p w14:paraId="2049479E" w14:textId="7EA4CB6A"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wykonania pełnej dokumentacji technicznej z kosztorysami i przedmiarem robót dokumentacji wraz z uzyskaniem wszelkich uzgodnień wynikających z obowiązujących przepisów niezbędnych do wykonania pełnego zakresu </w:t>
      </w:r>
      <w:r w:rsidR="00113E6D">
        <w:rPr>
          <w:color w:val="000000"/>
          <w:sz w:val="20"/>
          <w:szCs w:val="20"/>
        </w:rPr>
        <w:t>przedmiotu umowy,</w:t>
      </w:r>
    </w:p>
    <w:p w14:paraId="364D3E15" w14:textId="2BC73B9D"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sporządzenia (przed rozpoczęciem budowy) planu </w:t>
      </w:r>
      <w:proofErr w:type="spellStart"/>
      <w:r>
        <w:rPr>
          <w:color w:val="000000"/>
          <w:sz w:val="20"/>
          <w:szCs w:val="20"/>
        </w:rPr>
        <w:t>BiOZ</w:t>
      </w:r>
      <w:proofErr w:type="spellEnd"/>
      <w:r>
        <w:rPr>
          <w:color w:val="000000"/>
          <w:sz w:val="20"/>
          <w:szCs w:val="20"/>
        </w:rPr>
        <w:t xml:space="preserve"> uwzględniającego specyfik</w:t>
      </w:r>
      <w:r w:rsidR="00113E6D">
        <w:rPr>
          <w:color w:val="000000"/>
          <w:sz w:val="20"/>
          <w:szCs w:val="20"/>
        </w:rPr>
        <w:t xml:space="preserve">ę obiektu budowlanego i </w:t>
      </w:r>
      <w:proofErr w:type="spellStart"/>
      <w:r w:rsidR="00113E6D">
        <w:rPr>
          <w:color w:val="000000"/>
          <w:sz w:val="20"/>
          <w:szCs w:val="20"/>
        </w:rPr>
        <w:t>WWiORB</w:t>
      </w:r>
      <w:proofErr w:type="spellEnd"/>
      <w:r w:rsidR="00113E6D">
        <w:rPr>
          <w:color w:val="000000"/>
          <w:sz w:val="20"/>
          <w:szCs w:val="20"/>
        </w:rPr>
        <w:t>,</w:t>
      </w:r>
    </w:p>
    <w:p w14:paraId="4C53829F" w14:textId="5BFDF412"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urządzenia terenu i zaplecza magazynowego </w:t>
      </w:r>
      <w:r w:rsidR="00113E6D">
        <w:rPr>
          <w:color w:val="000000"/>
          <w:sz w:val="20"/>
          <w:szCs w:val="20"/>
        </w:rPr>
        <w:t>oraz socjalno- biurowego budowy,</w:t>
      </w:r>
    </w:p>
    <w:p w14:paraId="3AC6E32E" w14:textId="59DFDDDA"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ustawicznego utrzymania terenu budowy i zaplecza budowy w stanie gwarantującym bezpieczeństwo osób </w:t>
      </w:r>
      <w:r w:rsidR="00113E6D">
        <w:rPr>
          <w:color w:val="000000"/>
          <w:sz w:val="20"/>
          <w:szCs w:val="20"/>
        </w:rPr>
        <w:t>korzystających z tych terenów,</w:t>
      </w:r>
    </w:p>
    <w:p w14:paraId="7B06383E" w14:textId="4BB9A1FB"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poniesienia kosztów związanych z wypłatą odszkodowań za szkody, które powstaną w związku wykonywaniem przedmiotu umowy, chyba że wyłączną odpowiedzialność za daną szkodę ponosi </w:t>
      </w:r>
      <w:r w:rsidR="00113E6D">
        <w:rPr>
          <w:color w:val="000000"/>
          <w:sz w:val="20"/>
          <w:szCs w:val="20"/>
        </w:rPr>
        <w:t>Zamawiający,</w:t>
      </w:r>
    </w:p>
    <w:p w14:paraId="38A8AF3D" w14:textId="2B88021C"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powiadomienia Zamawiającego, jak i wszystkie właściwe i kompetentne organy, o terminie rozpoczęcia robót</w:t>
      </w:r>
      <w:r w:rsidR="00113E6D">
        <w:rPr>
          <w:color w:val="000000"/>
          <w:sz w:val="20"/>
          <w:szCs w:val="20"/>
        </w:rPr>
        <w:t>,</w:t>
      </w:r>
    </w:p>
    <w:p w14:paraId="3A5795CC" w14:textId="77777777"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prowadzenia robót zgodnie z harmonogramem rzeczowo – finansowym,</w:t>
      </w:r>
    </w:p>
    <w:p w14:paraId="4D1A7665" w14:textId="3B7695D7"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koordynowania robót, ochrony mienia, zabezpieczenia p. </w:t>
      </w:r>
      <w:proofErr w:type="spellStart"/>
      <w:r>
        <w:rPr>
          <w:color w:val="000000"/>
          <w:sz w:val="20"/>
          <w:szCs w:val="20"/>
        </w:rPr>
        <w:t>poż</w:t>
      </w:r>
      <w:proofErr w:type="spellEnd"/>
      <w:r>
        <w:rPr>
          <w:color w:val="000000"/>
          <w:sz w:val="20"/>
          <w:szCs w:val="20"/>
        </w:rPr>
        <w:t>., nadzoru BHP i utrzymania ogól</w:t>
      </w:r>
      <w:r w:rsidR="00113E6D">
        <w:rPr>
          <w:color w:val="000000"/>
          <w:sz w:val="20"/>
          <w:szCs w:val="20"/>
        </w:rPr>
        <w:t>nego porządku na terenie budowy,</w:t>
      </w:r>
    </w:p>
    <w:p w14:paraId="0B3CDEE1" w14:textId="78E80970"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usunięcia wszelkich odpadów powstałych w wyniku realizacji robót, oraz uporządkowanie </w:t>
      </w:r>
      <w:r w:rsidR="00113E6D">
        <w:rPr>
          <w:color w:val="000000"/>
          <w:sz w:val="20"/>
          <w:szCs w:val="20"/>
        </w:rPr>
        <w:br/>
      </w:r>
      <w:r>
        <w:rPr>
          <w:color w:val="000000"/>
          <w:sz w:val="20"/>
          <w:szCs w:val="20"/>
        </w:rPr>
        <w:t>i oczyszcze</w:t>
      </w:r>
      <w:r w:rsidR="00113E6D">
        <w:rPr>
          <w:color w:val="000000"/>
          <w:sz w:val="20"/>
          <w:szCs w:val="20"/>
        </w:rPr>
        <w:t>nie terenu po zakończeniu robót,</w:t>
      </w:r>
    </w:p>
    <w:p w14:paraId="393F1D94" w14:textId="3B505066" w:rsidR="00E51694" w:rsidRPr="001C5489" w:rsidRDefault="00E51694" w:rsidP="00E51694">
      <w:pPr>
        <w:numPr>
          <w:ilvl w:val="2"/>
          <w:numId w:val="18"/>
        </w:numPr>
        <w:pBdr>
          <w:top w:val="nil"/>
          <w:left w:val="nil"/>
          <w:bottom w:val="nil"/>
          <w:right w:val="nil"/>
          <w:between w:val="nil"/>
        </w:pBdr>
        <w:spacing w:after="0" w:line="276" w:lineRule="auto"/>
        <w:jc w:val="both"/>
        <w:rPr>
          <w:sz w:val="20"/>
          <w:szCs w:val="20"/>
        </w:rPr>
      </w:pPr>
      <w:r w:rsidRPr="001C5489">
        <w:rPr>
          <w:color w:val="000000"/>
          <w:sz w:val="20"/>
          <w:szCs w:val="20"/>
        </w:rPr>
        <w:t>prawidłowego prowadzenia dokumentacji budowy i udostępniania jej na każde żą</w:t>
      </w:r>
      <w:r w:rsidR="00113E6D">
        <w:rPr>
          <w:color w:val="000000"/>
          <w:sz w:val="20"/>
          <w:szCs w:val="20"/>
        </w:rPr>
        <w:t>danie Zamawiającego,</w:t>
      </w:r>
    </w:p>
    <w:p w14:paraId="455E8750" w14:textId="74ED7447" w:rsidR="00E51694" w:rsidRPr="001C5489" w:rsidRDefault="00E51694" w:rsidP="00E51694">
      <w:pPr>
        <w:numPr>
          <w:ilvl w:val="2"/>
          <w:numId w:val="18"/>
        </w:numPr>
        <w:pBdr>
          <w:top w:val="nil"/>
          <w:left w:val="nil"/>
          <w:bottom w:val="nil"/>
          <w:right w:val="nil"/>
          <w:between w:val="nil"/>
        </w:pBdr>
        <w:spacing w:after="0" w:line="276" w:lineRule="auto"/>
        <w:jc w:val="both"/>
        <w:rPr>
          <w:sz w:val="20"/>
          <w:szCs w:val="20"/>
        </w:rPr>
      </w:pPr>
      <w:r w:rsidRPr="001C5489">
        <w:rPr>
          <w:color w:val="000000"/>
          <w:sz w:val="20"/>
          <w:szCs w:val="20"/>
        </w:rPr>
        <w:t>uzyskania wszelkich atestów, badań i</w:t>
      </w:r>
      <w:r w:rsidR="00113E6D">
        <w:rPr>
          <w:color w:val="000000"/>
          <w:sz w:val="20"/>
          <w:szCs w:val="20"/>
        </w:rPr>
        <w:t xml:space="preserve"> odbiorów oraz rozruch urządzeń,</w:t>
      </w:r>
    </w:p>
    <w:p w14:paraId="5679EC04" w14:textId="29C9C4F5"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 w tym pełnej dokumentacji powyko</w:t>
      </w:r>
      <w:r w:rsidR="00113E6D">
        <w:rPr>
          <w:color w:val="000000"/>
          <w:sz w:val="20"/>
          <w:szCs w:val="20"/>
        </w:rPr>
        <w:t>nawczej,</w:t>
      </w:r>
    </w:p>
    <w:p w14:paraId="1E603B22" w14:textId="75EFC36C"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prowadzenia robót w systemie wielozmianowym, jeżeli będzie to niezbędne dla zac</w:t>
      </w:r>
      <w:r w:rsidR="00113E6D">
        <w:rPr>
          <w:color w:val="000000"/>
          <w:sz w:val="20"/>
          <w:szCs w:val="20"/>
        </w:rPr>
        <w:t>howania terminu wykonania robót,</w:t>
      </w:r>
    </w:p>
    <w:p w14:paraId="6CC94D7B" w14:textId="0A28EF4A"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lastRenderedPageBreak/>
        <w:t>wykonanie prac porządkowych w tym likwidacja zaplecza socjalno-biurowego i magazynowego</w:t>
      </w:r>
      <w:r w:rsidR="00113E6D">
        <w:rPr>
          <w:color w:val="000000"/>
          <w:sz w:val="20"/>
          <w:szCs w:val="20"/>
        </w:rPr>
        <w:t>,</w:t>
      </w:r>
    </w:p>
    <w:p w14:paraId="01AE687D" w14:textId="2182FA3C"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przeprowadzenie </w:t>
      </w:r>
      <w:bookmarkStart w:id="3" w:name="_Hlk141084338"/>
      <w:r>
        <w:rPr>
          <w:color w:val="000000"/>
          <w:sz w:val="20"/>
          <w:szCs w:val="20"/>
        </w:rPr>
        <w:t>w ramach wynagrodzenia określonego niniejszą Umową</w:t>
      </w:r>
      <w:bookmarkEnd w:id="3"/>
      <w:r>
        <w:rPr>
          <w:color w:val="000000"/>
          <w:sz w:val="20"/>
          <w:szCs w:val="20"/>
        </w:rPr>
        <w:t xml:space="preserve"> w okresie udzielonej gwarancji i rękojmi przeglądów technicznych </w:t>
      </w:r>
      <w:r w:rsidR="00113E6D">
        <w:rPr>
          <w:color w:val="000000"/>
          <w:sz w:val="20"/>
          <w:szCs w:val="20"/>
        </w:rPr>
        <w:t>w obiektach</w:t>
      </w:r>
      <w:r>
        <w:rPr>
          <w:color w:val="000000"/>
          <w:sz w:val="20"/>
          <w:szCs w:val="20"/>
        </w:rPr>
        <w:t xml:space="preserve"> objęt</w:t>
      </w:r>
      <w:r w:rsidR="00113E6D">
        <w:rPr>
          <w:color w:val="000000"/>
          <w:sz w:val="20"/>
          <w:szCs w:val="20"/>
        </w:rPr>
        <w:t>ych</w:t>
      </w:r>
      <w:r>
        <w:rPr>
          <w:color w:val="000000"/>
          <w:sz w:val="20"/>
          <w:szCs w:val="20"/>
        </w:rPr>
        <w:t xml:space="preserve"> przedmiotem umowy, serwisów oraz przeglądów technicznych instalacji, urządzeń i systemów zamontowanych podczas realizacji przedmiotu zamówienia w ramach przewidzianych przez producentów urządzeń, wraz </w:t>
      </w:r>
      <w:r w:rsidR="00113E6D">
        <w:rPr>
          <w:color w:val="000000"/>
          <w:sz w:val="20"/>
          <w:szCs w:val="20"/>
        </w:rPr>
        <w:br/>
      </w:r>
      <w:r>
        <w:rPr>
          <w:color w:val="000000"/>
          <w:sz w:val="20"/>
          <w:szCs w:val="20"/>
        </w:rPr>
        <w:t>z  wymianą niezbędnych materiałów eksploatacyjnych</w:t>
      </w:r>
      <w:r w:rsidR="00113E6D">
        <w:rPr>
          <w:color w:val="000000"/>
          <w:sz w:val="20"/>
          <w:szCs w:val="20"/>
        </w:rPr>
        <w:t>,</w:t>
      </w:r>
    </w:p>
    <w:p w14:paraId="1AEB402E" w14:textId="6D46A318"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przeprowadzenie </w:t>
      </w:r>
      <w:r w:rsidRPr="008A2FD7">
        <w:rPr>
          <w:color w:val="000000"/>
          <w:sz w:val="20"/>
          <w:szCs w:val="20"/>
        </w:rPr>
        <w:t>w ramach wynagrodzenia określonego niniejszą Umową</w:t>
      </w:r>
      <w:r>
        <w:rPr>
          <w:color w:val="000000"/>
          <w:sz w:val="20"/>
          <w:szCs w:val="20"/>
        </w:rPr>
        <w:t>, w termi</w:t>
      </w:r>
      <w:r w:rsidR="00113E6D">
        <w:rPr>
          <w:color w:val="000000"/>
          <w:sz w:val="20"/>
          <w:szCs w:val="20"/>
        </w:rPr>
        <w:t>nie do daty odbioru końcowego (</w:t>
      </w:r>
      <w:r>
        <w:rPr>
          <w:color w:val="000000"/>
          <w:sz w:val="20"/>
          <w:szCs w:val="20"/>
        </w:rPr>
        <w:t>w zakresie obsługi  instalacji, urządzeń i systemów zamontowanych podczas realizacji przedmiotu zamówienia) , szkoleń dla pracowników Zamawiającego.</w:t>
      </w:r>
    </w:p>
    <w:p w14:paraId="4E09E41A" w14:textId="1311B8ED"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Wykonawca zobowiązany jest zgłaszać, zawiadomieniem w formie pisemnej, termin zakończenia robót podlegających zakryciu oraz robót zanikających, a zamawiający dokona odbioru w terminie nie dłuższym niż </w:t>
      </w:r>
      <w:r w:rsidR="00113E6D" w:rsidRPr="00113E6D">
        <w:rPr>
          <w:b/>
          <w:color w:val="000000"/>
          <w:sz w:val="20"/>
          <w:szCs w:val="20"/>
        </w:rPr>
        <w:t xml:space="preserve">trzy </w:t>
      </w:r>
      <w:r w:rsidRPr="00113E6D">
        <w:rPr>
          <w:b/>
          <w:color w:val="000000"/>
          <w:sz w:val="20"/>
          <w:szCs w:val="20"/>
        </w:rPr>
        <w:t>dni robocze od dnia otrzymania takiego zgłoszenia</w:t>
      </w:r>
      <w:r>
        <w:rPr>
          <w:color w:val="000000"/>
          <w:sz w:val="20"/>
          <w:szCs w:val="20"/>
        </w:rPr>
        <w:t>.</w:t>
      </w:r>
    </w:p>
    <w:p w14:paraId="6C809D8C"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wykona przedmiot umowy z materiałów własnych, fabrycznie nowych a ponadto poniesie koszty związane z:</w:t>
      </w:r>
    </w:p>
    <w:p w14:paraId="1D28F77A" w14:textId="05275F65"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ubezpieczeniem przedmiotu umowy, </w:t>
      </w:r>
      <w:r w:rsidR="00113E6D">
        <w:rPr>
          <w:color w:val="000000"/>
          <w:sz w:val="20"/>
          <w:szCs w:val="20"/>
        </w:rPr>
        <w:t>w okresie realizacji zamówienia,</w:t>
      </w:r>
    </w:p>
    <w:p w14:paraId="47AAC149" w14:textId="77777777"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przeprowadzeniem wymaganych prób i badań,</w:t>
      </w:r>
    </w:p>
    <w:p w14:paraId="7CC5EFAC" w14:textId="4975AA3E"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organiz</w:t>
      </w:r>
      <w:r w:rsidR="00113E6D">
        <w:rPr>
          <w:color w:val="000000"/>
          <w:sz w:val="20"/>
          <w:szCs w:val="20"/>
        </w:rPr>
        <w:t>owaniem placu budowy i zaplecza.</w:t>
      </w:r>
    </w:p>
    <w:p w14:paraId="508897BD" w14:textId="52834FF3"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Wykonawca zobowiązuje się dostarczyć materiały i urządzenia konieczne do wykonania przedmiotu niniejszej umowy, zgodne z zakresem rzeczowym, dokumentacją projektowo-kosztorysową i kosztorysem, wraz </w:t>
      </w:r>
      <w:r w:rsidR="00113E6D">
        <w:rPr>
          <w:color w:val="000000"/>
          <w:sz w:val="20"/>
          <w:szCs w:val="20"/>
        </w:rPr>
        <w:br/>
      </w:r>
      <w:r>
        <w:rPr>
          <w:color w:val="000000"/>
          <w:sz w:val="20"/>
          <w:szCs w:val="20"/>
        </w:rPr>
        <w:t>z certyfikatami, atestami i innymi świadectwami określonymi obowiązującymi w tym zakresie przepisami oraz specyfikacją techniczną wykonania i odbioru robót budowlanych. Materiały te muszą odpowiadać, co do jakości, wymogom wyrobów dopuszczonych do obrotu i stosowania w budownictwie, wymaganiom SWZ oraz powszechnie obowiązującym przepisom prawa.</w:t>
      </w:r>
    </w:p>
    <w:p w14:paraId="23320A0C"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zobowiązany jest udowodnić zgodność użytych materiałów z dokumentacją projektowo-kosztorysową.</w:t>
      </w:r>
    </w:p>
    <w:p w14:paraId="51B846C6"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Wykonawca ponosi pełną odpowiedzialność za jakość, terminowość oraz bezpieczeństwo robót wykonywanych przez podwykonawców. </w:t>
      </w:r>
    </w:p>
    <w:p w14:paraId="258000A9" w14:textId="129F0834"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bookmarkStart w:id="4" w:name="_tyjcwt" w:colFirst="0" w:colLast="0"/>
      <w:bookmarkEnd w:id="4"/>
      <w:r>
        <w:rPr>
          <w:color w:val="000000"/>
          <w:sz w:val="20"/>
          <w:szCs w:val="20"/>
        </w:rPr>
        <w:t xml:space="preserve">Wykonawca ponosi pełną odpowiedzialność za wypadki i szkody powstałe w związku z wykonaniem </w:t>
      </w:r>
      <w:r w:rsidR="00113E6D">
        <w:rPr>
          <w:color w:val="000000"/>
          <w:sz w:val="20"/>
          <w:szCs w:val="20"/>
        </w:rPr>
        <w:br/>
      </w:r>
      <w:r>
        <w:rPr>
          <w:color w:val="000000"/>
          <w:sz w:val="20"/>
          <w:szCs w:val="20"/>
        </w:rPr>
        <w:t>i wykonywaniem przedmiotu zamówienia, chyba że wyłączną odpowiedzialność za daną szkodę ponosi Zamawiający.</w:t>
      </w:r>
    </w:p>
    <w:p w14:paraId="3AA607FF" w14:textId="301FDEE8"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ponosi pełną odpowiedzialność za zapewnienie i przestrzeganie warunków bezpieczeństwa</w:t>
      </w:r>
      <w:r w:rsidR="00113E6D">
        <w:rPr>
          <w:color w:val="000000"/>
          <w:sz w:val="20"/>
          <w:szCs w:val="20"/>
        </w:rPr>
        <w:br/>
      </w:r>
      <w:r>
        <w:rPr>
          <w:color w:val="000000"/>
          <w:sz w:val="20"/>
          <w:szCs w:val="20"/>
        </w:rPr>
        <w:t xml:space="preserve"> w czasie wykonywania prac oraz za wykonanie w trakcie prowadzonych robót właściwych zabezpieczeń, wynikających z przepisów bhp i ppoż. (w tym w szczególności wykonanie i mont</w:t>
      </w:r>
      <w:r w:rsidR="00113E6D">
        <w:rPr>
          <w:color w:val="000000"/>
          <w:sz w:val="20"/>
          <w:szCs w:val="20"/>
        </w:rPr>
        <w:t>aż rusztowań oraz zabezpieczeń).</w:t>
      </w:r>
    </w:p>
    <w:p w14:paraId="0E8D88BF"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Zamawiający nie ponosi odpowiedzialności za składniki majątkowe Wykonawcy znajdujące się na terenie budowy w trakcie wykonania przedmiotu umowy.</w:t>
      </w:r>
    </w:p>
    <w:p w14:paraId="66C3C952"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Wykonawca wykona roboty nieobjęte zakresem niniejszej umowy, jeżeli będą one niezbędne ze względu na bezpieczeństwo lub zapobieżenie awarii. </w:t>
      </w:r>
    </w:p>
    <w:p w14:paraId="000F4900"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wykona, w ramach uzgodnionego wynagrodzenia, roboty niewyszczególnione w PFU, jednakże niezbędne dla prawidłowej realizacji Umowy.</w:t>
      </w:r>
    </w:p>
    <w:p w14:paraId="6570424A"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Przedmiot umowy należy wykonać zgodnie z zakresem określonym przez Zamawiającego, oraz wszelkimi stosownymi obowiązującymi aktami prawnymi. </w:t>
      </w:r>
    </w:p>
    <w:p w14:paraId="1EAC010E" w14:textId="51B74279"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Przed podpisaniem umowy Wykonawca przedłoży Zamawiającemu do akceptacji harmonogram rzeczowo-finansowy.</w:t>
      </w:r>
    </w:p>
    <w:p w14:paraId="7E7DF947" w14:textId="1FA55AE2" w:rsidR="00113E6D" w:rsidRDefault="00113E6D" w:rsidP="00113E6D">
      <w:pPr>
        <w:pBdr>
          <w:top w:val="nil"/>
          <w:left w:val="nil"/>
          <w:bottom w:val="nil"/>
          <w:right w:val="nil"/>
          <w:between w:val="nil"/>
        </w:pBdr>
        <w:spacing w:after="0" w:line="276" w:lineRule="auto"/>
        <w:ind w:left="284"/>
        <w:jc w:val="both"/>
        <w:rPr>
          <w:color w:val="000000"/>
          <w:sz w:val="20"/>
          <w:szCs w:val="20"/>
        </w:rPr>
      </w:pPr>
    </w:p>
    <w:p w14:paraId="3C615A83" w14:textId="4797C249" w:rsidR="00113E6D" w:rsidRPr="00B96147" w:rsidRDefault="00B96147" w:rsidP="00B96147">
      <w:pPr>
        <w:keepNext/>
        <w:keepLines/>
        <w:pBdr>
          <w:top w:val="nil"/>
          <w:left w:val="nil"/>
          <w:bottom w:val="nil"/>
          <w:right w:val="nil"/>
          <w:between w:val="nil"/>
        </w:pBdr>
        <w:tabs>
          <w:tab w:val="left" w:pos="426"/>
        </w:tabs>
        <w:spacing w:after="0" w:line="276" w:lineRule="auto"/>
        <w:jc w:val="center"/>
        <w:rPr>
          <w:b/>
        </w:rPr>
      </w:pPr>
      <w:r w:rsidRPr="00B96147">
        <w:rPr>
          <w:b/>
        </w:rPr>
        <w:t>§ 3</w:t>
      </w:r>
    </w:p>
    <w:p w14:paraId="7DDA34C5" w14:textId="77777777" w:rsidR="00113E6D" w:rsidRDefault="00113E6D" w:rsidP="00502291">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Terminy</w:t>
      </w:r>
    </w:p>
    <w:p w14:paraId="372759F6" w14:textId="77777777" w:rsidR="00113E6D" w:rsidRDefault="00113E6D" w:rsidP="00113E6D">
      <w:pPr>
        <w:keepNext/>
        <w:keepLines/>
        <w:pBdr>
          <w:top w:val="nil"/>
          <w:left w:val="nil"/>
          <w:bottom w:val="nil"/>
          <w:right w:val="nil"/>
          <w:between w:val="nil"/>
        </w:pBdr>
        <w:tabs>
          <w:tab w:val="left" w:pos="426"/>
        </w:tabs>
        <w:spacing w:after="0"/>
        <w:ind w:left="360" w:hanging="360"/>
        <w:jc w:val="center"/>
        <w:rPr>
          <w:b/>
          <w:color w:val="000000"/>
          <w:sz w:val="20"/>
          <w:szCs w:val="20"/>
          <w:u w:val="single"/>
        </w:rPr>
      </w:pPr>
    </w:p>
    <w:p w14:paraId="7BB2F786" w14:textId="46FCCAFE"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bookmarkStart w:id="5" w:name="_1t3h5sf" w:colFirst="0" w:colLast="0"/>
      <w:bookmarkEnd w:id="5"/>
      <w:r>
        <w:rPr>
          <w:color w:val="000000"/>
          <w:sz w:val="20"/>
          <w:szCs w:val="20"/>
        </w:rPr>
        <w:t xml:space="preserve">Wykonawca zobowiązuje się do wykonania przedmiotu umowy </w:t>
      </w:r>
      <w:r>
        <w:rPr>
          <w:b/>
          <w:color w:val="000000"/>
          <w:sz w:val="20"/>
          <w:szCs w:val="20"/>
        </w:rPr>
        <w:t>do  26 miesięcy od daty zawarcia umowy.</w:t>
      </w:r>
    </w:p>
    <w:p w14:paraId="1BCEC29F" w14:textId="5B505BEA"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lastRenderedPageBreak/>
        <w:t xml:space="preserve">W celu zapewnienia możliwości wykonania przedmiotu umowy w terminie, Wykonawca zobowiązuję się do wykonania dokumentacji projektowej  nie później niż do </w:t>
      </w:r>
      <w:r w:rsidRPr="00113E6D">
        <w:rPr>
          <w:b/>
          <w:color w:val="000000"/>
          <w:sz w:val="20"/>
          <w:szCs w:val="20"/>
        </w:rPr>
        <w:t>3 miesięcy od daty zawarcia umowy,</w:t>
      </w:r>
      <w:r>
        <w:rPr>
          <w:color w:val="000000"/>
          <w:sz w:val="20"/>
          <w:szCs w:val="20"/>
        </w:rPr>
        <w:t xml:space="preserve"> a w razie bezskutecznego upływu tego terminu, Zamawiający będzie uprawniony do wykorzystania uprawnień przewidzianych w § 26 ust 1 pkt 1</w:t>
      </w:r>
      <w:r>
        <w:rPr>
          <w:b/>
          <w:color w:val="000000"/>
          <w:sz w:val="20"/>
          <w:szCs w:val="20"/>
        </w:rPr>
        <w:t xml:space="preserve"> </w:t>
      </w:r>
      <w:r>
        <w:rPr>
          <w:color w:val="000000"/>
          <w:sz w:val="20"/>
          <w:szCs w:val="20"/>
        </w:rPr>
        <w:t>umowy.</w:t>
      </w:r>
    </w:p>
    <w:p w14:paraId="660D19D0"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Datą wykonania poszczególnych pozycji harmonogramu jest:</w:t>
      </w:r>
    </w:p>
    <w:p w14:paraId="1FA4286A" w14:textId="669780F7" w:rsidR="00113E6D" w:rsidRDefault="00113E6D" w:rsidP="00113E6D">
      <w:pPr>
        <w:numPr>
          <w:ilvl w:val="2"/>
          <w:numId w:val="19"/>
        </w:numPr>
        <w:pBdr>
          <w:top w:val="nil"/>
          <w:left w:val="nil"/>
          <w:bottom w:val="nil"/>
          <w:right w:val="nil"/>
          <w:between w:val="nil"/>
        </w:pBdr>
        <w:spacing w:after="0" w:line="276" w:lineRule="auto"/>
        <w:ind w:left="709"/>
        <w:jc w:val="both"/>
        <w:rPr>
          <w:sz w:val="20"/>
          <w:szCs w:val="20"/>
        </w:rPr>
      </w:pPr>
      <w:r>
        <w:rPr>
          <w:color w:val="000000"/>
          <w:sz w:val="20"/>
          <w:szCs w:val="20"/>
        </w:rPr>
        <w:t xml:space="preserve">w stosunku do dokumentacji projektowo-kosztorysowej - dzień przekazania dokumentacji, dla której </w:t>
      </w:r>
      <w:r>
        <w:rPr>
          <w:color w:val="000000"/>
          <w:sz w:val="20"/>
          <w:szCs w:val="20"/>
        </w:rPr>
        <w:br/>
        <w:t xml:space="preserve">w wyniku przeprowadzonej procedury odbiorowej, o której mowa w § 21, stwierdzono prawidłowe </w:t>
      </w:r>
      <w:r>
        <w:rPr>
          <w:color w:val="000000"/>
          <w:sz w:val="20"/>
          <w:szCs w:val="20"/>
        </w:rPr>
        <w:br/>
        <w:t xml:space="preserve">i pełne wykonanie oraz </w:t>
      </w:r>
      <w:r w:rsidRPr="00041458">
        <w:rPr>
          <w:color w:val="000000"/>
          <w:sz w:val="20"/>
          <w:szCs w:val="20"/>
          <w:u w:val="single"/>
        </w:rPr>
        <w:t>pozyskano wszystkie niezbędne decyzje administracyjne.</w:t>
      </w:r>
    </w:p>
    <w:p w14:paraId="77AF3AE7" w14:textId="5D3B6D01" w:rsidR="00113E6D" w:rsidRDefault="00113E6D" w:rsidP="00113E6D">
      <w:pPr>
        <w:numPr>
          <w:ilvl w:val="2"/>
          <w:numId w:val="19"/>
        </w:numPr>
        <w:pBdr>
          <w:top w:val="nil"/>
          <w:left w:val="nil"/>
          <w:bottom w:val="nil"/>
          <w:right w:val="nil"/>
          <w:between w:val="nil"/>
        </w:pBdr>
        <w:spacing w:after="0" w:line="276" w:lineRule="auto"/>
        <w:ind w:left="709"/>
        <w:jc w:val="both"/>
        <w:rPr>
          <w:sz w:val="20"/>
          <w:szCs w:val="20"/>
        </w:rPr>
      </w:pPr>
      <w:r>
        <w:rPr>
          <w:color w:val="000000"/>
          <w:sz w:val="20"/>
          <w:szCs w:val="20"/>
        </w:rPr>
        <w:t xml:space="preserve">w stosunku do robót budowlanych - dzień zgłoszenia do odbioru robót budowlanych, dla których </w:t>
      </w:r>
      <w:r>
        <w:rPr>
          <w:color w:val="000000"/>
          <w:sz w:val="20"/>
          <w:szCs w:val="20"/>
        </w:rPr>
        <w:br/>
        <w:t xml:space="preserve">w wyniku przeprowadzonej procedury odbiorowej, o której mowa w § 21, stwierdzono prawidłowe </w:t>
      </w:r>
      <w:r>
        <w:rPr>
          <w:color w:val="000000"/>
          <w:sz w:val="20"/>
          <w:szCs w:val="20"/>
        </w:rPr>
        <w:br/>
        <w:t>i pełne wykonanie oraz przedstawiono kompletną dokumentacje odbiorową.</w:t>
      </w:r>
    </w:p>
    <w:p w14:paraId="1873AC4D"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Datą wykonania całego przedmiotu niniejszej umowy jest dzień komisyjnego odebrania przez Zamawiającego, poprzez sporządzenie i podpisanie przez Zamawiającego protokołu końcowego odbioru robót, w którym zostanie stwierdzone należyte wykonanie niniejszej umowy.</w:t>
      </w:r>
    </w:p>
    <w:p w14:paraId="28A5CD88"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Rozpoczęcie robót budowlanych przez Wykonawcę nastąpi po protokolarnym przejęciu Terenu budowy przez Kierownika Budowy. </w:t>
      </w:r>
    </w:p>
    <w:p w14:paraId="7BCA9FC9"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Zamawiający przekaże Wykonawcy Teren budowy do realizacji przedmiotu Umowy lub jego części w terminie </w:t>
      </w:r>
      <w:r w:rsidRPr="00113E6D">
        <w:rPr>
          <w:b/>
          <w:color w:val="000000"/>
          <w:sz w:val="20"/>
          <w:szCs w:val="20"/>
        </w:rPr>
        <w:t>7 dni roboczych od dnia zgłoszenia przez Wykonawcę gotowości do podjęcia robót.</w:t>
      </w:r>
      <w:r>
        <w:rPr>
          <w:color w:val="000000"/>
          <w:sz w:val="20"/>
          <w:szCs w:val="20"/>
        </w:rPr>
        <w:t xml:space="preserve"> Wykonawca zobowiązuje się do rozpoczęcia robót w przeciągu </w:t>
      </w:r>
      <w:r w:rsidRPr="002E211E">
        <w:rPr>
          <w:b/>
          <w:color w:val="000000"/>
          <w:sz w:val="20"/>
          <w:szCs w:val="20"/>
        </w:rPr>
        <w:t>3 dni</w:t>
      </w:r>
      <w:r>
        <w:rPr>
          <w:color w:val="000000"/>
          <w:sz w:val="20"/>
          <w:szCs w:val="20"/>
        </w:rPr>
        <w:t xml:space="preserve"> od daty przecięcia Terenu budowy.</w:t>
      </w:r>
    </w:p>
    <w:p w14:paraId="2760E9DE"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Termin odbiorów robót zanikających ulegających zakryciu i częściowych ustala się do </w:t>
      </w:r>
      <w:r w:rsidRPr="002E211E">
        <w:rPr>
          <w:b/>
          <w:color w:val="000000"/>
          <w:sz w:val="20"/>
          <w:szCs w:val="20"/>
        </w:rPr>
        <w:t>3 dni roboczych</w:t>
      </w:r>
      <w:r>
        <w:rPr>
          <w:color w:val="000000"/>
          <w:sz w:val="20"/>
          <w:szCs w:val="20"/>
        </w:rPr>
        <w:t xml:space="preserve"> od chwili zgłoszenia przez Wykonawcę. Odbiór ww. robót dokonuje upoważniony inspektor nadzoru inwestorskiego</w:t>
      </w:r>
    </w:p>
    <w:p w14:paraId="588FF3F7" w14:textId="4F94EDC0" w:rsidR="00286B71" w:rsidRDefault="00113E6D" w:rsidP="00286B71">
      <w:pPr>
        <w:numPr>
          <w:ilvl w:val="1"/>
          <w:numId w:val="19"/>
        </w:numPr>
        <w:pBdr>
          <w:top w:val="nil"/>
          <w:left w:val="nil"/>
          <w:bottom w:val="nil"/>
          <w:right w:val="nil"/>
          <w:between w:val="nil"/>
        </w:pBdr>
        <w:spacing w:after="0" w:line="276" w:lineRule="auto"/>
        <w:ind w:left="284" w:hanging="284"/>
        <w:jc w:val="both"/>
        <w:rPr>
          <w:color w:val="000000"/>
          <w:sz w:val="20"/>
          <w:szCs w:val="20"/>
        </w:rPr>
      </w:pPr>
      <w:r>
        <w:rPr>
          <w:b/>
          <w:color w:val="000000"/>
          <w:sz w:val="20"/>
          <w:szCs w:val="20"/>
        </w:rPr>
        <w:t xml:space="preserve"> </w:t>
      </w:r>
      <w:r>
        <w:rPr>
          <w:color w:val="000000"/>
          <w:sz w:val="20"/>
          <w:szCs w:val="20"/>
        </w:rPr>
        <w:t>Strony mogą uzgodnić odmienne terminy realizacji przedmiotu umowy w formie aneksu w przypadku wystąpienia przyczyn, o których mowa w § 2</w:t>
      </w:r>
      <w:r w:rsidR="00502291">
        <w:rPr>
          <w:color w:val="000000"/>
          <w:sz w:val="20"/>
          <w:szCs w:val="20"/>
        </w:rPr>
        <w:t>4</w:t>
      </w:r>
      <w:r>
        <w:rPr>
          <w:color w:val="000000"/>
          <w:sz w:val="20"/>
          <w:szCs w:val="20"/>
        </w:rPr>
        <w:t>.</w:t>
      </w:r>
    </w:p>
    <w:p w14:paraId="1094EB86" w14:textId="77777777" w:rsidR="005224C9" w:rsidRPr="005224C9" w:rsidRDefault="005224C9" w:rsidP="005224C9">
      <w:pPr>
        <w:pBdr>
          <w:top w:val="nil"/>
          <w:left w:val="nil"/>
          <w:bottom w:val="nil"/>
          <w:right w:val="nil"/>
          <w:between w:val="nil"/>
        </w:pBdr>
        <w:spacing w:after="0" w:line="276" w:lineRule="auto"/>
        <w:ind w:left="284"/>
        <w:jc w:val="both"/>
        <w:rPr>
          <w:color w:val="000000"/>
          <w:sz w:val="20"/>
          <w:szCs w:val="20"/>
        </w:rPr>
      </w:pPr>
    </w:p>
    <w:p w14:paraId="41ED806D" w14:textId="77777777" w:rsidR="005224C9" w:rsidRDefault="005224C9" w:rsidP="005224C9">
      <w:pPr>
        <w:keepNext/>
        <w:keepLines/>
        <w:numPr>
          <w:ilvl w:val="0"/>
          <w:numId w:val="20"/>
        </w:numPr>
        <w:pBdr>
          <w:top w:val="nil"/>
          <w:left w:val="nil"/>
          <w:bottom w:val="nil"/>
          <w:right w:val="nil"/>
          <w:between w:val="nil"/>
        </w:pBdr>
        <w:tabs>
          <w:tab w:val="left" w:pos="426"/>
        </w:tabs>
        <w:spacing w:after="0" w:line="276" w:lineRule="auto"/>
        <w:jc w:val="center"/>
        <w:rPr>
          <w:b/>
          <w:u w:val="single"/>
        </w:rPr>
      </w:pPr>
    </w:p>
    <w:p w14:paraId="4F64A4DF" w14:textId="77777777" w:rsidR="005224C9" w:rsidRDefault="005224C9" w:rsidP="005224C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Harmonogram rzeczowo-finansowy</w:t>
      </w:r>
    </w:p>
    <w:p w14:paraId="6315DF98" w14:textId="77777777" w:rsidR="005224C9" w:rsidRDefault="005224C9" w:rsidP="005224C9">
      <w:pPr>
        <w:keepNext/>
        <w:keepLines/>
        <w:pBdr>
          <w:top w:val="nil"/>
          <w:left w:val="nil"/>
          <w:bottom w:val="nil"/>
          <w:right w:val="nil"/>
          <w:between w:val="nil"/>
        </w:pBdr>
        <w:tabs>
          <w:tab w:val="left" w:pos="426"/>
        </w:tabs>
        <w:spacing w:after="0"/>
        <w:ind w:left="360" w:hanging="360"/>
        <w:jc w:val="center"/>
        <w:rPr>
          <w:b/>
          <w:color w:val="000000"/>
          <w:sz w:val="20"/>
          <w:szCs w:val="20"/>
          <w:u w:val="single"/>
        </w:rPr>
      </w:pPr>
    </w:p>
    <w:p w14:paraId="592FA93A"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Do dnia zawarcia Umowy Wykonawca przedstawi Zamawiającemu do zatwierdzenia, Harmonogram rzeczowo – finansowy zgodnie, z którym będzie realizowany przedmiot Umowy. </w:t>
      </w:r>
    </w:p>
    <w:p w14:paraId="147BFC33"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dokumentacji projektowej oraz robót budowlanych. </w:t>
      </w:r>
    </w:p>
    <w:p w14:paraId="7386FA1B" w14:textId="59B177BC" w:rsidR="005224C9" w:rsidRDefault="00B96147"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Harmonogram rzeczowo- finansowy</w:t>
      </w:r>
      <w:r w:rsidR="005224C9">
        <w:rPr>
          <w:color w:val="000000"/>
          <w:sz w:val="20"/>
          <w:szCs w:val="20"/>
        </w:rPr>
        <w:t>, jako załącznik stanowi integralną część Umowy</w:t>
      </w:r>
      <w:r>
        <w:rPr>
          <w:color w:val="000000"/>
          <w:sz w:val="20"/>
          <w:szCs w:val="20"/>
        </w:rPr>
        <w:t>.</w:t>
      </w:r>
    </w:p>
    <w:p w14:paraId="1C35C5E3" w14:textId="4E6FBAF3" w:rsidR="005224C9" w:rsidRPr="00B96147"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b/>
          <w:color w:val="000000"/>
          <w:sz w:val="20"/>
          <w:szCs w:val="20"/>
        </w:rPr>
      </w:pPr>
      <w:r>
        <w:rPr>
          <w:color w:val="000000"/>
          <w:sz w:val="20"/>
          <w:szCs w:val="20"/>
        </w:rPr>
        <w:t xml:space="preserve">Harmonogram rzeczowo-finansowy będzie sporządzony z podziałem na asortymenty robót oraz będzie zawierał harmonogram płatności, jako sumę należności za wszystkie asortymenty robót realizowanych </w:t>
      </w:r>
      <w:r w:rsidR="00B96147">
        <w:rPr>
          <w:color w:val="000000"/>
          <w:sz w:val="20"/>
          <w:szCs w:val="20"/>
        </w:rPr>
        <w:br/>
      </w:r>
      <w:r>
        <w:rPr>
          <w:color w:val="000000"/>
          <w:sz w:val="20"/>
          <w:szCs w:val="20"/>
        </w:rPr>
        <w:t xml:space="preserve">w przyjętym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w:t>
      </w:r>
      <w:r w:rsidR="00B96147">
        <w:rPr>
          <w:color w:val="000000"/>
          <w:sz w:val="20"/>
          <w:szCs w:val="20"/>
        </w:rPr>
        <w:br/>
      </w:r>
      <w:r>
        <w:rPr>
          <w:color w:val="000000"/>
          <w:sz w:val="20"/>
          <w:szCs w:val="20"/>
        </w:rPr>
        <w:t>z uwzględnieniem daty zakończenia tych robót. W planowaniu czasu potrzebnego na wykonanie poszczególnych asortymentów robót Wykonawca uwzględni przerwy wynikające z przyczyn technologicznych oraz inne okoliczności mogące mieć wpływ na terminowość wykonania Umowy</w:t>
      </w:r>
      <w:r>
        <w:rPr>
          <w:b/>
          <w:color w:val="000000"/>
          <w:sz w:val="20"/>
          <w:szCs w:val="20"/>
        </w:rPr>
        <w:t xml:space="preserve"> </w:t>
      </w:r>
      <w:r>
        <w:rPr>
          <w:color w:val="000000"/>
          <w:sz w:val="20"/>
          <w:szCs w:val="20"/>
        </w:rPr>
        <w:t xml:space="preserve">i zagwarantuje rozkład prac wykonania przedmiotu Umowy, zapewniający realizację przedmiotu Umowy w terminie określonym w </w:t>
      </w:r>
      <w:r w:rsidRPr="00B96147">
        <w:rPr>
          <w:b/>
          <w:color w:val="000000"/>
          <w:sz w:val="20"/>
          <w:szCs w:val="20"/>
        </w:rPr>
        <w:t xml:space="preserve">§ 3 ust. 1. </w:t>
      </w:r>
    </w:p>
    <w:p w14:paraId="55F5547B"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Harmonogram rzeczowo – finansowy będzie uwzględniał w szczególności: </w:t>
      </w:r>
    </w:p>
    <w:p w14:paraId="3FB6C34F" w14:textId="1EDC6F37" w:rsidR="005224C9" w:rsidRDefault="005224C9" w:rsidP="00B96147">
      <w:pPr>
        <w:numPr>
          <w:ilvl w:val="2"/>
          <w:numId w:val="21"/>
        </w:numPr>
        <w:pBdr>
          <w:top w:val="nil"/>
          <w:left w:val="nil"/>
          <w:bottom w:val="nil"/>
          <w:right w:val="nil"/>
          <w:between w:val="nil"/>
        </w:pBdr>
        <w:tabs>
          <w:tab w:val="left" w:pos="709"/>
        </w:tabs>
        <w:spacing w:after="0" w:line="276" w:lineRule="auto"/>
        <w:ind w:left="709" w:hanging="218"/>
        <w:jc w:val="both"/>
        <w:rPr>
          <w:sz w:val="20"/>
          <w:szCs w:val="20"/>
        </w:rPr>
      </w:pPr>
      <w:r>
        <w:rPr>
          <w:color w:val="000000"/>
          <w:sz w:val="20"/>
          <w:szCs w:val="20"/>
        </w:rPr>
        <w:t xml:space="preserve">kolejność, w jakiej Wykonawca zamierza wykonać dokumentację projektową oraz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t>
      </w:r>
      <w:r>
        <w:rPr>
          <w:color w:val="000000"/>
          <w:sz w:val="20"/>
          <w:szCs w:val="20"/>
        </w:rPr>
        <w:lastRenderedPageBreak/>
        <w:t>w zakresie niezbędnym do zachowania ciągłości robót budowlanych, co najmniej na poziomie określonym przez Inspektora nadzoru inwesto</w:t>
      </w:r>
      <w:r w:rsidR="00B96147">
        <w:rPr>
          <w:color w:val="000000"/>
          <w:sz w:val="20"/>
          <w:szCs w:val="20"/>
        </w:rPr>
        <w:t>rskiego,</w:t>
      </w:r>
    </w:p>
    <w:p w14:paraId="616F7242" w14:textId="666E0E50" w:rsidR="005224C9" w:rsidRDefault="00B96147" w:rsidP="005224C9">
      <w:pPr>
        <w:numPr>
          <w:ilvl w:val="2"/>
          <w:numId w:val="21"/>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etapy realizacji Umowy,</w:t>
      </w:r>
    </w:p>
    <w:p w14:paraId="0B7F2F89" w14:textId="197FA71C" w:rsidR="005224C9" w:rsidRDefault="005224C9" w:rsidP="005224C9">
      <w:pPr>
        <w:numPr>
          <w:ilvl w:val="2"/>
          <w:numId w:val="21"/>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szacowanie wartości przerobu (brutto) w układzie miesięc</w:t>
      </w:r>
      <w:r w:rsidR="00B96147">
        <w:rPr>
          <w:color w:val="000000"/>
          <w:sz w:val="20"/>
          <w:szCs w:val="20"/>
        </w:rPr>
        <w:t>znym i okresach rozliczeniowych,</w:t>
      </w:r>
    </w:p>
    <w:p w14:paraId="294F6147" w14:textId="77777777" w:rsidR="005224C9" w:rsidRDefault="005224C9" w:rsidP="005224C9">
      <w:pPr>
        <w:numPr>
          <w:ilvl w:val="2"/>
          <w:numId w:val="21"/>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terminy odbiorów częściowych,</w:t>
      </w:r>
    </w:p>
    <w:p w14:paraId="6553B7B5" w14:textId="73E03560" w:rsidR="005224C9" w:rsidRDefault="00B96147" w:rsidP="005224C9">
      <w:pPr>
        <w:numPr>
          <w:ilvl w:val="2"/>
          <w:numId w:val="21"/>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terminy płatności częściowych.</w:t>
      </w:r>
    </w:p>
    <w:p w14:paraId="57BB8F91"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Zamawiający zatwierdzi Harmonogram rzeczowo – finansowy, </w:t>
      </w:r>
      <w:r w:rsidRPr="00B96147">
        <w:rPr>
          <w:b/>
          <w:color w:val="000000"/>
          <w:sz w:val="20"/>
          <w:szCs w:val="20"/>
        </w:rPr>
        <w:t>w terminie 7 dni roboczych</w:t>
      </w:r>
      <w:r>
        <w:rPr>
          <w:color w:val="000000"/>
          <w:sz w:val="20"/>
          <w:szCs w:val="20"/>
        </w:rPr>
        <w:t xml:space="preserve"> od daty doręczenia mu Harmonogramu rzeczowo – finansowego lub w tym terminie zgłosi do niego uwagi wraz z uzasadnieniem. W szczególności, Zamawiający może nie zatwierdzić rozliczenia płatnościami częściowymi.</w:t>
      </w:r>
    </w:p>
    <w:p w14:paraId="517F8E55" w14:textId="77777777" w:rsidR="005224C9" w:rsidRPr="00B96147"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sidRPr="00B96147">
        <w:rPr>
          <w:color w:val="000000"/>
          <w:sz w:val="20"/>
          <w:szCs w:val="20"/>
        </w:rPr>
        <w:t xml:space="preserve">W przypadku zgłoszenia przez Zamawiającego uwag do Harmonogramu rzeczowo – finansowego, Wykonawca będzie zobowiązany do uwzględnienia uzasadnionych uwag i doręczenia Zamawiającemu poprawionego Harmonogramu rzeczowo – finansowego </w:t>
      </w:r>
      <w:r w:rsidRPr="00B96147">
        <w:rPr>
          <w:b/>
          <w:color w:val="000000"/>
          <w:sz w:val="20"/>
          <w:szCs w:val="20"/>
        </w:rPr>
        <w:t>w terminie 5 dni roboczych</w:t>
      </w:r>
      <w:r w:rsidRPr="00B96147">
        <w:rPr>
          <w:color w:val="000000"/>
          <w:sz w:val="20"/>
          <w:szCs w:val="20"/>
        </w:rPr>
        <w:t xml:space="preserve"> od daty otrzymania uwag.  </w:t>
      </w:r>
    </w:p>
    <w:p w14:paraId="258438DC" w14:textId="01CF7933"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Jeżeli uwagi Zamawiającego nie zostały uwzględnione w całości lub w części, Wykonawca zapłaci Zamawiającemu karę umowną zgodnie z </w:t>
      </w:r>
      <w:r w:rsidRPr="00B96147">
        <w:rPr>
          <w:color w:val="000000"/>
          <w:sz w:val="20"/>
          <w:szCs w:val="20"/>
        </w:rPr>
        <w:t>§ 2</w:t>
      </w:r>
      <w:r w:rsidR="00B96147">
        <w:rPr>
          <w:color w:val="000000"/>
          <w:sz w:val="20"/>
          <w:szCs w:val="20"/>
        </w:rPr>
        <w:t>7</w:t>
      </w:r>
      <w:r w:rsidRPr="00B96147">
        <w:rPr>
          <w:color w:val="000000"/>
          <w:sz w:val="20"/>
          <w:szCs w:val="20"/>
        </w:rPr>
        <w:t xml:space="preserve"> ust.1 pkt </w:t>
      </w:r>
      <w:r w:rsidR="00B96147">
        <w:rPr>
          <w:color w:val="000000"/>
          <w:sz w:val="20"/>
          <w:szCs w:val="20"/>
        </w:rPr>
        <w:t>9</w:t>
      </w:r>
      <w:r>
        <w:rPr>
          <w:color w:val="000000"/>
          <w:sz w:val="20"/>
          <w:szCs w:val="20"/>
        </w:rPr>
        <w:t xml:space="preserve"> Umowy. </w:t>
      </w:r>
    </w:p>
    <w:p w14:paraId="5C860B90"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Harmonogram rzeczowo – finansowy może podlegać aktualizacji na wniosek każdej ze Stron w zakresie przesunięcia terminów realizacji poszczególnych etapów robót. </w:t>
      </w:r>
    </w:p>
    <w:p w14:paraId="1D7683A2"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Jeżeli wprowadzenie zmian do Harmonogramu rzeczowo – finansowego nie prowadzi do zmiany Terminu zakończenia robót, ich wprowadzenie nie wymaga zmiany Umowy, a jedynie akceptacji Zamawiającego. </w:t>
      </w:r>
    </w:p>
    <w:p w14:paraId="66A49C0A" w14:textId="0F6957CC"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W przypadku konieczności aktualizacji Harmonogramu rzeczowo – finansowego, w szczególności, gdy Harmonogram rzeczowo – finansowy nie będzie odzwierciedlał dłużej faktycznego postępu realizacji przedmiotu Umowy, Wykonawca sporządzi niezwłocznie projekt aktualizacji Harmonogramu rzeczowo – finansowego, jednak nie później niż w terminie 5 dni roboczych od dnia ujawnienia konieczności aktualizacji </w:t>
      </w:r>
      <w:r w:rsidR="00B96147">
        <w:rPr>
          <w:color w:val="000000"/>
          <w:sz w:val="20"/>
          <w:szCs w:val="20"/>
        </w:rPr>
        <w:br/>
      </w:r>
      <w:r>
        <w:rPr>
          <w:color w:val="000000"/>
          <w:sz w:val="20"/>
          <w:szCs w:val="20"/>
        </w:rPr>
        <w:t>i przedstawi go Zamawiającemu do zatwierdzenia.</w:t>
      </w:r>
    </w:p>
    <w:p w14:paraId="540322B1" w14:textId="49971A1D" w:rsidR="005224C9" w:rsidRDefault="00B96147"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Zaakceptowany, </w:t>
      </w:r>
      <w:r w:rsidR="005224C9">
        <w:rPr>
          <w:color w:val="000000"/>
          <w:sz w:val="20"/>
          <w:szCs w:val="20"/>
        </w:rPr>
        <w:t>zaktualizowany Harmonogram rzeczowo – finansowy zastępuje dotychczasowy Harmonogram rzeczowo – finansowy i jest wiążący dla Stron.</w:t>
      </w:r>
    </w:p>
    <w:p w14:paraId="1756D232" w14:textId="3C1CCBB5"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Jeżeli postęp robót, z przyczyn leżących po stronie Wykonawcy, będzie zagrażać terminom określonym </w:t>
      </w:r>
      <w:r w:rsidR="00B96147">
        <w:rPr>
          <w:color w:val="000000"/>
          <w:sz w:val="20"/>
          <w:szCs w:val="20"/>
        </w:rPr>
        <w:br/>
      </w:r>
      <w:r>
        <w:rPr>
          <w:color w:val="000000"/>
          <w:sz w:val="20"/>
          <w:szCs w:val="20"/>
        </w:rPr>
        <w:t xml:space="preserve">w Harmonogramie rzeczowo – finansowym lub zajdą inne istotne odstępstwa od Harmonogramu rzeczowo – finansowego, Wykonawca, na żądanie Zamawiającego, niezwłocznie, nie później niż w terminie 5 dni roboczych, zawiadomi Zamawiającego o czynnościach jakie zamierza podjąć, aby było możliwe wykonanie  </w:t>
      </w:r>
      <w:r w:rsidR="00B96147">
        <w:rPr>
          <w:color w:val="000000"/>
          <w:sz w:val="20"/>
          <w:szCs w:val="20"/>
        </w:rPr>
        <w:br/>
      </w:r>
      <w:r>
        <w:rPr>
          <w:color w:val="000000"/>
          <w:sz w:val="20"/>
          <w:szCs w:val="20"/>
        </w:rPr>
        <w:t>w terminie etapu lub Przedmiotu umowy. Z tego tytułu Wykonawcy nie przysługuje dodatkowe wynagrodzenie.</w:t>
      </w:r>
    </w:p>
    <w:p w14:paraId="78CA7F3C" w14:textId="2AB9BC5C"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bookmarkStart w:id="6" w:name="_4d34og8" w:colFirst="0" w:colLast="0"/>
      <w:bookmarkEnd w:id="6"/>
      <w:r>
        <w:rPr>
          <w:color w:val="000000"/>
          <w:sz w:val="20"/>
          <w:szCs w:val="20"/>
        </w:rPr>
        <w:t>W przypadku stwierdzenia przez Zamawiającego rażących rozbieżności w proporcjach między cenami elementów lub działów w stosunku do takich samych elementów lub dział</w:t>
      </w:r>
      <w:r w:rsidR="00B96147">
        <w:rPr>
          <w:color w:val="000000"/>
          <w:sz w:val="20"/>
          <w:szCs w:val="20"/>
        </w:rPr>
        <w:t>ów w kosztorysie inwestorskim (</w:t>
      </w:r>
      <w:r>
        <w:rPr>
          <w:color w:val="000000"/>
          <w:sz w:val="20"/>
          <w:szCs w:val="20"/>
        </w:rPr>
        <w:t>co może stanowić świadome zawyżenie wartości części robót kosztem np. robót wykończeniowych lub innych robót wykonywanych  w ostatnich etapach realizacji budowy) Zamawiający zastrzega sobie prawo do żądania naniesienia przez Wykonawcę stosownych poprawek, bez zmiany ogólnej kwoty wartości kosztorysu ofertowego, a Wykonawca ma obowiązek dokonania na bazie wskazanych przez Zamawiającego nieprawidłowości korekty w zestawieniu wartości rzeczowych robót pod rygorem odstąpienia przez  Zamawiającego od umowy z winy Wykonawcy.</w:t>
      </w:r>
    </w:p>
    <w:p w14:paraId="327BEA04" w14:textId="56CD7810" w:rsidR="00B96147" w:rsidRDefault="00B96147" w:rsidP="00B96147">
      <w:pPr>
        <w:pBdr>
          <w:top w:val="nil"/>
          <w:left w:val="nil"/>
          <w:bottom w:val="nil"/>
          <w:right w:val="nil"/>
          <w:between w:val="nil"/>
        </w:pBdr>
        <w:tabs>
          <w:tab w:val="left" w:pos="709"/>
        </w:tabs>
        <w:spacing w:after="0" w:line="276" w:lineRule="auto"/>
        <w:ind w:left="284"/>
        <w:jc w:val="both"/>
        <w:rPr>
          <w:color w:val="000000"/>
          <w:sz w:val="20"/>
          <w:szCs w:val="20"/>
        </w:rPr>
      </w:pPr>
    </w:p>
    <w:p w14:paraId="2383EB23" w14:textId="77777777" w:rsidR="00B96147" w:rsidRDefault="00B96147" w:rsidP="00B96147">
      <w:pPr>
        <w:pBdr>
          <w:top w:val="nil"/>
          <w:left w:val="nil"/>
          <w:bottom w:val="nil"/>
          <w:right w:val="nil"/>
          <w:between w:val="nil"/>
        </w:pBdr>
        <w:tabs>
          <w:tab w:val="left" w:pos="709"/>
        </w:tabs>
        <w:spacing w:after="0" w:line="276" w:lineRule="auto"/>
        <w:ind w:left="284"/>
        <w:jc w:val="both"/>
        <w:rPr>
          <w:color w:val="000000"/>
          <w:sz w:val="20"/>
          <w:szCs w:val="20"/>
        </w:rPr>
      </w:pPr>
    </w:p>
    <w:p w14:paraId="7D864278" w14:textId="77777777" w:rsidR="00286B71" w:rsidRDefault="00286B71" w:rsidP="00286B71"/>
    <w:p w14:paraId="22B0E3AA" w14:textId="36ABB591" w:rsidR="00286B71" w:rsidRDefault="00286B71" w:rsidP="00B96147">
      <w:pPr>
        <w:jc w:val="center"/>
        <w:rPr>
          <w:b/>
        </w:rPr>
      </w:pPr>
      <w:r w:rsidRPr="00B96147">
        <w:rPr>
          <w:b/>
        </w:rPr>
        <w:t>§ 5</w:t>
      </w:r>
    </w:p>
    <w:p w14:paraId="7FFC8A60" w14:textId="77777777" w:rsidR="00B96147" w:rsidRDefault="00B96147" w:rsidP="00B96147">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Czasowe wstrzymanie robót</w:t>
      </w:r>
    </w:p>
    <w:p w14:paraId="165573D9" w14:textId="77777777" w:rsidR="00B96147" w:rsidRDefault="00B96147" w:rsidP="00B96147">
      <w:pPr>
        <w:keepNext/>
        <w:keepLines/>
        <w:pBdr>
          <w:top w:val="nil"/>
          <w:left w:val="nil"/>
          <w:bottom w:val="nil"/>
          <w:right w:val="nil"/>
          <w:between w:val="nil"/>
        </w:pBdr>
        <w:tabs>
          <w:tab w:val="left" w:pos="426"/>
        </w:tabs>
        <w:spacing w:after="0"/>
        <w:ind w:left="360" w:hanging="360"/>
        <w:jc w:val="center"/>
        <w:rPr>
          <w:b/>
          <w:color w:val="000000"/>
          <w:sz w:val="20"/>
          <w:szCs w:val="20"/>
          <w:u w:val="single"/>
        </w:rPr>
      </w:pPr>
    </w:p>
    <w:p w14:paraId="6749FFC1" w14:textId="77777777" w:rsidR="00B96147" w:rsidRDefault="00B96147" w:rsidP="00B96147">
      <w:pPr>
        <w:numPr>
          <w:ilvl w:val="1"/>
          <w:numId w:val="22"/>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Zamawiający zastrzega sobie prawo do wstrzymania robót na czas określony. Czas wstrzymania robót będzie ewidencjonowany przez Wykonawcę i na jego pisemną prośbę, po akceptacji Zamawiającego, może być, na żądanie Wykonawcy, podstawą do zmian terminu realizacji Umowy.</w:t>
      </w:r>
    </w:p>
    <w:p w14:paraId="1CE58A99" w14:textId="77777777" w:rsidR="00B96147" w:rsidRDefault="00B96147" w:rsidP="00B96147">
      <w:pPr>
        <w:numPr>
          <w:ilvl w:val="1"/>
          <w:numId w:val="22"/>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lastRenderedPageBreak/>
        <w:t>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niezbędnych do kontynuowania prac, w szczególności robót naprawczych oraz usunięcia zabezpieczeń tymczasowych.</w:t>
      </w:r>
    </w:p>
    <w:p w14:paraId="2D02D03F" w14:textId="77777777" w:rsidR="00B96147" w:rsidRDefault="00B96147" w:rsidP="00B96147">
      <w:pPr>
        <w:numPr>
          <w:ilvl w:val="1"/>
          <w:numId w:val="22"/>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W przypadku czasowego wstrzymania robót przez Zamawiającego Wykonawcy należy się dodatkowe wynagrodzenie za zabezpieczenie placu budowy, zabezpieczenie wykonanego zakresu robót oraz dozór placu budowy. Wynagrodzenie  to zostanie ustalone w drodze negocjacji cenowych.</w:t>
      </w:r>
    </w:p>
    <w:p w14:paraId="089566B3" w14:textId="77777777" w:rsidR="00286B71" w:rsidRDefault="00286B71" w:rsidP="00286B71"/>
    <w:p w14:paraId="669193E7" w14:textId="344F76E3" w:rsidR="00286B71" w:rsidRDefault="00286B71" w:rsidP="00B96147">
      <w:pPr>
        <w:jc w:val="center"/>
        <w:rPr>
          <w:b/>
        </w:rPr>
      </w:pPr>
      <w:r w:rsidRPr="00B96147">
        <w:rPr>
          <w:b/>
        </w:rPr>
        <w:t>§ 6</w:t>
      </w:r>
    </w:p>
    <w:p w14:paraId="5B20850D" w14:textId="77777777" w:rsidR="00B96147" w:rsidRPr="00B96147" w:rsidRDefault="00B96147" w:rsidP="00B96147">
      <w:pPr>
        <w:jc w:val="center"/>
        <w:rPr>
          <w:b/>
        </w:rPr>
      </w:pPr>
      <w:r w:rsidRPr="00B96147">
        <w:rPr>
          <w:b/>
        </w:rPr>
        <w:t>Wynagrodzenie i warunki płatności</w:t>
      </w:r>
    </w:p>
    <w:p w14:paraId="6790C1EC" w14:textId="77777777" w:rsidR="00B96147" w:rsidRDefault="00B96147" w:rsidP="00B96147">
      <w:pPr>
        <w:jc w:val="center"/>
        <w:rPr>
          <w:b/>
        </w:rPr>
      </w:pPr>
    </w:p>
    <w:p w14:paraId="3940D658" w14:textId="3606AF52"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Za wykonanie przedmiotu umowy określonego w § 2 Umowy, Zamawiający zapłaci wynagrodzenie ryczałtowe w kwocie:……………………………… zł brutto (słownie: …………………………………………………………………), </w:t>
      </w:r>
      <w:r w:rsidR="00BF1E0E">
        <w:rPr>
          <w:color w:val="000000"/>
          <w:sz w:val="20"/>
          <w:szCs w:val="20"/>
        </w:rPr>
        <w:br/>
      </w:r>
      <w:r>
        <w:rPr>
          <w:color w:val="000000"/>
          <w:sz w:val="20"/>
          <w:szCs w:val="20"/>
        </w:rPr>
        <w:t>w tym obowiązujący podatek VAT (dalej również „wartość umowy brutto”).</w:t>
      </w:r>
    </w:p>
    <w:p w14:paraId="076BCF74" w14:textId="6A16087F"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 Na wynagrodzenie ryczałtowe składa się</w:t>
      </w:r>
      <w:r w:rsidR="00BF1E0E">
        <w:rPr>
          <w:color w:val="000000"/>
          <w:sz w:val="20"/>
          <w:szCs w:val="20"/>
        </w:rPr>
        <w:t>:</w:t>
      </w:r>
    </w:p>
    <w:p w14:paraId="4E0254AE" w14:textId="646237E9" w:rsidR="00B96147" w:rsidRDefault="00B96147" w:rsidP="00B96147">
      <w:pPr>
        <w:numPr>
          <w:ilvl w:val="2"/>
          <w:numId w:val="23"/>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wynagrodzenie za opracowanie pełnej i kompletnej dokumentacji projektowo-kosztorysowej wraz ze sprawowaniem nadzoru autorskiego i przeniesienia praw autorskich, w wysokości ……………… zł brutto w tym obowiązujący podatek VAT</w:t>
      </w:r>
      <w:r w:rsidR="00BF1E0E">
        <w:rPr>
          <w:color w:val="000000"/>
          <w:sz w:val="20"/>
          <w:szCs w:val="20"/>
        </w:rPr>
        <w:t xml:space="preserve"> (słownie:………………………………).</w:t>
      </w:r>
    </w:p>
    <w:p w14:paraId="4A777240" w14:textId="2707D524" w:rsidR="00B96147" w:rsidRDefault="00B96147" w:rsidP="00B96147">
      <w:pPr>
        <w:numPr>
          <w:ilvl w:val="2"/>
          <w:numId w:val="23"/>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 xml:space="preserve">wynagrodzenie za wykonanie robót budowlanych w wysokości ………….. zł brutto, w tym należny podatek VAT </w:t>
      </w:r>
      <w:r w:rsidR="00BF1E0E">
        <w:rPr>
          <w:color w:val="000000"/>
          <w:sz w:val="20"/>
          <w:szCs w:val="20"/>
        </w:rPr>
        <w:t>(słownie:………………………………………).</w:t>
      </w:r>
    </w:p>
    <w:p w14:paraId="6366CF53"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Wynagrodzenie za wykonanie przedmiotu Umowy ma charakter ryczałtowy. </w:t>
      </w:r>
    </w:p>
    <w:p w14:paraId="7A2C8754" w14:textId="7288845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Kwota określona w ust. 1 zawiera wszelkie koszty związane z realizacją przedmiotu umowy niezbędne do jego wykonania. W przypadku pominięcia przez Wykonawcę przy wycenie przedmiotu Umowy jakichkolwiek robót lub kosztów określonych lub zasygnalizowanych w dokumentacji przetargowej, jak również kosztów niezbędnych do prawidłowego i zgodnego z celem i przeznaczeniem wykonania Przedmiotu Umowy, Wykonawcy nie przysługują względem Zamawiającego żadne roszczenia z powyższego tytułu, </w:t>
      </w:r>
      <w:r w:rsidR="00BF1E0E">
        <w:rPr>
          <w:color w:val="000000"/>
          <w:sz w:val="20"/>
          <w:szCs w:val="20"/>
        </w:rPr>
        <w:br/>
      </w:r>
      <w:r>
        <w:rPr>
          <w:color w:val="000000"/>
          <w:sz w:val="20"/>
          <w:szCs w:val="20"/>
        </w:rPr>
        <w:t xml:space="preserve">a w szczególności roszczenia o dodatkowe wynagrodzenia. </w:t>
      </w:r>
    </w:p>
    <w:p w14:paraId="19509C1A" w14:textId="1A8EC409" w:rsidR="00B96147" w:rsidRPr="00CC22C4"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FF0000"/>
          <w:sz w:val="20"/>
          <w:szCs w:val="20"/>
        </w:rPr>
      </w:pPr>
      <w:r>
        <w:rPr>
          <w:color w:val="000000"/>
          <w:sz w:val="20"/>
          <w:szCs w:val="20"/>
        </w:rPr>
        <w:t>Wynagrodzenie ryczałtowe będzie niezmienne przez cały czas realizacji robót i Wykonawca nie może żądać podwyższenia wynagrodzenia</w:t>
      </w:r>
      <w:r w:rsidRPr="00041458">
        <w:rPr>
          <w:sz w:val="20"/>
          <w:szCs w:val="20"/>
        </w:rPr>
        <w:t xml:space="preserve">, z zastrzeżeniem postanowień </w:t>
      </w:r>
      <w:r w:rsidRPr="00BF1E0E">
        <w:rPr>
          <w:sz w:val="20"/>
          <w:szCs w:val="20"/>
        </w:rPr>
        <w:t xml:space="preserve">§ </w:t>
      </w:r>
      <w:r w:rsidR="00FD6D72">
        <w:rPr>
          <w:sz w:val="20"/>
          <w:szCs w:val="20"/>
        </w:rPr>
        <w:t>24 ust. 1 pkt 5 i §</w:t>
      </w:r>
      <w:r w:rsidRPr="00BF1E0E">
        <w:rPr>
          <w:sz w:val="20"/>
          <w:szCs w:val="20"/>
        </w:rPr>
        <w:t>25</w:t>
      </w:r>
      <w:r w:rsidRPr="00041458">
        <w:rPr>
          <w:sz w:val="20"/>
          <w:szCs w:val="20"/>
        </w:rPr>
        <w:t xml:space="preserve"> niniejszej umowy.</w:t>
      </w:r>
    </w:p>
    <w:p w14:paraId="44814B37"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nie może odmówić zawarcia umowy o zamówienie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Dla podjęcia negocjacji wynagrodzenia dodatkowego z Wykonawcą zostają przyjęte średnie stawki w SECOCENBUD za dany kwartał, przyjmując że ceny te mają charakter maksymalny.</w:t>
      </w:r>
    </w:p>
    <w:p w14:paraId="2F2F588B"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Jeżeli Wykonawca wykonał prace dodatkowe bez zawarcia umowy o zamówienie dodatkowe, a okaże się, iż roboty te nie spełniają przesłanek niezbędności lub konieczności, o którym mowa w ust. 6, to wykonanie takie uznaje się za dokonane na wyłączne ryzyko Wykonawcy, a w szczególności Wykonawcy nie będzie przysługiwało z tego tytułu jakiekolwiek dodatkowe wynagrodzenie.   </w:t>
      </w:r>
    </w:p>
    <w:p w14:paraId="4664A4FD" w14:textId="61E65CC6" w:rsidR="00B96147" w:rsidRPr="003A441A" w:rsidRDefault="00B96147" w:rsidP="00B96147">
      <w:pPr>
        <w:numPr>
          <w:ilvl w:val="1"/>
          <w:numId w:val="23"/>
        </w:numPr>
        <w:pBdr>
          <w:top w:val="nil"/>
          <w:left w:val="nil"/>
          <w:bottom w:val="nil"/>
          <w:right w:val="nil"/>
          <w:between w:val="nil"/>
        </w:pBdr>
        <w:tabs>
          <w:tab w:val="left" w:pos="709"/>
        </w:tabs>
        <w:spacing w:after="0" w:line="276" w:lineRule="auto"/>
        <w:ind w:left="426"/>
        <w:jc w:val="both"/>
        <w:rPr>
          <w:rFonts w:asciiTheme="majorHAnsi" w:hAnsiTheme="majorHAnsi" w:cstheme="majorHAnsi"/>
          <w:color w:val="FF0000"/>
          <w:sz w:val="20"/>
          <w:szCs w:val="20"/>
        </w:rPr>
      </w:pPr>
      <w:r w:rsidRPr="003A441A">
        <w:rPr>
          <w:rFonts w:asciiTheme="majorHAnsi" w:hAnsiTheme="majorHAnsi" w:cstheme="majorHAnsi"/>
          <w:color w:val="000000"/>
          <w:sz w:val="20"/>
          <w:szCs w:val="20"/>
        </w:rPr>
        <w:t xml:space="preserve">Strony postanawiają, że rozliczenie robót nastąpi na podstawie faktur częściowych, poprzedzonych protokołami odbioru robót oraz, że będzie ono odbywało po wykonaniu etapów zadania określonych </w:t>
      </w:r>
      <w:r w:rsidR="00BF1E0E">
        <w:rPr>
          <w:rFonts w:asciiTheme="majorHAnsi" w:hAnsiTheme="majorHAnsi" w:cstheme="majorHAnsi"/>
          <w:color w:val="000000"/>
          <w:sz w:val="20"/>
          <w:szCs w:val="20"/>
        </w:rPr>
        <w:br/>
      </w:r>
      <w:r w:rsidRPr="003A441A">
        <w:rPr>
          <w:rFonts w:asciiTheme="majorHAnsi" w:hAnsiTheme="majorHAnsi" w:cstheme="majorHAnsi"/>
          <w:color w:val="000000"/>
          <w:sz w:val="20"/>
          <w:szCs w:val="20"/>
        </w:rPr>
        <w:t xml:space="preserve">w Harmonogramie rzeczowo-finansowym robót, stanowiącym załącznik do niniejszej Umowy. Faktury częściowe będą wystawione przez Wykonawcę  na podstawie protokołów odbioru etapów robót </w:t>
      </w:r>
      <w:r w:rsidRPr="003A441A">
        <w:rPr>
          <w:rFonts w:asciiTheme="majorHAnsi" w:hAnsiTheme="majorHAnsi" w:cstheme="majorHAnsi"/>
          <w:color w:val="000000" w:themeColor="text1"/>
          <w:sz w:val="20"/>
          <w:szCs w:val="20"/>
        </w:rPr>
        <w:t>podpisanych przez Zamawiającego.</w:t>
      </w:r>
      <w:r w:rsidRPr="003A441A">
        <w:rPr>
          <w:rFonts w:asciiTheme="majorHAnsi" w:eastAsia="Times New Roman" w:hAnsiTheme="majorHAnsi" w:cstheme="majorHAnsi"/>
          <w:color w:val="000000" w:themeColor="text1"/>
          <w:sz w:val="20"/>
          <w:szCs w:val="20"/>
        </w:rPr>
        <w:t xml:space="preserve"> Ostatnia płatność </w:t>
      </w:r>
      <w:r w:rsidRPr="003A441A">
        <w:rPr>
          <w:rFonts w:asciiTheme="majorHAnsi" w:eastAsia="Times New Roman" w:hAnsiTheme="majorHAnsi" w:cstheme="majorHAnsi"/>
          <w:b/>
          <w:bCs/>
          <w:color w:val="000000" w:themeColor="text1"/>
          <w:sz w:val="20"/>
          <w:szCs w:val="20"/>
        </w:rPr>
        <w:t>nie może być niższa niż 5% wartości wynagrodzenia ryczałtowego brutto ust. 1 powyżej.</w:t>
      </w:r>
    </w:p>
    <w:p w14:paraId="1E1A453F" w14:textId="5D8212BC"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lastRenderedPageBreak/>
        <w:t xml:space="preserve">Strony ustalają, że rozliczenie za wykonanie robót budowlanych będzie dokonywane w oparciu </w:t>
      </w:r>
      <w:r w:rsidR="00BF1E0E">
        <w:rPr>
          <w:color w:val="000000"/>
          <w:sz w:val="20"/>
          <w:szCs w:val="20"/>
        </w:rPr>
        <w:br/>
      </w:r>
      <w:r>
        <w:rPr>
          <w:color w:val="000000"/>
          <w:sz w:val="20"/>
          <w:szCs w:val="20"/>
        </w:rPr>
        <w:t>o Harmonogram rzeczowo-finansowy. Zamawiający dopuszcza procentowe rozliczenie zaawansowania robót za zgodą i akceptacją inspektora nadzoru</w:t>
      </w:r>
    </w:p>
    <w:p w14:paraId="70DF325D"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Podstawą wystawienia faktury VAT jest Protokół odbioru robót. </w:t>
      </w:r>
    </w:p>
    <w:p w14:paraId="3D9C07A1"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bookmarkStart w:id="7" w:name="_3rdcrjn" w:colFirst="0" w:colLast="0"/>
      <w:bookmarkEnd w:id="7"/>
      <w:r>
        <w:rPr>
          <w:color w:val="000000"/>
          <w:sz w:val="20"/>
          <w:szCs w:val="20"/>
        </w:rPr>
        <w:t>Rozliczenia końcowe</w:t>
      </w:r>
    </w:p>
    <w:p w14:paraId="25DD906B" w14:textId="77777777" w:rsidR="00B96147" w:rsidRDefault="00B96147" w:rsidP="00B96147">
      <w:pPr>
        <w:numPr>
          <w:ilvl w:val="2"/>
          <w:numId w:val="23"/>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podstawą rozliczenia końcowego jest protokół odbioru końcowego przedmiotu umowy.</w:t>
      </w:r>
    </w:p>
    <w:p w14:paraId="3FFA260C" w14:textId="24DE7338" w:rsidR="00B96147" w:rsidRDefault="00B96147" w:rsidP="00BF1E0E">
      <w:pPr>
        <w:numPr>
          <w:ilvl w:val="2"/>
          <w:numId w:val="23"/>
        </w:numPr>
        <w:pBdr>
          <w:top w:val="nil"/>
          <w:left w:val="nil"/>
          <w:bottom w:val="nil"/>
          <w:right w:val="nil"/>
          <w:between w:val="nil"/>
        </w:pBdr>
        <w:tabs>
          <w:tab w:val="left" w:pos="709"/>
        </w:tabs>
        <w:spacing w:after="0" w:line="276" w:lineRule="auto"/>
        <w:ind w:left="709" w:hanging="218"/>
        <w:jc w:val="both"/>
        <w:rPr>
          <w:sz w:val="20"/>
          <w:szCs w:val="20"/>
        </w:rPr>
      </w:pPr>
      <w:r>
        <w:rPr>
          <w:color w:val="000000"/>
          <w:sz w:val="20"/>
          <w:szCs w:val="20"/>
        </w:rPr>
        <w:t>podstawę do zwolnienia zatrzymanej przez Zamawiającego części zabe</w:t>
      </w:r>
      <w:r w:rsidR="00BF1E0E">
        <w:rPr>
          <w:color w:val="000000"/>
          <w:sz w:val="20"/>
          <w:szCs w:val="20"/>
        </w:rPr>
        <w:t xml:space="preserve">zpieczenia należytego wykonania </w:t>
      </w:r>
      <w:r>
        <w:rPr>
          <w:color w:val="000000"/>
          <w:sz w:val="20"/>
          <w:szCs w:val="20"/>
        </w:rPr>
        <w:t>Umowy stanowić będzie Protokół odbioru końcowego robót.</w:t>
      </w:r>
    </w:p>
    <w:p w14:paraId="1D72E695" w14:textId="690B5246" w:rsidR="00B96147" w:rsidRDefault="00B96147" w:rsidP="00B96147">
      <w:pPr>
        <w:jc w:val="center"/>
        <w:rPr>
          <w:b/>
        </w:rPr>
      </w:pPr>
    </w:p>
    <w:p w14:paraId="64DD5A47" w14:textId="77777777" w:rsidR="006D207A" w:rsidRDefault="006D207A" w:rsidP="006D207A">
      <w:pPr>
        <w:keepNext/>
        <w:keepLines/>
        <w:numPr>
          <w:ilvl w:val="0"/>
          <w:numId w:val="23"/>
        </w:numPr>
        <w:pBdr>
          <w:top w:val="nil"/>
          <w:left w:val="nil"/>
          <w:bottom w:val="nil"/>
          <w:right w:val="nil"/>
          <w:between w:val="nil"/>
        </w:pBdr>
        <w:tabs>
          <w:tab w:val="left" w:pos="426"/>
        </w:tabs>
        <w:spacing w:after="0" w:line="276" w:lineRule="auto"/>
        <w:jc w:val="center"/>
        <w:rPr>
          <w:b/>
          <w:u w:val="single"/>
        </w:rPr>
      </w:pPr>
    </w:p>
    <w:p w14:paraId="1ADD54B9" w14:textId="77777777" w:rsidR="006D207A" w:rsidRDefault="006D207A" w:rsidP="006D207A">
      <w:pPr>
        <w:spacing w:after="0"/>
        <w:jc w:val="center"/>
        <w:rPr>
          <w:b/>
        </w:rPr>
      </w:pPr>
      <w:bookmarkStart w:id="8" w:name="_26in1rg" w:colFirst="0" w:colLast="0"/>
      <w:bookmarkEnd w:id="8"/>
      <w:r>
        <w:rPr>
          <w:b/>
        </w:rPr>
        <w:t>Płatności</w:t>
      </w:r>
    </w:p>
    <w:p w14:paraId="38080B82" w14:textId="48653EF2" w:rsidR="006D207A" w:rsidRDefault="006D207A" w:rsidP="006D207A">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Strony ustalają termin zapłaty faktur VAT na 30 dni kalendarzowych od daty doręczenia prawidłowo wystawionej faktury VAT wraz z dokumentami, o których mowa w § 21 ust. 17 oraz </w:t>
      </w:r>
      <w:r w:rsidRPr="006D207A">
        <w:rPr>
          <w:color w:val="000000"/>
          <w:sz w:val="20"/>
          <w:szCs w:val="20"/>
        </w:rPr>
        <w:t>§ 11</w:t>
      </w:r>
      <w:r>
        <w:rPr>
          <w:color w:val="000000"/>
          <w:sz w:val="20"/>
          <w:szCs w:val="20"/>
        </w:rPr>
        <w:t xml:space="preserve"> ust. 9 pkt 2 Umowy.</w:t>
      </w:r>
    </w:p>
    <w:p w14:paraId="27AE4CF3" w14:textId="77777777" w:rsidR="006D207A" w:rsidRDefault="006D207A" w:rsidP="006D207A">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bookmarkStart w:id="9" w:name="_lnxbz9" w:colFirst="0" w:colLast="0"/>
      <w:bookmarkEnd w:id="9"/>
      <w:r>
        <w:rPr>
          <w:color w:val="000000"/>
          <w:sz w:val="20"/>
          <w:szCs w:val="20"/>
        </w:rPr>
        <w:t xml:space="preserve">Wykonawca jest zobowiązany przedłożyć, wraz z częściowym rozliczeniem należnego mu wynagrodzenia, oświadczenia Podwykonawców i dalszych Podwykonawców o uregulowaniu względem nich wszystkich należności oraz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o uregulowaniu wszystkich wymagalnych w tym okresie wynagrodzeń Podwykonawców lub dalszych Podwykonawców wynikających z umów o podwykonawstwo.      </w:t>
      </w:r>
    </w:p>
    <w:p w14:paraId="64CACE22" w14:textId="77777777" w:rsidR="006D207A" w:rsidRDefault="006D207A" w:rsidP="006D207A">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zobowiązany jest przedkładać Zamawiającemu raz na miesiąc sprawozdanie z wykonanych płatności podwykonawcom i dalszych podwykonawców.</w:t>
      </w:r>
    </w:p>
    <w:p w14:paraId="5352CF9C" w14:textId="77777777" w:rsidR="006D207A" w:rsidRDefault="006D207A" w:rsidP="006D207A">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Do faktury VAT końcowej za wykonanie przedmiotu Umowy Wykonawca jest zobowiązany dołączyć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 oraz protokoły odbioru prac.</w:t>
      </w:r>
    </w:p>
    <w:p w14:paraId="48BD942B" w14:textId="77777777" w:rsidR="00286B71" w:rsidRDefault="00286B71" w:rsidP="00286B71"/>
    <w:p w14:paraId="2BEA0A97" w14:textId="5CA7E814" w:rsidR="00286B71" w:rsidRPr="006D207A" w:rsidRDefault="00286B71" w:rsidP="006D207A">
      <w:pPr>
        <w:jc w:val="center"/>
        <w:rPr>
          <w:b/>
        </w:rPr>
      </w:pPr>
      <w:r w:rsidRPr="006D207A">
        <w:rPr>
          <w:b/>
        </w:rPr>
        <w:t>§ 8</w:t>
      </w:r>
    </w:p>
    <w:p w14:paraId="79FEC75F" w14:textId="77777777" w:rsidR="006D207A" w:rsidRDefault="006D207A" w:rsidP="006D207A">
      <w:pPr>
        <w:spacing w:after="0"/>
        <w:jc w:val="center"/>
        <w:rPr>
          <w:b/>
          <w:sz w:val="20"/>
          <w:szCs w:val="20"/>
        </w:rPr>
      </w:pPr>
      <w:r>
        <w:rPr>
          <w:b/>
          <w:sz w:val="20"/>
          <w:szCs w:val="20"/>
        </w:rPr>
        <w:t>Zaliczki</w:t>
      </w:r>
    </w:p>
    <w:p w14:paraId="3E3375E2" w14:textId="77777777" w:rsidR="006D207A" w:rsidRDefault="006D207A" w:rsidP="006D207A">
      <w:pPr>
        <w:spacing w:after="0"/>
        <w:jc w:val="center"/>
        <w:rPr>
          <w:sz w:val="20"/>
          <w:szCs w:val="20"/>
        </w:rPr>
      </w:pPr>
    </w:p>
    <w:p w14:paraId="573E2801" w14:textId="779E46DD" w:rsidR="006D207A" w:rsidRDefault="006D207A" w:rsidP="006D207A">
      <w:pPr>
        <w:numPr>
          <w:ilvl w:val="1"/>
          <w:numId w:val="24"/>
        </w:numPr>
        <w:pBdr>
          <w:top w:val="nil"/>
          <w:left w:val="nil"/>
          <w:bottom w:val="nil"/>
          <w:right w:val="nil"/>
          <w:between w:val="nil"/>
        </w:pBdr>
        <w:tabs>
          <w:tab w:val="left" w:pos="426"/>
        </w:tabs>
        <w:spacing w:after="0" w:line="276" w:lineRule="auto"/>
        <w:ind w:left="426" w:hanging="426"/>
        <w:jc w:val="both"/>
        <w:rPr>
          <w:color w:val="000000"/>
          <w:sz w:val="20"/>
          <w:szCs w:val="20"/>
        </w:rPr>
      </w:pPr>
      <w:r>
        <w:rPr>
          <w:color w:val="000000"/>
          <w:sz w:val="20"/>
          <w:szCs w:val="20"/>
        </w:rPr>
        <w:t xml:space="preserve">Zamawiający może udzielić zaliczki wyłącznie na pisemny wniosek Wykonawcy na zasadach określonych </w:t>
      </w:r>
      <w:r>
        <w:rPr>
          <w:color w:val="000000"/>
          <w:sz w:val="20"/>
          <w:szCs w:val="20"/>
        </w:rPr>
        <w:br/>
        <w:t xml:space="preserve">w PZP, w maksymalnej wysokości do </w:t>
      </w:r>
      <w:r w:rsidRPr="006D207A">
        <w:rPr>
          <w:b/>
          <w:color w:val="000000"/>
          <w:sz w:val="20"/>
          <w:szCs w:val="20"/>
        </w:rPr>
        <w:t>85 %</w:t>
      </w:r>
      <w:r>
        <w:rPr>
          <w:color w:val="000000"/>
          <w:sz w:val="20"/>
          <w:szCs w:val="20"/>
        </w:rPr>
        <w:t xml:space="preserve"> kwoty określonej w § 6 ust. </w:t>
      </w:r>
      <w:r w:rsidR="007A612F">
        <w:rPr>
          <w:color w:val="000000"/>
          <w:sz w:val="20"/>
          <w:szCs w:val="20"/>
        </w:rPr>
        <w:t>2</w:t>
      </w:r>
      <w:r>
        <w:rPr>
          <w:color w:val="000000"/>
          <w:sz w:val="20"/>
          <w:szCs w:val="20"/>
        </w:rPr>
        <w:t xml:space="preserve"> pkt 2 Umowy.</w:t>
      </w:r>
    </w:p>
    <w:p w14:paraId="0691A474" w14:textId="74FE815E"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we wniosku o udzielenie zaliczki wskaże zakres prac w oparciu o harmonogram rzeczowo -finansowy lub wykaz materiałów, który pokryje z udzielonej zaliczki oraz termin ich wykonania, a także formę zabezpieczenia ich wykonania.</w:t>
      </w:r>
    </w:p>
    <w:p w14:paraId="1C5EB3CF"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Warunkiem przyznania zaliczki jest wniesienie 100 % zabezpieczenia jej wartości.</w:t>
      </w:r>
    </w:p>
    <w:p w14:paraId="7824D27B"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Zabezpieczenie zaliczki może być wniesione w formie:</w:t>
      </w:r>
    </w:p>
    <w:p w14:paraId="37ABA10F" w14:textId="77777777" w:rsidR="006D207A" w:rsidRDefault="006D207A" w:rsidP="006D207A">
      <w:pPr>
        <w:numPr>
          <w:ilvl w:val="3"/>
          <w:numId w:val="24"/>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pieniądzu</w:t>
      </w:r>
    </w:p>
    <w:p w14:paraId="4E4E9756" w14:textId="77777777" w:rsidR="006D207A" w:rsidRDefault="006D207A" w:rsidP="006D207A">
      <w:pPr>
        <w:numPr>
          <w:ilvl w:val="3"/>
          <w:numId w:val="24"/>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poręczeniach bankowych lub poręczeniach spółdzielczej kasy oszczędnościowo-kredytowej, z tym że poręczenie kasy jest zawsze poręczeniem pieniężnym,</w:t>
      </w:r>
    </w:p>
    <w:p w14:paraId="3810A4BF" w14:textId="62B5EAA8" w:rsidR="006D207A" w:rsidRDefault="006D207A" w:rsidP="006D207A">
      <w:pPr>
        <w:numPr>
          <w:ilvl w:val="3"/>
          <w:numId w:val="24"/>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gwarancjach bankowych,</w:t>
      </w:r>
    </w:p>
    <w:p w14:paraId="718CF971" w14:textId="77F82471" w:rsidR="006D207A" w:rsidRDefault="006D207A" w:rsidP="006D207A">
      <w:pPr>
        <w:numPr>
          <w:ilvl w:val="3"/>
          <w:numId w:val="24"/>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gwarancjach ubezpieczeniowych,</w:t>
      </w:r>
    </w:p>
    <w:p w14:paraId="484A5DE2" w14:textId="530024B8" w:rsidR="006D207A" w:rsidRDefault="006D207A" w:rsidP="006D207A">
      <w:pPr>
        <w:numPr>
          <w:ilvl w:val="3"/>
          <w:numId w:val="24"/>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poręczeniach udzielanych przez podmioty, o których mowa w art. 6b ust. 5 pkt 2 ustawy z dnia 9 listopada 2000 r. o utworzeniu Polskiej Agencji Rozwoju Przedsiębiorczości  (</w:t>
      </w:r>
      <w:proofErr w:type="spellStart"/>
      <w:r>
        <w:rPr>
          <w:color w:val="000000"/>
          <w:sz w:val="20"/>
          <w:szCs w:val="20"/>
        </w:rPr>
        <w:t>t.j</w:t>
      </w:r>
      <w:proofErr w:type="spellEnd"/>
      <w:r>
        <w:rPr>
          <w:color w:val="000000"/>
          <w:sz w:val="20"/>
          <w:szCs w:val="20"/>
        </w:rPr>
        <w:t>. Dz. U. z 202</w:t>
      </w:r>
      <w:r w:rsidR="00783487">
        <w:rPr>
          <w:color w:val="000000"/>
          <w:sz w:val="20"/>
          <w:szCs w:val="20"/>
        </w:rPr>
        <w:t>4</w:t>
      </w:r>
      <w:r>
        <w:rPr>
          <w:color w:val="000000"/>
          <w:sz w:val="20"/>
          <w:szCs w:val="20"/>
        </w:rPr>
        <w:t xml:space="preserve"> r. poz. </w:t>
      </w:r>
      <w:r w:rsidR="00783487">
        <w:rPr>
          <w:color w:val="000000"/>
          <w:sz w:val="20"/>
          <w:szCs w:val="20"/>
        </w:rPr>
        <w:t>419</w:t>
      </w:r>
      <w:r>
        <w:rPr>
          <w:color w:val="000000"/>
          <w:sz w:val="20"/>
          <w:szCs w:val="20"/>
        </w:rPr>
        <w:t xml:space="preserve">). </w:t>
      </w:r>
    </w:p>
    <w:p w14:paraId="68008E6D" w14:textId="1C3626E9"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Zamawiający zwróci lub zwolni zabezpieczenie zaliczki w terminie do 30 dni licząc od dnia </w:t>
      </w:r>
      <w:r w:rsidR="007A612F">
        <w:rPr>
          <w:color w:val="000000"/>
          <w:sz w:val="20"/>
          <w:szCs w:val="20"/>
        </w:rPr>
        <w:t>rozliczenia</w:t>
      </w:r>
      <w:r>
        <w:rPr>
          <w:color w:val="000000"/>
          <w:sz w:val="20"/>
          <w:szCs w:val="20"/>
        </w:rPr>
        <w:t xml:space="preserve"> zaliczki.</w:t>
      </w:r>
    </w:p>
    <w:p w14:paraId="7864D7F1"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lastRenderedPageBreak/>
        <w:t>W przypadku zlecenia części robót, na podstawie zaliczki, do wykonania przez Podwykonawcę lub dalszego Podwykonawcę, Wykonawca zobowiązany jest wskazać we wniosku, jaka część robót (rzeczowo – finansowa) będzie realizowana przez Podwykonawcę (dalszego Podwykonawcę).</w:t>
      </w:r>
    </w:p>
    <w:p w14:paraId="4FBD2B6A" w14:textId="478D853E"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Zamawiający może udzielić kolejnych zaliczek, pod warunkiem, że Wykonawca wykona zamówienie </w:t>
      </w:r>
      <w:r w:rsidR="00783487">
        <w:rPr>
          <w:color w:val="000000"/>
          <w:sz w:val="20"/>
          <w:szCs w:val="20"/>
        </w:rPr>
        <w:br/>
      </w:r>
      <w:r>
        <w:rPr>
          <w:color w:val="000000"/>
          <w:sz w:val="20"/>
          <w:szCs w:val="20"/>
        </w:rPr>
        <w:t>w zakresie poprzednio udzielonych zaliczek.</w:t>
      </w:r>
    </w:p>
    <w:p w14:paraId="27376CE2" w14:textId="227E236C"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przyznaje lub odmawia przyznania zaliczki w formie pise</w:t>
      </w:r>
      <w:r w:rsidR="00783487">
        <w:rPr>
          <w:color w:val="000000"/>
          <w:sz w:val="20"/>
          <w:szCs w:val="20"/>
        </w:rPr>
        <w:t xml:space="preserve">mnej, w terminie </w:t>
      </w:r>
      <w:r w:rsidRPr="00783487">
        <w:rPr>
          <w:b/>
          <w:color w:val="000000"/>
          <w:sz w:val="20"/>
          <w:szCs w:val="20"/>
        </w:rPr>
        <w:t>7 dni</w:t>
      </w:r>
      <w:r>
        <w:rPr>
          <w:color w:val="000000"/>
          <w:sz w:val="20"/>
          <w:szCs w:val="20"/>
        </w:rPr>
        <w:t xml:space="preserve"> od daty wpłynięcia wniosku o jej przyznanie.</w:t>
      </w:r>
    </w:p>
    <w:p w14:paraId="1458D8BF"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Jeśli w warunkach przedłożonego przez Wykonawcę zabezpieczenia zaliczki podana jest data jego wygaśnięcia, a Wykonawca na 7 dni roboczych przed tą datą nie wniesie przedłużenia zabezpieczenia zaliczki, Zamawiający jest uprawniony do zrealizowania zabezpieczenia, a z uzyskanych z tego tytułu środków do ustanowienia zabezpieczenia zaliczki. </w:t>
      </w:r>
    </w:p>
    <w:p w14:paraId="2F7FC52B"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Zamawiającemu przysługuje prawo potrącenia kwoty nierozliczonej zaliczki z należności Wykonawcy, przy opłacaniu faktury wystawionej przez Wykonawcę.</w:t>
      </w:r>
    </w:p>
    <w:p w14:paraId="53BBDBC9"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Zamawiającemu przysługuje prawo odmowy odbioru końcowego do chwili całkowitego rozliczenia się Wykonawcy z otrzymanych zaliczek. </w:t>
      </w:r>
    </w:p>
    <w:p w14:paraId="5920E6B6" w14:textId="77777777" w:rsidR="00286B71" w:rsidRDefault="00286B71" w:rsidP="00286B71"/>
    <w:p w14:paraId="4D437FA5" w14:textId="0ADB17A1" w:rsidR="00277EB9" w:rsidRPr="00277EB9" w:rsidRDefault="00277EB9" w:rsidP="00277EB9">
      <w:pPr>
        <w:jc w:val="center"/>
        <w:rPr>
          <w:b/>
        </w:rPr>
      </w:pPr>
      <w:r w:rsidRPr="00277EB9">
        <w:rPr>
          <w:b/>
        </w:rPr>
        <w:t>§ 9</w:t>
      </w:r>
    </w:p>
    <w:p w14:paraId="3184C3D2" w14:textId="12262993" w:rsidR="00277EB9" w:rsidRDefault="00277EB9" w:rsidP="00277EB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Obowiązki Zamawiającego</w:t>
      </w:r>
    </w:p>
    <w:p w14:paraId="5D1594B6" w14:textId="77777777" w:rsidR="00277EB9" w:rsidRDefault="00277EB9" w:rsidP="00277EB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4D5911D3" w14:textId="1C670064" w:rsidR="00277EB9" w:rsidRDefault="00277EB9" w:rsidP="00277EB9">
      <w:pPr>
        <w:numPr>
          <w:ilvl w:val="1"/>
          <w:numId w:val="25"/>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Przed rozpoczęciem robót Zamawiający przekaże Wykonawcy, dokumenty niezbędne do realizacji umowy, w terminie </w:t>
      </w:r>
      <w:r w:rsidRPr="00277EB9">
        <w:rPr>
          <w:b/>
          <w:color w:val="000000"/>
          <w:sz w:val="20"/>
          <w:szCs w:val="20"/>
        </w:rPr>
        <w:t>5 dni</w:t>
      </w:r>
      <w:r>
        <w:rPr>
          <w:color w:val="000000"/>
          <w:sz w:val="20"/>
          <w:szCs w:val="20"/>
        </w:rPr>
        <w:t xml:space="preserve"> </w:t>
      </w:r>
      <w:r w:rsidRPr="00277EB9">
        <w:rPr>
          <w:b/>
          <w:color w:val="000000"/>
          <w:sz w:val="20"/>
          <w:szCs w:val="20"/>
        </w:rPr>
        <w:t>roboczych</w:t>
      </w:r>
      <w:r>
        <w:rPr>
          <w:color w:val="000000"/>
          <w:sz w:val="20"/>
          <w:szCs w:val="20"/>
        </w:rPr>
        <w:t xml:space="preserve"> od zawarcia Umowy. </w:t>
      </w:r>
    </w:p>
    <w:p w14:paraId="6D0DB0E1" w14:textId="77777777" w:rsidR="00277EB9" w:rsidRDefault="00277EB9" w:rsidP="00277EB9">
      <w:pPr>
        <w:numPr>
          <w:ilvl w:val="1"/>
          <w:numId w:val="25"/>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jest zobowiązany do:</w:t>
      </w:r>
    </w:p>
    <w:p w14:paraId="414790CA" w14:textId="3686C0D0"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ustanowienia nadzoru inwestorskiego w przypadku takiego wymagania Decyzji o pozwoleniu na budowę lub przedstawicieli Inwestora odpowiedzialnych za inwestycję w przypadku braku takiego wymogu,</w:t>
      </w:r>
    </w:p>
    <w:p w14:paraId="718A6255"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 xml:space="preserve">protokolarnego przekazania Wykonawcy Terenu budowy, </w:t>
      </w:r>
    </w:p>
    <w:p w14:paraId="64EB459F"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terminowej zapłaty wynagrodzenia należnego Wykonawcy za wykonanie przedmiotu Umowy,</w:t>
      </w:r>
    </w:p>
    <w:p w14:paraId="30DAD096" w14:textId="1B9CB8A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zapewnienie i prowadzenie na swój koszt nadzoru inwestorskiego w całym okresie realizacji przedmiotu niniejszej Umowy.</w:t>
      </w:r>
    </w:p>
    <w:p w14:paraId="5580CC94" w14:textId="6664B0A3" w:rsidR="00277EB9" w:rsidRDefault="00277EB9" w:rsidP="00277EB9">
      <w:pPr>
        <w:keepNext/>
        <w:keepLines/>
        <w:numPr>
          <w:ilvl w:val="1"/>
          <w:numId w:val="25"/>
        </w:numPr>
        <w:pBdr>
          <w:top w:val="nil"/>
          <w:left w:val="nil"/>
          <w:bottom w:val="nil"/>
          <w:right w:val="nil"/>
          <w:between w:val="nil"/>
        </w:pBdr>
        <w:tabs>
          <w:tab w:val="left" w:pos="426"/>
        </w:tabs>
        <w:spacing w:after="0" w:line="276" w:lineRule="auto"/>
        <w:ind w:left="426"/>
        <w:rPr>
          <w:color w:val="000000"/>
          <w:sz w:val="20"/>
          <w:szCs w:val="20"/>
        </w:rPr>
      </w:pPr>
      <w:r>
        <w:rPr>
          <w:color w:val="000000"/>
          <w:sz w:val="20"/>
          <w:szCs w:val="20"/>
        </w:rPr>
        <w:t xml:space="preserve">Zajmowanie stanowiska w odniesieniu do problemów zgłaszanych podczas realizacji niniejszej Umowy </w:t>
      </w:r>
      <w:r>
        <w:rPr>
          <w:color w:val="000000"/>
          <w:sz w:val="20"/>
          <w:szCs w:val="20"/>
        </w:rPr>
        <w:br/>
        <w:t xml:space="preserve">w formie odpowiadającej, co najmniej formie ich zgłaszania bez zbędnej zwłoki, przy czym na każde zapytanie lub problem zgłaszany przez Wykonawcę w formie pisemnej Zamawiający udzieli odpowiedzi również w formie pisemnej - </w:t>
      </w:r>
      <w:r w:rsidRPr="00277EB9">
        <w:rPr>
          <w:b/>
          <w:color w:val="000000"/>
          <w:sz w:val="20"/>
          <w:szCs w:val="20"/>
        </w:rPr>
        <w:t>do 7 dni roboczych</w:t>
      </w:r>
      <w:r>
        <w:rPr>
          <w:color w:val="000000"/>
          <w:sz w:val="20"/>
          <w:szCs w:val="20"/>
        </w:rPr>
        <w:t xml:space="preserve"> od dnia zgłoszenia problemu przez Wykonawcę.  </w:t>
      </w:r>
    </w:p>
    <w:p w14:paraId="49352B8C" w14:textId="77777777" w:rsidR="00277EB9" w:rsidRDefault="00277EB9" w:rsidP="00277EB9">
      <w:pPr>
        <w:numPr>
          <w:ilvl w:val="1"/>
          <w:numId w:val="25"/>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jest zobowiązany w terminach określonych Umową do odbiorów:</w:t>
      </w:r>
    </w:p>
    <w:p w14:paraId="17D47546"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robót ulegających zakryciu,</w:t>
      </w:r>
    </w:p>
    <w:p w14:paraId="4CA3C8FC"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 xml:space="preserve">robót zanikających, </w:t>
      </w:r>
    </w:p>
    <w:p w14:paraId="42623B1F"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częściowych,</w:t>
      </w:r>
    </w:p>
    <w:p w14:paraId="4D82EA5B"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końcowego całości robót,</w:t>
      </w:r>
    </w:p>
    <w:p w14:paraId="32657396" w14:textId="572380D9"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gwarancyjnych.</w:t>
      </w:r>
    </w:p>
    <w:p w14:paraId="791002C0" w14:textId="0812E917" w:rsidR="00277EB9" w:rsidRDefault="00277EB9" w:rsidP="00277EB9">
      <w:pPr>
        <w:numPr>
          <w:ilvl w:val="1"/>
          <w:numId w:val="25"/>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nie ponosi odpowiedzialności za składniki majątkowe Wykonawcy znajdujące się na terenie budowy w trakcie wykonania przedmiotu umowy, chyba że wyłączną odpowiedzialność za daną szkodę ponosi Zamawiający.</w:t>
      </w:r>
    </w:p>
    <w:p w14:paraId="5884CC2E" w14:textId="7999DCB8" w:rsidR="00277EB9" w:rsidRDefault="00277EB9" w:rsidP="00277EB9">
      <w:pPr>
        <w:pBdr>
          <w:top w:val="nil"/>
          <w:left w:val="nil"/>
          <w:bottom w:val="nil"/>
          <w:right w:val="nil"/>
          <w:between w:val="nil"/>
        </w:pBdr>
        <w:tabs>
          <w:tab w:val="left" w:pos="709"/>
        </w:tabs>
        <w:spacing w:after="0" w:line="276" w:lineRule="auto"/>
        <w:ind w:left="426"/>
        <w:jc w:val="both"/>
        <w:rPr>
          <w:color w:val="000000"/>
          <w:sz w:val="20"/>
          <w:szCs w:val="20"/>
        </w:rPr>
      </w:pPr>
    </w:p>
    <w:p w14:paraId="3EA5BC3B" w14:textId="481B0E91" w:rsidR="00286B71" w:rsidRPr="00277EB9" w:rsidRDefault="00286B71" w:rsidP="00277EB9">
      <w:pPr>
        <w:jc w:val="center"/>
        <w:rPr>
          <w:b/>
        </w:rPr>
      </w:pPr>
      <w:r w:rsidRPr="00277EB9">
        <w:rPr>
          <w:b/>
        </w:rPr>
        <w:t>§ 10</w:t>
      </w:r>
    </w:p>
    <w:p w14:paraId="0F1D3C08" w14:textId="77777777" w:rsidR="00277EB9" w:rsidRDefault="00277EB9" w:rsidP="00277EB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lastRenderedPageBreak/>
        <w:t>Obowiązki Wykonawcy</w:t>
      </w:r>
    </w:p>
    <w:p w14:paraId="6F94AA36" w14:textId="77777777" w:rsidR="00277EB9" w:rsidRDefault="00277EB9" w:rsidP="00277EB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3552D95F"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ma obowiązek wykonywania przedmiotu Umowy z należytą starannością zgodnie z Umową, Ofertą, PFU, poleceniami Inspektora nadzoru inwestorskiego, zasadami wiedzy technicznej oraz przepisami prawa powszechnie obowiązującego.</w:t>
      </w:r>
    </w:p>
    <w:p w14:paraId="4669DFD0" w14:textId="510AB42E"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ponosi odpowiedzialność na zasadach ogólnych za szkody związane z realizacją Umowy, </w:t>
      </w:r>
      <w:r>
        <w:rPr>
          <w:color w:val="000000"/>
          <w:sz w:val="20"/>
          <w:szCs w:val="20"/>
        </w:rPr>
        <w:br/>
        <w:t xml:space="preserve">w szczególności za utratę dóbr materialnych, uszkodzenie ciała lub śmierć osób oraz ponosi odpowiedzialność za wybrane metody działań i bezpieczeństwo na Terenie budowy. </w:t>
      </w:r>
    </w:p>
    <w:p w14:paraId="66BC0148" w14:textId="22AF2AF2"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ponosi odpowiedzialność wobec osób trzecich za szkody i inne zdarzenia powstałe w związku </w:t>
      </w:r>
      <w:r>
        <w:rPr>
          <w:color w:val="000000"/>
          <w:sz w:val="20"/>
          <w:szCs w:val="20"/>
        </w:rPr>
        <w:br/>
        <w:t xml:space="preserve">z wykonywaniem robót budowlanych będących przedmiotem Umowy, chyba że odpowiedzialnym za powstałe szkody jest wyłącznie Zamawiający lub osoba trzecia, za którą Zamawiający ponosi odpowiedzialność. </w:t>
      </w:r>
    </w:p>
    <w:p w14:paraId="558A1560"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jest zobowiązany do niezwłocznego udzielenia odpowiedzi na zgłoszone szkody. </w:t>
      </w:r>
    </w:p>
    <w:p w14:paraId="2D62E522" w14:textId="350F3E69"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jest zobowiązany w szczególności do następujących czynności określonych szczegółowo </w:t>
      </w:r>
      <w:r>
        <w:rPr>
          <w:color w:val="000000"/>
          <w:sz w:val="20"/>
          <w:szCs w:val="20"/>
        </w:rPr>
        <w:br/>
        <w:t>w postanowieniach Umowy:</w:t>
      </w:r>
    </w:p>
    <w:p w14:paraId="45FD1A59"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prowadzenia dokumentacji budowy oraz do wykonania dokumentacji powykonawczej budowy,</w:t>
      </w:r>
    </w:p>
    <w:p w14:paraId="19E8AFBC"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zapewnienia prowadzenia robót przez Kierownika budowy lub kierowników robót,</w:t>
      </w:r>
    </w:p>
    <w:p w14:paraId="0EAA8C40" w14:textId="1EB47824"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wyznaczenie kierownika budowy, co najmniej na </w:t>
      </w:r>
      <w:r w:rsidRPr="00277EB9">
        <w:rPr>
          <w:b/>
          <w:color w:val="000000"/>
          <w:sz w:val="20"/>
          <w:szCs w:val="20"/>
        </w:rPr>
        <w:t>7 dni przed rozpoczęciem robót budowlanych</w:t>
      </w:r>
      <w:r>
        <w:rPr>
          <w:color w:val="000000"/>
          <w:sz w:val="20"/>
          <w:szCs w:val="20"/>
        </w:rPr>
        <w:t xml:space="preserve"> oraz powiadomienie o tym fakcie Zamawiającego, jak również niezwłoczne pisemne informowanie zamawiającego o każdej zmianie w tym zakresie, wraz ze stosownym oświadczeniem o przejęciu obowiązków kierownika budowy i innymi obowiązkami wynikającymi z </w:t>
      </w:r>
      <w:proofErr w:type="spellStart"/>
      <w:r>
        <w:rPr>
          <w:color w:val="000000"/>
          <w:sz w:val="20"/>
          <w:szCs w:val="20"/>
        </w:rPr>
        <w:t>PrBud</w:t>
      </w:r>
      <w:proofErr w:type="spellEnd"/>
      <w:r>
        <w:rPr>
          <w:color w:val="000000"/>
          <w:sz w:val="20"/>
          <w:szCs w:val="20"/>
        </w:rPr>
        <w:t>,</w:t>
      </w:r>
    </w:p>
    <w:p w14:paraId="3FD33BA2" w14:textId="151E77C6"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sporządzenia planu </w:t>
      </w:r>
      <w:proofErr w:type="spellStart"/>
      <w:r>
        <w:rPr>
          <w:color w:val="000000"/>
          <w:sz w:val="20"/>
          <w:szCs w:val="20"/>
        </w:rPr>
        <w:t>BiOZ</w:t>
      </w:r>
      <w:proofErr w:type="spellEnd"/>
      <w:r>
        <w:rPr>
          <w:color w:val="000000"/>
          <w:sz w:val="20"/>
          <w:szCs w:val="20"/>
        </w:rPr>
        <w:t xml:space="preserve"> oraz jego przestrzeganie, a także zapewnienie właściwej ochrony p.poż na terenie budowy,</w:t>
      </w:r>
    </w:p>
    <w:p w14:paraId="25A37B2A" w14:textId="4CE5B6A7" w:rsidR="00277EB9" w:rsidRDefault="00277EB9" w:rsidP="00277EB9">
      <w:pPr>
        <w:numPr>
          <w:ilvl w:val="2"/>
          <w:numId w:val="26"/>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zorganizowanie we własnym zakresie i na swój koszt zaplecza budowy,</w:t>
      </w:r>
    </w:p>
    <w:p w14:paraId="0BB8AE69" w14:textId="366C508B" w:rsidR="00277EB9" w:rsidRDefault="00277EB9" w:rsidP="00277EB9">
      <w:pPr>
        <w:numPr>
          <w:ilvl w:val="2"/>
          <w:numId w:val="26"/>
        </w:numPr>
        <w:spacing w:after="0" w:line="276" w:lineRule="auto"/>
        <w:ind w:left="993"/>
        <w:rPr>
          <w:sz w:val="20"/>
          <w:szCs w:val="20"/>
        </w:rPr>
      </w:pPr>
      <w:r>
        <w:rPr>
          <w:sz w:val="20"/>
          <w:szCs w:val="20"/>
        </w:rPr>
        <w:t xml:space="preserve">umieszczenie tablicy informacyjnej o prowadzonych robotach budowlanych - wymaganych przepisami – informacji o planie </w:t>
      </w:r>
      <w:proofErr w:type="spellStart"/>
      <w:r>
        <w:rPr>
          <w:sz w:val="20"/>
          <w:szCs w:val="20"/>
        </w:rPr>
        <w:t>BiOZ</w:t>
      </w:r>
      <w:proofErr w:type="spellEnd"/>
      <w:r>
        <w:rPr>
          <w:sz w:val="20"/>
          <w:szCs w:val="20"/>
        </w:rPr>
        <w:t>,</w:t>
      </w:r>
    </w:p>
    <w:p w14:paraId="4707B5CE" w14:textId="77777777" w:rsidR="00277EB9" w:rsidRDefault="00277EB9" w:rsidP="00277EB9">
      <w:pPr>
        <w:numPr>
          <w:ilvl w:val="2"/>
          <w:numId w:val="26"/>
        </w:numPr>
        <w:spacing w:after="0" w:line="276" w:lineRule="auto"/>
        <w:ind w:left="993"/>
        <w:jc w:val="both"/>
        <w:rPr>
          <w:sz w:val="20"/>
          <w:szCs w:val="20"/>
        </w:rPr>
      </w:pPr>
      <w:r>
        <w:rPr>
          <w:sz w:val="20"/>
          <w:szCs w:val="20"/>
        </w:rPr>
        <w:t>przekazywania Inspektorowi nadzoru inwestorskiego informacji dotyczących realizacji Umowy oraz umożliwienia mu przeprowadzenia kontroli ich wykonywania,</w:t>
      </w:r>
    </w:p>
    <w:p w14:paraId="0DD67A81" w14:textId="745AB019"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każdorazowe uzgadniania kart materiałowych z inspektorem nadzoru inwestorskiego przed ich wbudowaniem, a w szczególności kart materiałowych na materiały wykończeniowe,</w:t>
      </w:r>
    </w:p>
    <w:p w14:paraId="78265218" w14:textId="31B3AA79"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dostarczenie na każde wezwanie Zamawiającego faktur za zakupione materiały, </w:t>
      </w:r>
    </w:p>
    <w:p w14:paraId="71285B80" w14:textId="549FC12B"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wykonywania robót budowlanych oraz innych czynności objętych przedmiotem Umowy zgodnie </w:t>
      </w:r>
      <w:r>
        <w:rPr>
          <w:color w:val="000000"/>
          <w:sz w:val="20"/>
          <w:szCs w:val="20"/>
        </w:rPr>
        <w:br/>
        <w:t>z właściwymi przepisami prawa, w tym z zakresu bezpieczeństwa i higieny pracy obowiązującymi przy wykonywaniu robót budowlanych, oraz  z zasadami wiedzy technicznej,</w:t>
      </w:r>
    </w:p>
    <w:p w14:paraId="344B3636" w14:textId="5D2169B5"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stosowania materiałów, technik wykonawczych, sprzętu, metod diagnozowania i kontroli spełniających wymagania techniczne postawione w PFU,</w:t>
      </w:r>
    </w:p>
    <w:p w14:paraId="446B8112"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ograniczenie wstępu na teren budowy wyłącznie osobom upoważnionym przez Zamawiającego lub Wykonawcę,</w:t>
      </w:r>
    </w:p>
    <w:p w14:paraId="6B436601"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zgłaszania gotowości do odbioru robót  zanikowych, ulegających zakryciu  i etapowych oraz brania udziału w wyznaczonych terminach w odbiorach robót,</w:t>
      </w:r>
    </w:p>
    <w:p w14:paraId="13AD25BC"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terminowego usuwania Wad, ujawnionych w czasie wykonywania robót lub ujawnionych w czasie odbiorów oraz w czasie obowiązywania rękojmi,</w:t>
      </w:r>
    </w:p>
    <w:p w14:paraId="748D4A07" w14:textId="65E131D9"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stosowania się do poleceń Inspektora nadzoru inwestorskiego, zgodnych z przepisami prawa </w:t>
      </w:r>
      <w:r>
        <w:rPr>
          <w:color w:val="000000"/>
          <w:sz w:val="20"/>
          <w:szCs w:val="20"/>
        </w:rPr>
        <w:br/>
        <w:t>i postanowieniami Umowy,</w:t>
      </w:r>
    </w:p>
    <w:p w14:paraId="6B5DD93D" w14:textId="5A5E18AE"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zapłaty wynagrodzenia należnego Podwykonawcom, jeżeli Wykonawca dopuszcza Podwykonawców do udziału w realizacji Umowy,</w:t>
      </w:r>
    </w:p>
    <w:p w14:paraId="0A63EC2E"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ustawicznego utrzymania terenu budowy i zaplecza budowy w stanie gwarantującym bezpieczeństwo osób korzystających z tych terenów,</w:t>
      </w:r>
    </w:p>
    <w:p w14:paraId="36684D4B"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wykonywania prac na czynnych sieciach pod nadzorem użytkowników tych sieci,</w:t>
      </w:r>
    </w:p>
    <w:p w14:paraId="5A6A1302"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lastRenderedPageBreak/>
        <w:t>zapewnienia przejezdności i bezpieczeństwa ogólnodostępnego ruchu kołowego  i pieszego prowadzonego na terenie budowy,</w:t>
      </w:r>
    </w:p>
    <w:p w14:paraId="3268089F" w14:textId="1C776CCA"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poniesienia kosztów związanych z wypłatą odszkodowań za szkody, które powstaną w związku wykonywaniem przedmiotu umowy, chyba że wyłączną odpowiedzialność za daną szkodę ponosi Zamawiający,</w:t>
      </w:r>
    </w:p>
    <w:p w14:paraId="5C1F8DE2"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w razie konieczności, powiadomienia Zamawiającego, a także właściwe organy, o terminie rozpoczęcia robót i wprowadzenia zmian w organizacji ruchu, z minimum 14 dniowym wyprzedzeniem,</w:t>
      </w:r>
    </w:p>
    <w:p w14:paraId="4192F3F0" w14:textId="2C95311D"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 xml:space="preserve">usunięcia wszelkich odpadów powstałych w wyniku realizacji robót, oraz uporządkowanie </w:t>
      </w:r>
      <w:r>
        <w:rPr>
          <w:color w:val="000000"/>
          <w:sz w:val="20"/>
          <w:szCs w:val="20"/>
        </w:rPr>
        <w:br/>
        <w:t>i oczyszczenie terenu po zakończeniu robót,</w:t>
      </w:r>
    </w:p>
    <w:p w14:paraId="3DA51A0D"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uzyskania wszelkich atestów, badań i odbiorów oraz rozruch urządzeń,</w:t>
      </w:r>
    </w:p>
    <w:p w14:paraId="01E532BA"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w:t>
      </w:r>
    </w:p>
    <w:p w14:paraId="50D7C06B" w14:textId="7289F40F" w:rsidR="00277EB9" w:rsidRDefault="00277EB9" w:rsidP="00277EB9">
      <w:pPr>
        <w:numPr>
          <w:ilvl w:val="2"/>
          <w:numId w:val="26"/>
        </w:numPr>
        <w:pBdr>
          <w:top w:val="nil"/>
          <w:left w:val="nil"/>
          <w:bottom w:val="nil"/>
          <w:right w:val="nil"/>
          <w:between w:val="nil"/>
        </w:pBdr>
        <w:tabs>
          <w:tab w:val="left" w:pos="709"/>
          <w:tab w:val="left" w:pos="426"/>
        </w:tabs>
        <w:spacing w:after="0" w:line="240" w:lineRule="auto"/>
        <w:ind w:left="993" w:hanging="283"/>
        <w:jc w:val="both"/>
        <w:rPr>
          <w:sz w:val="20"/>
          <w:szCs w:val="20"/>
        </w:rPr>
      </w:pPr>
      <w:r>
        <w:rPr>
          <w:color w:val="000000"/>
          <w:sz w:val="20"/>
          <w:szCs w:val="20"/>
        </w:rPr>
        <w:t>prowadzenia robót w systemie wielozmianowym, jeżeli będzie to niezbędne dla zachowania terminu wykonania robót.</w:t>
      </w:r>
    </w:p>
    <w:p w14:paraId="7FFDA136" w14:textId="77777777" w:rsidR="00277EB9" w:rsidRDefault="00277EB9" w:rsidP="00277EB9">
      <w:pPr>
        <w:numPr>
          <w:ilvl w:val="1"/>
          <w:numId w:val="26"/>
        </w:numPr>
        <w:pBdr>
          <w:top w:val="nil"/>
          <w:left w:val="nil"/>
          <w:bottom w:val="nil"/>
          <w:right w:val="nil"/>
          <w:between w:val="nil"/>
        </w:pBdr>
        <w:tabs>
          <w:tab w:val="left" w:pos="709"/>
          <w:tab w:val="left" w:pos="426"/>
        </w:tabs>
        <w:spacing w:after="0" w:line="276" w:lineRule="auto"/>
        <w:ind w:left="426"/>
        <w:jc w:val="both"/>
        <w:rPr>
          <w:color w:val="000000"/>
          <w:sz w:val="20"/>
          <w:szCs w:val="20"/>
        </w:rPr>
      </w:pPr>
      <w:r>
        <w:rPr>
          <w:color w:val="000000"/>
          <w:sz w:val="20"/>
          <w:szCs w:val="20"/>
        </w:rPr>
        <w:t>Wykonawca zobowiązuje się dostarczyć materiały i urządzenia konieczne do wykonania przedmiotu niniejszej umowy, zgodne z zakresem rzeczowym i PFU, wraz z certyfikatami, atestami i innymi świadectwami określonymi obowiązującymi w tym zakresie przepisami. Materiały te muszą odpowiadać, co do jakości, wymogom wyrobów dopuszczonych do obrotu i stosowania w budownictwie oraz powszechnie obowiązującym przepisom prawa.</w:t>
      </w:r>
    </w:p>
    <w:p w14:paraId="401E8B61" w14:textId="77777777" w:rsidR="00277EB9" w:rsidRPr="00B31DCE" w:rsidRDefault="00277EB9" w:rsidP="00277EB9">
      <w:pPr>
        <w:numPr>
          <w:ilvl w:val="1"/>
          <w:numId w:val="26"/>
        </w:numPr>
        <w:pBdr>
          <w:top w:val="nil"/>
          <w:left w:val="nil"/>
          <w:bottom w:val="nil"/>
          <w:right w:val="nil"/>
          <w:between w:val="nil"/>
        </w:pBdr>
        <w:tabs>
          <w:tab w:val="left" w:pos="709"/>
          <w:tab w:val="left" w:pos="426"/>
        </w:tabs>
        <w:spacing w:after="0" w:line="276" w:lineRule="auto"/>
        <w:ind w:left="426"/>
        <w:jc w:val="both"/>
        <w:rPr>
          <w:color w:val="000000"/>
          <w:sz w:val="20"/>
          <w:szCs w:val="20"/>
        </w:rPr>
      </w:pPr>
      <w:r>
        <w:rPr>
          <w:color w:val="000000"/>
          <w:sz w:val="20"/>
          <w:szCs w:val="20"/>
        </w:rPr>
        <w:t>Wykonawca zobowiązany jest udowodnić zgodność użytych materiałów z wymogami PFU.</w:t>
      </w:r>
    </w:p>
    <w:p w14:paraId="6ED5DE54"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jest zobowiązany prowadzić na bieżąco i przechowywać:</w:t>
      </w:r>
    </w:p>
    <w:p w14:paraId="1DBF3168" w14:textId="3164CB14"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protokoły odbioru robót,</w:t>
      </w:r>
    </w:p>
    <w:p w14:paraId="4AD7240B" w14:textId="2CDC50F5"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pozostałe dokumenty budowy, zgodnie z Opisem przedmiotu zamówienia.</w:t>
      </w:r>
    </w:p>
    <w:p w14:paraId="3A8E9BDA" w14:textId="00E2D138"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Do obowiązków Wykonawcy należy również opracowanie i aktualizacja, przekazanie Inspektorowi nadzoru  inwestorskiego do akceptacji i przechowywanie po zaakceptowaniu - Harmonogramu rzeczowo-finansowego robót i jego aktualizacji.</w:t>
      </w:r>
    </w:p>
    <w:p w14:paraId="0BFDDC94"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Harmonogram robót uwzględnia wszystkie etapy prac zawarte w:</w:t>
      </w:r>
    </w:p>
    <w:p w14:paraId="2503E033" w14:textId="5D6ABDA5"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ofercie</w:t>
      </w:r>
    </w:p>
    <w:p w14:paraId="20BCD47A" w14:textId="77777777"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 xml:space="preserve">Planie </w:t>
      </w:r>
      <w:proofErr w:type="spellStart"/>
      <w:r>
        <w:rPr>
          <w:color w:val="000000"/>
          <w:sz w:val="20"/>
          <w:szCs w:val="20"/>
        </w:rPr>
        <w:t>BiOZ</w:t>
      </w:r>
      <w:proofErr w:type="spellEnd"/>
      <w:r>
        <w:rPr>
          <w:color w:val="000000"/>
          <w:sz w:val="20"/>
          <w:szCs w:val="20"/>
        </w:rPr>
        <w:t xml:space="preserve">, </w:t>
      </w:r>
    </w:p>
    <w:p w14:paraId="07301EE5" w14:textId="71D5A9B4"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 xml:space="preserve">dokumentacji </w:t>
      </w:r>
      <w:r w:rsidR="007A612F">
        <w:rPr>
          <w:color w:val="000000"/>
          <w:sz w:val="20"/>
          <w:szCs w:val="20"/>
        </w:rPr>
        <w:t>projektowej.</w:t>
      </w:r>
    </w:p>
    <w:p w14:paraId="5C1DF11C"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Wykonawcę obciążają koszty usunięcia Wad i naprawienia każdej szkody powstałej w obiekcie, którego dotyczy przedmiot Umowy i za którą ponosi odpowiedzialność na zasadach ogólnych a spowodowanej:</w:t>
      </w:r>
    </w:p>
    <w:p w14:paraId="03B7A8AD" w14:textId="77777777" w:rsidR="00277EB9" w:rsidRDefault="00277EB9" w:rsidP="00277EB9">
      <w:pPr>
        <w:numPr>
          <w:ilvl w:val="2"/>
          <w:numId w:val="26"/>
        </w:numPr>
        <w:pBdr>
          <w:top w:val="nil"/>
          <w:left w:val="nil"/>
          <w:bottom w:val="nil"/>
          <w:right w:val="nil"/>
          <w:between w:val="nil"/>
        </w:pBdr>
        <w:tabs>
          <w:tab w:val="left" w:pos="709"/>
          <w:tab w:val="left" w:pos="426"/>
        </w:tabs>
        <w:spacing w:after="0" w:line="276" w:lineRule="auto"/>
        <w:jc w:val="both"/>
        <w:rPr>
          <w:sz w:val="20"/>
          <w:szCs w:val="20"/>
        </w:rPr>
      </w:pPr>
      <w:r>
        <w:rPr>
          <w:color w:val="000000"/>
          <w:sz w:val="20"/>
          <w:szCs w:val="20"/>
        </w:rPr>
        <w:t xml:space="preserve">Wadą, która wynikła z wykonanych w ramach Umowy robót i  tkwiła w obiekcie, którego dotyczy przedmiot Umowy na dzień zakończenia robót budowlanych służących realizacji przedmiotu Umowy; </w:t>
      </w:r>
    </w:p>
    <w:p w14:paraId="37CE9EBC" w14:textId="77777777" w:rsidR="00277EB9" w:rsidRDefault="00277EB9" w:rsidP="00277EB9">
      <w:pPr>
        <w:numPr>
          <w:ilvl w:val="2"/>
          <w:numId w:val="26"/>
        </w:numPr>
        <w:pBdr>
          <w:top w:val="nil"/>
          <w:left w:val="nil"/>
          <w:bottom w:val="nil"/>
          <w:right w:val="nil"/>
          <w:between w:val="nil"/>
        </w:pBdr>
        <w:tabs>
          <w:tab w:val="left" w:pos="709"/>
          <w:tab w:val="left" w:pos="426"/>
        </w:tabs>
        <w:spacing w:after="0" w:line="276" w:lineRule="auto"/>
        <w:jc w:val="both"/>
        <w:rPr>
          <w:sz w:val="20"/>
          <w:szCs w:val="20"/>
        </w:rPr>
      </w:pPr>
      <w:r>
        <w:rPr>
          <w:color w:val="000000"/>
          <w:sz w:val="20"/>
          <w:szCs w:val="20"/>
        </w:rPr>
        <w:t xml:space="preserve">wypadkiem zaistniałym przed dniem Odbioru końcowego, który nie był objęty ryzykiem Zamawiającego lub; </w:t>
      </w:r>
    </w:p>
    <w:p w14:paraId="0CAC5A62"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jc w:val="both"/>
        <w:rPr>
          <w:sz w:val="20"/>
          <w:szCs w:val="20"/>
        </w:rPr>
      </w:pPr>
      <w:r>
        <w:rPr>
          <w:color w:val="000000"/>
          <w:sz w:val="20"/>
          <w:szCs w:val="20"/>
        </w:rPr>
        <w:t>czynnościami Wykonawcy na Terenie budowy po dniu Odbioru końcowego.</w:t>
      </w:r>
    </w:p>
    <w:p w14:paraId="4B140B09" w14:textId="100B90B1" w:rsidR="00277EB9" w:rsidRDefault="00277EB9" w:rsidP="00277EB9">
      <w:pPr>
        <w:numPr>
          <w:ilvl w:val="1"/>
          <w:numId w:val="26"/>
        </w:numPr>
        <w:pBdr>
          <w:top w:val="nil"/>
          <w:left w:val="nil"/>
          <w:bottom w:val="nil"/>
          <w:right w:val="nil"/>
          <w:between w:val="nil"/>
        </w:pBdr>
        <w:tabs>
          <w:tab w:val="left" w:pos="709"/>
          <w:tab w:val="left" w:pos="567"/>
        </w:tabs>
        <w:spacing w:after="0" w:line="276" w:lineRule="auto"/>
        <w:ind w:left="426"/>
        <w:jc w:val="both"/>
        <w:rPr>
          <w:color w:val="000000"/>
          <w:sz w:val="20"/>
          <w:szCs w:val="20"/>
        </w:rPr>
      </w:pPr>
      <w:r>
        <w:rPr>
          <w:color w:val="000000"/>
          <w:sz w:val="20"/>
          <w:szCs w:val="20"/>
        </w:rPr>
        <w:t>Wykonawca zobowiązuje się do uczestnictwa, w naradach technicznych, celem przedstawienia postępów prac i dokonania uzgodnień. Uzgodnienia te, Wykonawca uwzględni podczas wykonywania przedmiotu umowy, chyba, że zalecenie jest niezgodne z obowiązującymi przepisami, o czym Wykonawca niezwłocznie, w formie pisemnej, powiadomi Zamawiającego.</w:t>
      </w:r>
    </w:p>
    <w:p w14:paraId="5AF84344" w14:textId="77777777" w:rsidR="00277EB9" w:rsidRDefault="00277EB9" w:rsidP="00277EB9">
      <w:pPr>
        <w:numPr>
          <w:ilvl w:val="1"/>
          <w:numId w:val="26"/>
        </w:numPr>
        <w:pBdr>
          <w:top w:val="nil"/>
          <w:left w:val="nil"/>
          <w:bottom w:val="nil"/>
          <w:right w:val="nil"/>
          <w:between w:val="nil"/>
        </w:pBdr>
        <w:tabs>
          <w:tab w:val="left" w:pos="709"/>
          <w:tab w:val="left" w:pos="567"/>
        </w:tabs>
        <w:spacing w:after="0" w:line="276" w:lineRule="auto"/>
        <w:ind w:left="426"/>
        <w:jc w:val="both"/>
        <w:rPr>
          <w:color w:val="000000"/>
          <w:sz w:val="20"/>
          <w:szCs w:val="20"/>
        </w:rPr>
      </w:pPr>
      <w:r>
        <w:rPr>
          <w:color w:val="000000"/>
          <w:sz w:val="20"/>
          <w:szCs w:val="20"/>
        </w:rPr>
        <w:t>Do udziału na naradach technicznych zobowiązany jest kierownik budowy.</w:t>
      </w:r>
    </w:p>
    <w:p w14:paraId="0139703B" w14:textId="77777777" w:rsidR="00277EB9" w:rsidRDefault="00277EB9" w:rsidP="00277EB9">
      <w:pPr>
        <w:numPr>
          <w:ilvl w:val="1"/>
          <w:numId w:val="26"/>
        </w:numPr>
        <w:pBdr>
          <w:top w:val="nil"/>
          <w:left w:val="nil"/>
          <w:bottom w:val="nil"/>
          <w:right w:val="nil"/>
          <w:between w:val="nil"/>
        </w:pBdr>
        <w:tabs>
          <w:tab w:val="left" w:pos="709"/>
          <w:tab w:val="left" w:pos="567"/>
        </w:tabs>
        <w:spacing w:after="0" w:line="276" w:lineRule="auto"/>
        <w:ind w:left="426"/>
        <w:jc w:val="both"/>
        <w:rPr>
          <w:color w:val="000000"/>
          <w:sz w:val="20"/>
          <w:szCs w:val="20"/>
        </w:rPr>
      </w:pPr>
      <w:r>
        <w:rPr>
          <w:color w:val="000000"/>
          <w:sz w:val="20"/>
          <w:szCs w:val="20"/>
        </w:rPr>
        <w:t>Wykonawca przygotowuje dokumentację powykonawczą zgodnie z obowiązującymi przepisami prawa, odzwierciedlając i dokumentując stan faktyczny wykonania robót.</w:t>
      </w:r>
    </w:p>
    <w:p w14:paraId="139349D3"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lastRenderedPageBreak/>
        <w:t>Dokumentacja powykonawcza będzie sukcesywnie kompletowana przez Wykonawcę wraz z postępem robót oraz Odbiorami robót zanikających i ulegających zakryciu i poddawanych Odbiorom częściowym.</w:t>
      </w:r>
    </w:p>
    <w:p w14:paraId="1483D496"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Dokumentacja powykonawcza będzie udostępniona Zamawiającemu na każde żądanie w trakcie obowiązywania niniejszej Umowy.</w:t>
      </w:r>
    </w:p>
    <w:p w14:paraId="207F2E90" w14:textId="62FA3F54" w:rsidR="00277EB9" w:rsidRP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b/>
          <w:color w:val="000000"/>
          <w:sz w:val="20"/>
          <w:szCs w:val="20"/>
        </w:rPr>
      </w:pPr>
      <w:r>
        <w:rPr>
          <w:color w:val="000000"/>
          <w:sz w:val="20"/>
          <w:szCs w:val="20"/>
        </w:rPr>
        <w:t>Skompletowana dokumentacja powykonawcza zostanie przekazana Zamawiającemu w wersji papierowej</w:t>
      </w:r>
      <w:r>
        <w:rPr>
          <w:color w:val="000000"/>
          <w:sz w:val="20"/>
          <w:szCs w:val="20"/>
        </w:rPr>
        <w:br/>
        <w:t xml:space="preserve"> w 3 egzemplarzach i elektronicznej, w terminie nie dłuższym niż </w:t>
      </w:r>
      <w:r w:rsidRPr="00277EB9">
        <w:rPr>
          <w:b/>
          <w:color w:val="000000"/>
          <w:sz w:val="20"/>
          <w:szCs w:val="20"/>
        </w:rPr>
        <w:t xml:space="preserve">5 dni roboczych od dnia zgłoszenia robót przez Wykonawcę do Odbioru końcowego. </w:t>
      </w:r>
    </w:p>
    <w:p w14:paraId="52AE09C0" w14:textId="000CA32B" w:rsidR="00286B71" w:rsidRPr="00142A04" w:rsidRDefault="00277EB9" w:rsidP="00820D40">
      <w:pPr>
        <w:numPr>
          <w:ilvl w:val="1"/>
          <w:numId w:val="26"/>
        </w:numPr>
        <w:pBdr>
          <w:top w:val="nil"/>
          <w:left w:val="nil"/>
          <w:bottom w:val="nil"/>
          <w:right w:val="nil"/>
          <w:between w:val="nil"/>
        </w:pBdr>
        <w:tabs>
          <w:tab w:val="left" w:pos="709"/>
        </w:tabs>
        <w:spacing w:after="0" w:line="276" w:lineRule="auto"/>
        <w:ind w:left="426"/>
        <w:jc w:val="both"/>
      </w:pPr>
      <w:r w:rsidRPr="00142A04">
        <w:rPr>
          <w:color w:val="000000"/>
          <w:sz w:val="20"/>
          <w:szCs w:val="20"/>
        </w:rPr>
        <w:t>Wykonawca w ramach wynagrodzenia określonego niniejszą Umową jest zobowiązany do serwisowania wszystkich urządzeń i instalacji i wykonywania przeglądów obiektów przez cały okres trwania gwarancji w terminach i z często</w:t>
      </w:r>
      <w:r w:rsidR="00142A04" w:rsidRPr="00142A04">
        <w:rPr>
          <w:color w:val="000000"/>
          <w:sz w:val="20"/>
          <w:szCs w:val="20"/>
        </w:rPr>
        <w:t>t</w:t>
      </w:r>
      <w:r w:rsidRPr="00142A04">
        <w:rPr>
          <w:color w:val="000000"/>
          <w:sz w:val="20"/>
          <w:szCs w:val="20"/>
        </w:rPr>
        <w:t xml:space="preserve">liwością określoną w obowiązujących przepisach, jak również określonych </w:t>
      </w:r>
      <w:r w:rsidR="00142A04">
        <w:rPr>
          <w:color w:val="000000"/>
          <w:sz w:val="20"/>
          <w:szCs w:val="20"/>
        </w:rPr>
        <w:br/>
      </w:r>
      <w:r w:rsidRPr="00142A04">
        <w:rPr>
          <w:color w:val="000000"/>
          <w:sz w:val="20"/>
          <w:szCs w:val="20"/>
        </w:rPr>
        <w:t>w instrukcjach obsługi i użytkowania</w:t>
      </w:r>
      <w:r w:rsidR="00142A04" w:rsidRPr="00142A04">
        <w:rPr>
          <w:color w:val="000000"/>
          <w:sz w:val="20"/>
          <w:szCs w:val="20"/>
        </w:rPr>
        <w:t xml:space="preserve"> urządzeń i instalacji</w:t>
      </w:r>
      <w:r w:rsidR="00142A04">
        <w:rPr>
          <w:color w:val="000000"/>
          <w:sz w:val="20"/>
          <w:szCs w:val="20"/>
        </w:rPr>
        <w:t xml:space="preserve"> wydanych przez producentów.</w:t>
      </w:r>
    </w:p>
    <w:p w14:paraId="7FDC5008" w14:textId="41F73194" w:rsidR="00142A04" w:rsidRDefault="00142A04" w:rsidP="00142A04">
      <w:pPr>
        <w:pBdr>
          <w:top w:val="nil"/>
          <w:left w:val="nil"/>
          <w:bottom w:val="nil"/>
          <w:right w:val="nil"/>
          <w:between w:val="nil"/>
        </w:pBdr>
        <w:tabs>
          <w:tab w:val="left" w:pos="709"/>
        </w:tabs>
        <w:spacing w:after="0" w:line="276" w:lineRule="auto"/>
        <w:ind w:left="426"/>
        <w:jc w:val="both"/>
        <w:rPr>
          <w:color w:val="000000"/>
          <w:sz w:val="20"/>
          <w:szCs w:val="20"/>
        </w:rPr>
      </w:pPr>
    </w:p>
    <w:p w14:paraId="4335C6D1" w14:textId="77777777" w:rsidR="00142A04" w:rsidRDefault="00142A04" w:rsidP="00142A04">
      <w:pPr>
        <w:pBdr>
          <w:top w:val="nil"/>
          <w:left w:val="nil"/>
          <w:bottom w:val="nil"/>
          <w:right w:val="nil"/>
          <w:between w:val="nil"/>
        </w:pBdr>
        <w:tabs>
          <w:tab w:val="left" w:pos="709"/>
        </w:tabs>
        <w:spacing w:after="0" w:line="276" w:lineRule="auto"/>
        <w:ind w:left="426"/>
        <w:jc w:val="both"/>
      </w:pPr>
    </w:p>
    <w:p w14:paraId="79B8E389" w14:textId="399418D9" w:rsidR="00286B71" w:rsidRPr="00142A04" w:rsidRDefault="00286B71" w:rsidP="00142A04">
      <w:pPr>
        <w:jc w:val="center"/>
        <w:rPr>
          <w:b/>
        </w:rPr>
      </w:pPr>
      <w:r w:rsidRPr="00142A04">
        <w:rPr>
          <w:b/>
        </w:rPr>
        <w:t>§ 11</w:t>
      </w:r>
    </w:p>
    <w:p w14:paraId="2F869946" w14:textId="77777777" w:rsidR="00142A04" w:rsidRDefault="00142A04" w:rsidP="00142A04">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Podwykonawcy</w:t>
      </w:r>
    </w:p>
    <w:p w14:paraId="59B2D437" w14:textId="77777777" w:rsidR="00142A04" w:rsidRDefault="00142A04" w:rsidP="00142A04">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3C842E41" w14:textId="018A1C72"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bookmarkStart w:id="10" w:name="_z337ya" w:colFirst="0" w:colLast="0"/>
      <w:bookmarkEnd w:id="10"/>
      <w:r>
        <w:rPr>
          <w:color w:val="000000"/>
          <w:sz w:val="20"/>
          <w:szCs w:val="20"/>
        </w:rPr>
        <w:t>W przypadku, gdy Wykonawca oświadcza, iż przedmiot umowy będzie wykonywał przy pomocy podwykonawców, Wykonawca, Podwykonawca lub dalszy Podwykonawca zamierzający zawrzeć lub zmienić umowę o podwykonawstwo, której przedmiotem są roboty budowlane jest obowiązany, w trakcie realizacji przedmiotu umowy, do przedłożenia Zamawiającemu projektu tej umowy lub jej zmiany.</w:t>
      </w:r>
    </w:p>
    <w:p w14:paraId="35EF3926"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Zamawiający, w terminie 14 dni od dnia otrzymania projektu umowy o której mowa w </w:t>
      </w:r>
      <w:r w:rsidRPr="004D3CC9">
        <w:rPr>
          <w:color w:val="000000"/>
          <w:sz w:val="20"/>
          <w:szCs w:val="20"/>
        </w:rPr>
        <w:t>ust. 1</w:t>
      </w:r>
      <w:r>
        <w:rPr>
          <w:color w:val="000000"/>
          <w:sz w:val="20"/>
          <w:szCs w:val="20"/>
        </w:rPr>
        <w:t>, ma prawo zgłosić pisemne zastrzeżenia do projektu umowy  o podwykonawstwo, jeżeli :</w:t>
      </w:r>
    </w:p>
    <w:p w14:paraId="0AADA217" w14:textId="77777777" w:rsidR="004D3CC9" w:rsidRDefault="00142A04" w:rsidP="004D3CC9">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umowa nie spełnia wymagań określonych w SWZ,</w:t>
      </w:r>
    </w:p>
    <w:p w14:paraId="2BE8E895" w14:textId="07275327" w:rsidR="00142A04" w:rsidRPr="004D3CC9" w:rsidRDefault="00142A04" w:rsidP="004D3CC9">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4D3CC9">
        <w:rPr>
          <w:color w:val="000000"/>
          <w:sz w:val="20"/>
          <w:szCs w:val="20"/>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2579D68F" w14:textId="77777777" w:rsidR="004D3CC9" w:rsidRDefault="00142A04" w:rsidP="004D3CC9">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termin wykonania umowy o podwykonawstwo przekracza terminy wskazane w § 3 ust. 1 nn. Umowy,</w:t>
      </w:r>
    </w:p>
    <w:p w14:paraId="35183967" w14:textId="38D02DCD" w:rsidR="00142A04" w:rsidRPr="004D3CC9" w:rsidRDefault="00142A04" w:rsidP="004D3CC9">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4D3CC9">
        <w:rPr>
          <w:color w:val="000000"/>
          <w:sz w:val="20"/>
          <w:szCs w:val="20"/>
        </w:rPr>
        <w:t>umowa zawiera zapisy uzależniające dokonanie zapłaty na rzecz Podwykonawcy lub dalszego   Podwykonawcy od odbioru robót przez Zamawiającego, lub od zapłaty należności Wykonawcy przez Zamawiającego,</w:t>
      </w:r>
    </w:p>
    <w:p w14:paraId="7D5F05BF" w14:textId="422FF232" w:rsidR="00142A04" w:rsidRPr="005450E6"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 xml:space="preserve">brak jest zapisów, iż Zamawiający ponosi odpowiedzialność względem Podwykonawcy lub dalszego Podwykonawcy do wysokości wynagrodzenia należnego Wykonawcy, wynikającego z nn. Umowy, </w:t>
      </w:r>
      <w:r w:rsidR="004D3CC9">
        <w:rPr>
          <w:color w:val="000000"/>
          <w:sz w:val="20"/>
          <w:szCs w:val="20"/>
        </w:rPr>
        <w:br/>
      </w:r>
      <w:r>
        <w:rPr>
          <w:color w:val="000000"/>
          <w:sz w:val="20"/>
          <w:szCs w:val="20"/>
        </w:rPr>
        <w:t xml:space="preserve">z </w:t>
      </w:r>
      <w:r w:rsidRPr="005450E6">
        <w:rPr>
          <w:color w:val="000000"/>
          <w:sz w:val="20"/>
          <w:szCs w:val="20"/>
        </w:rPr>
        <w:t>uwzględnieniem kwot wynikających z zaakceptowanego przez Zamawiającego Harmonogramu rzeczowo-finansowego,</w:t>
      </w:r>
    </w:p>
    <w:p w14:paraId="416C6EB7" w14:textId="77777777" w:rsidR="00142A04" w:rsidRPr="005450E6"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5450E6">
        <w:rPr>
          <w:color w:val="000000"/>
          <w:sz w:val="20"/>
          <w:szCs w:val="20"/>
        </w:rPr>
        <w:t>brak jest zapisów iż w przypadku różnic w cenach jednostkowych za wykonane roboty pomiędzy cenami jednostkowymi określonymi umową o podwykonawstwo a cenami jednostkowymi określonymi Umową, Zamawiający uzna wyłącznie kwotę należną na podstawie cen jednostkowych określonych Umową,</w:t>
      </w:r>
    </w:p>
    <w:p w14:paraId="77E045E8" w14:textId="446B3797" w:rsidR="00142A04" w:rsidRPr="005450E6"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5450E6">
        <w:rPr>
          <w:color w:val="000000"/>
          <w:sz w:val="20"/>
          <w:szCs w:val="20"/>
        </w:rPr>
        <w:t>przedmiot umowy o podwykonawstwo odnosi się nie tylko i wyłącznie do realizacji przedmiotu nn. Umowy</w:t>
      </w:r>
      <w:r w:rsidR="004D3CC9">
        <w:rPr>
          <w:color w:val="000000"/>
          <w:sz w:val="20"/>
          <w:szCs w:val="20"/>
        </w:rPr>
        <w:t>,</w:t>
      </w:r>
    </w:p>
    <w:p w14:paraId="71E6D6E8" w14:textId="2039C170" w:rsidR="00142A04" w:rsidRPr="005450E6"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5450E6">
        <w:rPr>
          <w:color w:val="000000"/>
          <w:sz w:val="20"/>
          <w:szCs w:val="20"/>
          <w:highlight w:val="white"/>
        </w:rPr>
        <w:t>umowa zawiera postanowienia kształtujące prawa i obowiązki podwykonawcy, w zakresie kar umownych oraz postanowień dotyczących warunków wypłaty wynagrodzenia, w sposób dla niego mniej korzystny niż prawa i obowiązki wykonawcy, ukształtowane postanowieniami nn. Umowy</w:t>
      </w:r>
      <w:r w:rsidR="004D3CC9">
        <w:rPr>
          <w:color w:val="000000"/>
          <w:sz w:val="20"/>
          <w:szCs w:val="20"/>
        </w:rPr>
        <w:t>.</w:t>
      </w:r>
    </w:p>
    <w:p w14:paraId="3FCF6569"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Niezgłoszenie pisemnych zastrzeżeń do przedłożonego projektu umowy o podwykonawstwo, której przedmiotem są roboty budowlane, </w:t>
      </w:r>
      <w:r w:rsidRPr="004D3CC9">
        <w:rPr>
          <w:b/>
          <w:color w:val="000000"/>
          <w:sz w:val="20"/>
          <w:szCs w:val="20"/>
        </w:rPr>
        <w:t>w terminie do 14 dni</w:t>
      </w:r>
      <w:r>
        <w:rPr>
          <w:color w:val="000000"/>
          <w:sz w:val="20"/>
          <w:szCs w:val="20"/>
        </w:rPr>
        <w:t>, uważa się za akceptację projektu umowy przez Zamawiającego.</w:t>
      </w:r>
    </w:p>
    <w:p w14:paraId="127252FA"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lastRenderedPageBreak/>
        <w:t xml:space="preserve">Wykonawca, podwykonawca lub dalszy podwykonawca zamówienia na roboty budowlane zobowiązany jest przedłożyć Zamawiającemu poświadczoną za zgodność z oryginałem kopię zawartej lub zmienionej umowy o podwykonawstwo, której przedmiotem są roboty budowlane, </w:t>
      </w:r>
      <w:r w:rsidRPr="007046D5">
        <w:rPr>
          <w:b/>
          <w:color w:val="000000"/>
          <w:sz w:val="20"/>
          <w:szCs w:val="20"/>
        </w:rPr>
        <w:t>w terminie 7 dni</w:t>
      </w:r>
      <w:r>
        <w:rPr>
          <w:color w:val="000000"/>
          <w:sz w:val="20"/>
          <w:szCs w:val="20"/>
        </w:rPr>
        <w:t xml:space="preserve"> od dnia jej zawarcia.</w:t>
      </w:r>
    </w:p>
    <w:p w14:paraId="46E5EE87" w14:textId="498F6C3E" w:rsidR="00142A04" w:rsidRPr="004D3CC9" w:rsidRDefault="00142A04" w:rsidP="004D3CC9">
      <w:pPr>
        <w:numPr>
          <w:ilvl w:val="1"/>
          <w:numId w:val="27"/>
        </w:numPr>
        <w:pBdr>
          <w:top w:val="nil"/>
          <w:left w:val="nil"/>
          <w:bottom w:val="nil"/>
          <w:right w:val="nil"/>
          <w:between w:val="nil"/>
        </w:pBdr>
        <w:spacing w:after="0" w:line="276" w:lineRule="auto"/>
        <w:ind w:left="426"/>
        <w:jc w:val="both"/>
        <w:rPr>
          <w:rFonts w:cstheme="minorHAnsi"/>
          <w:color w:val="000000"/>
          <w:sz w:val="20"/>
          <w:szCs w:val="20"/>
        </w:rPr>
      </w:pPr>
      <w:bookmarkStart w:id="11" w:name="_3j2qqm3" w:colFirst="0" w:colLast="0"/>
      <w:bookmarkEnd w:id="11"/>
      <w:r w:rsidRPr="004D3CC9">
        <w:rPr>
          <w:rFonts w:eastAsia="Times New Roman" w:cstheme="minorHAnsi"/>
          <w:color w:val="000000"/>
          <w:sz w:val="20"/>
          <w:szCs w:val="20"/>
        </w:rPr>
        <w:t xml:space="preserve">Zamawiający, w terminie 14 dni od dnia otrzymania poświadczonej za zgodność z oryginałem kopii zawartej lub zmienionej umowy o podwykonawstwo, której przedmiotem są roboty budowlane, ma prawo zgłosić pisemny sprzeciw do takiej umowy, z przesłanek, o których mowa w ust. 2, a dodatkowo w sytuacji, kiedy podpisana umowa o podwykonawstwo </w:t>
      </w:r>
      <w:r w:rsidRPr="004D3CC9">
        <w:rPr>
          <w:rFonts w:cstheme="minorHAnsi"/>
          <w:color w:val="000000"/>
          <w:sz w:val="20"/>
          <w:szCs w:val="20"/>
        </w:rPr>
        <w:t>nie jest zgodna z wcześniej zatwierdzonym projektem umowy o podwykonawstwo.</w:t>
      </w:r>
    </w:p>
    <w:p w14:paraId="7DFC833C" w14:textId="5C91AB72" w:rsidR="00142A04" w:rsidRPr="00041458" w:rsidRDefault="00142A04" w:rsidP="00142A04">
      <w:pPr>
        <w:numPr>
          <w:ilvl w:val="1"/>
          <w:numId w:val="27"/>
        </w:numPr>
        <w:pBdr>
          <w:top w:val="nil"/>
          <w:left w:val="nil"/>
          <w:bottom w:val="nil"/>
          <w:right w:val="nil"/>
          <w:between w:val="nil"/>
        </w:pBdr>
        <w:spacing w:after="0" w:line="276" w:lineRule="auto"/>
        <w:ind w:left="426"/>
        <w:jc w:val="both"/>
        <w:rPr>
          <w:sz w:val="20"/>
          <w:szCs w:val="20"/>
        </w:rPr>
      </w:pPr>
      <w:bookmarkStart w:id="12" w:name="_1y810tw" w:colFirst="0" w:colLast="0"/>
      <w:bookmarkEnd w:id="12"/>
      <w:r w:rsidRPr="00041458">
        <w:rPr>
          <w:sz w:val="20"/>
          <w:szCs w:val="20"/>
        </w:rPr>
        <w:t>Wykonawca, Podwykonawca lub dalszy Podwykonawca zamówienia na roboty budowlane zobowiązany jest przedłożyć Zamawiającemu poświad</w:t>
      </w:r>
      <w:r w:rsidR="004D3CC9">
        <w:rPr>
          <w:sz w:val="20"/>
          <w:szCs w:val="20"/>
        </w:rPr>
        <w:t xml:space="preserve">czoną za zgodność z oryginałem </w:t>
      </w:r>
      <w:r w:rsidRPr="00041458">
        <w:rPr>
          <w:sz w:val="20"/>
          <w:szCs w:val="20"/>
        </w:rPr>
        <w:t xml:space="preserve">kopię zawartej umowy </w:t>
      </w:r>
      <w:r w:rsidR="004D3CC9">
        <w:rPr>
          <w:sz w:val="20"/>
          <w:szCs w:val="20"/>
        </w:rPr>
        <w:br/>
      </w:r>
      <w:r w:rsidRPr="00041458">
        <w:rPr>
          <w:sz w:val="20"/>
          <w:szCs w:val="20"/>
        </w:rPr>
        <w:t xml:space="preserve">o podwykonawstwo, której przedmiotem są dostawy lub usługi, </w:t>
      </w:r>
      <w:r w:rsidRPr="004D3CC9">
        <w:rPr>
          <w:b/>
          <w:sz w:val="20"/>
          <w:szCs w:val="20"/>
        </w:rPr>
        <w:t>w terminie 7 dni</w:t>
      </w:r>
      <w:r w:rsidRPr="00041458">
        <w:rPr>
          <w:sz w:val="20"/>
          <w:szCs w:val="20"/>
        </w:rPr>
        <w:t xml:space="preserve"> od dnia jej zawarcia.</w:t>
      </w:r>
    </w:p>
    <w:p w14:paraId="5B439EF7"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t>W przypadku, gdy w przedłożonej umowie o podwykonawstwo,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14:paraId="4C364179"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bookmarkStart w:id="13" w:name="_4i7ojhp" w:colFirst="0" w:colLast="0"/>
      <w:bookmarkEnd w:id="13"/>
      <w:r>
        <w:rPr>
          <w:color w:val="000000"/>
          <w:sz w:val="20"/>
          <w:szCs w:val="20"/>
        </w:rPr>
        <w:t>Ust. 1-7 stosuje się odpowiednio do zmian umowy o podwykonawstwo.</w:t>
      </w:r>
    </w:p>
    <w:p w14:paraId="587A8D55"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t>W związku z solidarną odpowiedzialnością Zamawiającego wraz z Wykonawcą za zapłatę wynagrodzenia podwykonawcy, strony ustanawiają następujący tryb postępowania przy zapłacie przez Zamawiającego wynagrodzenia Wykonawcy, w przypadku gdy przedmiot umowy będzie wykonywany przy pomocy podwykonawców:</w:t>
      </w:r>
    </w:p>
    <w:p w14:paraId="708CCF91" w14:textId="77777777" w:rsidR="00142A04"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14:paraId="6503D7C6" w14:textId="5B6B2DDF" w:rsidR="00142A04"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do faktury wystawionej przez Wykonawcę załączone będzie zestawienie należności dla wszystkich Podwykonawców i dalszych Podwykonawców, wraz z kopiami wystawionych przez Podwykonawców</w:t>
      </w:r>
      <w:r w:rsidR="004D3CC9">
        <w:rPr>
          <w:color w:val="000000"/>
          <w:sz w:val="20"/>
          <w:szCs w:val="20"/>
        </w:rPr>
        <w:br/>
      </w:r>
      <w:r>
        <w:rPr>
          <w:color w:val="000000"/>
          <w:sz w:val="20"/>
          <w:szCs w:val="20"/>
        </w:rPr>
        <w:t xml:space="preserve"> i dalszych Podwykonawców wymagalnych faktur, będących podstawą do wystawienia faktury przez Wykonawcę, oświadczenie Podwykonawcy lub dalszego Podwykonawcy potwierdzające dokonanie zapłaty całości należnego mu wymagalnego wynagrodzenia oraz dowody dokonania płatności na rzecz Podwykonawców   i dalszych podwykonawców, stwierdzającymi iż wszelkie wymagalne należności ze strony Wykonawcy zostały na dany dzień w pełni uregulowane.</w:t>
      </w:r>
    </w:p>
    <w:p w14:paraId="5F79A88F" w14:textId="77777777" w:rsidR="00142A04"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w:t>
      </w:r>
    </w:p>
    <w:p w14:paraId="594469CA" w14:textId="77777777" w:rsidR="00142A04" w:rsidRDefault="00142A04" w:rsidP="00142A04">
      <w:pPr>
        <w:numPr>
          <w:ilvl w:val="3"/>
          <w:numId w:val="27"/>
        </w:numPr>
        <w:pBdr>
          <w:top w:val="nil"/>
          <w:left w:val="nil"/>
          <w:bottom w:val="nil"/>
          <w:right w:val="nil"/>
          <w:between w:val="nil"/>
        </w:pBdr>
        <w:tabs>
          <w:tab w:val="left" w:pos="709"/>
        </w:tabs>
        <w:spacing w:after="0" w:line="276" w:lineRule="auto"/>
        <w:jc w:val="both"/>
        <w:rPr>
          <w:color w:val="000000"/>
          <w:sz w:val="20"/>
          <w:szCs w:val="20"/>
        </w:rPr>
      </w:pPr>
      <w:bookmarkStart w:id="14" w:name="_2xcytpi" w:colFirst="0" w:colLast="0"/>
      <w:bookmarkEnd w:id="14"/>
      <w:r>
        <w:rPr>
          <w:color w:val="000000"/>
          <w:sz w:val="20"/>
          <w:szCs w:val="20"/>
        </w:rPr>
        <w:t>uchylenia się od obowiązku zapłaty odpowiednio przez wykonawcę, Podwykonawcę lub dalszego Podwykonawcę zamówienia na roboty budowlane,</w:t>
      </w:r>
    </w:p>
    <w:p w14:paraId="309B3D2E" w14:textId="77777777" w:rsidR="00142A04" w:rsidRDefault="00142A04" w:rsidP="00142A04">
      <w:pPr>
        <w:numPr>
          <w:ilvl w:val="3"/>
          <w:numId w:val="27"/>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na pisemny wniosek Wykonawcy.</w:t>
      </w:r>
    </w:p>
    <w:p w14:paraId="4E86DC89"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C750E8"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Bezpośrednia zapłata obejmuje wyłącznie należne wynagrodzenie, bez odsetek należnych podwykonawcy lub dalszemu podwykonawcy.</w:t>
      </w:r>
    </w:p>
    <w:p w14:paraId="4777A5A7"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bookmarkStart w:id="15" w:name="_1ci93xb" w:colFirst="0" w:colLast="0"/>
      <w:bookmarkEnd w:id="15"/>
      <w:r>
        <w:rPr>
          <w:color w:val="000000"/>
          <w:sz w:val="20"/>
          <w:szCs w:val="20"/>
        </w:rPr>
        <w:t xml:space="preserve">Przed dokonaniem bezpośredniej zapłaty, Zamawiający umożliwi Wykonawcy zgłoszenie pisemnych uwag dotyczących zasadności bezpośredniej zapłaty wynagrodzenia podwykonawcy lub dalszemu podwykonawcy. Termin zgłaszania uwag wynosi </w:t>
      </w:r>
      <w:r w:rsidRPr="004D3CC9">
        <w:rPr>
          <w:b/>
          <w:color w:val="000000"/>
          <w:sz w:val="20"/>
          <w:szCs w:val="20"/>
        </w:rPr>
        <w:t xml:space="preserve">7 dni </w:t>
      </w:r>
      <w:r>
        <w:rPr>
          <w:color w:val="000000"/>
          <w:sz w:val="20"/>
          <w:szCs w:val="20"/>
        </w:rPr>
        <w:t>od dnia doręczenia Wykonawcy informacji o możliwości zgłaszania uwag.</w:t>
      </w:r>
    </w:p>
    <w:p w14:paraId="541ADB8C"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 przypadku zgłoszenia przez Wykonawcę uwag, w terminie określonym w ust. 12, Zamawiający może:</w:t>
      </w:r>
    </w:p>
    <w:p w14:paraId="25656892" w14:textId="77777777" w:rsidR="00142A04" w:rsidRDefault="00142A04" w:rsidP="00142A04">
      <w:pPr>
        <w:numPr>
          <w:ilvl w:val="2"/>
          <w:numId w:val="27"/>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lastRenderedPageBreak/>
        <w:t>nie dokonać bezpośredniej zapłaty wynagrodzenia Podwykonawcy lub dalszemu Podwykonawcy, jeżeli Wykonawca wykaże niezasadność takiej zapłaty albo</w:t>
      </w:r>
    </w:p>
    <w:p w14:paraId="3E69734B" w14:textId="77777777" w:rsidR="00142A04" w:rsidRDefault="00142A04" w:rsidP="00142A04">
      <w:pPr>
        <w:numPr>
          <w:ilvl w:val="2"/>
          <w:numId w:val="27"/>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E78DE4F" w14:textId="77777777" w:rsidR="00142A04" w:rsidRDefault="00142A04" w:rsidP="00142A04">
      <w:pPr>
        <w:numPr>
          <w:ilvl w:val="2"/>
          <w:numId w:val="27"/>
        </w:numPr>
        <w:pBdr>
          <w:top w:val="nil"/>
          <w:left w:val="nil"/>
          <w:bottom w:val="nil"/>
          <w:right w:val="nil"/>
          <w:between w:val="nil"/>
        </w:pBdr>
        <w:tabs>
          <w:tab w:val="left" w:pos="709"/>
          <w:tab w:val="left" w:pos="851"/>
        </w:tabs>
        <w:spacing w:after="0" w:line="276" w:lineRule="auto"/>
        <w:ind w:left="993"/>
        <w:jc w:val="both"/>
        <w:rPr>
          <w:sz w:val="20"/>
          <w:szCs w:val="20"/>
        </w:rPr>
      </w:pPr>
      <w:bookmarkStart w:id="16" w:name="_3whwml4" w:colFirst="0" w:colLast="0"/>
      <w:bookmarkEnd w:id="16"/>
      <w:r>
        <w:rPr>
          <w:color w:val="000000"/>
          <w:sz w:val="20"/>
          <w:szCs w:val="20"/>
        </w:rPr>
        <w:t>dokonać bezpośredniej zapłaty wynagrodzenia Podwykonawcy lub dalszemu Podwykonawcy, jeżeli Podwykonawca lub dalszy Podwykonawca wykaże zasadność takiej zapłaty.</w:t>
      </w:r>
    </w:p>
    <w:p w14:paraId="2DF56347"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 przypadku dokonania bezpośredniej zapłaty Podwykonawcy lub dalszemu Podwykonawcy, Zamawiający potrąci kwotę wypłaconego wynagrodzenia z wynagrodzenia należnego Wykonawcy.</w:t>
      </w:r>
    </w:p>
    <w:p w14:paraId="39EE67E5"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o której mowa w ust. 1-7.</w:t>
      </w:r>
    </w:p>
    <w:p w14:paraId="0A149283"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jest odpowiedzialny za działania lub zaniechania Podwykonawców, dalszych Podwykonawców, ich przedstawicieli lub pracowników, jak za własne działania lub zaniechania.</w:t>
      </w:r>
    </w:p>
    <w:p w14:paraId="524568A8"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lub dalszego Podwykonawcy, jak za swoje własne.</w:t>
      </w:r>
    </w:p>
    <w:p w14:paraId="4BCCD04B"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Podwykonawca lub dalszy Podwykonawca nie może polecić Podwykonawcy realizacji przedmiotu Umowy o podwykonawstwo, której przedmiotem są roboty budowlane w przypadku braku jej akceptacji przez Zamawiającego.</w:t>
      </w:r>
    </w:p>
    <w:p w14:paraId="0B5FB03B"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70F878E2"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074271D0" w14:textId="45848E0E"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A9B4E2F" w14:textId="77777777" w:rsidR="00286B71" w:rsidRDefault="00286B71" w:rsidP="00286B71"/>
    <w:p w14:paraId="54E2683B" w14:textId="77777777" w:rsidR="00AF2617" w:rsidRDefault="00AF2617" w:rsidP="00AF2617">
      <w:pPr>
        <w:jc w:val="center"/>
        <w:rPr>
          <w:b/>
        </w:rPr>
      </w:pPr>
    </w:p>
    <w:p w14:paraId="0E5A2926" w14:textId="77777777" w:rsidR="00AF2617" w:rsidRDefault="00AF2617" w:rsidP="00AF2617">
      <w:pPr>
        <w:jc w:val="center"/>
        <w:rPr>
          <w:b/>
        </w:rPr>
      </w:pPr>
    </w:p>
    <w:p w14:paraId="18D91210" w14:textId="77777777" w:rsidR="00AF2617" w:rsidRDefault="00AF2617" w:rsidP="00AF2617">
      <w:pPr>
        <w:jc w:val="center"/>
        <w:rPr>
          <w:b/>
        </w:rPr>
      </w:pPr>
    </w:p>
    <w:p w14:paraId="26B8B5FD" w14:textId="77777777" w:rsidR="00A41E03" w:rsidRDefault="00A41E03" w:rsidP="00AF2617">
      <w:pPr>
        <w:jc w:val="center"/>
        <w:rPr>
          <w:b/>
        </w:rPr>
      </w:pPr>
    </w:p>
    <w:p w14:paraId="527A8649" w14:textId="77777777" w:rsidR="00A41E03" w:rsidRDefault="00A41E03" w:rsidP="00AF2617">
      <w:pPr>
        <w:jc w:val="center"/>
        <w:rPr>
          <w:b/>
        </w:rPr>
      </w:pPr>
    </w:p>
    <w:p w14:paraId="613C7175" w14:textId="77777777" w:rsidR="00AF2617" w:rsidRDefault="00AF2617" w:rsidP="00AF2617">
      <w:pPr>
        <w:jc w:val="center"/>
        <w:rPr>
          <w:b/>
        </w:rPr>
      </w:pPr>
    </w:p>
    <w:p w14:paraId="63134879" w14:textId="5A96AB74" w:rsidR="00286B71" w:rsidRPr="00AF2617" w:rsidRDefault="00286B71" w:rsidP="00AF2617">
      <w:pPr>
        <w:jc w:val="center"/>
        <w:rPr>
          <w:b/>
        </w:rPr>
      </w:pPr>
      <w:r w:rsidRPr="00AF2617">
        <w:rPr>
          <w:b/>
        </w:rPr>
        <w:lastRenderedPageBreak/>
        <w:t>§ 12</w:t>
      </w:r>
    </w:p>
    <w:p w14:paraId="19C7EF62" w14:textId="77777777" w:rsidR="00AF2617" w:rsidRDefault="00AF2617" w:rsidP="00AF2617">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Potencjał Wykonawcy</w:t>
      </w:r>
    </w:p>
    <w:p w14:paraId="26373F25" w14:textId="77777777" w:rsidR="00AF2617" w:rsidRDefault="00AF2617" w:rsidP="00AF2617">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307E3F4A"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764ED358"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oświadcza, że posiada zdolności techniczne i zawodowe wymagane do realizacji robót projektowych i budowlanych będących przedmiotem Umowy.</w:t>
      </w:r>
    </w:p>
    <w:p w14:paraId="490ED286" w14:textId="7491F550"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 przypadku powoływania się na zasoby podmiotów trzecich, Wykonawca oświadcza,  że podmiot trzeci ………………………………………………………………………………………………………………………..…..,  na zasoby którego </w:t>
      </w:r>
      <w:r>
        <w:rPr>
          <w:color w:val="000000"/>
          <w:sz w:val="20"/>
          <w:szCs w:val="20"/>
        </w:rPr>
        <w:br/>
        <w:t xml:space="preserve">w zakresie zdolności technicznych i zawodowych Wykonawca powoływał się składając Ofertę celem wykazania spełniania warunków udziału w postępowaniu o udzielenie zamówienia publicznego, będzie realizował przedmiot Umowy w zakresie </w:t>
      </w:r>
      <w:r>
        <w:rPr>
          <w:i/>
          <w:color w:val="000000"/>
          <w:sz w:val="20"/>
          <w:szCs w:val="20"/>
        </w:rPr>
        <w:t>……</w:t>
      </w:r>
      <w:r>
        <w:rPr>
          <w:color w:val="000000"/>
          <w:sz w:val="20"/>
          <w:szCs w:val="20"/>
        </w:rPr>
        <w:t xml:space="preserve">………………………………………………………………………………………      </w:t>
      </w:r>
      <w:r>
        <w:rPr>
          <w:color w:val="000000"/>
          <w:sz w:val="20"/>
          <w:szCs w:val="20"/>
        </w:rPr>
        <w:br/>
        <w:t xml:space="preserve">W przypadku zaprzestania wykonywania Umowy przez ……………………………………………………………..….,  </w:t>
      </w:r>
      <w:r>
        <w:rPr>
          <w:color w:val="000000"/>
          <w:sz w:val="20"/>
          <w:szCs w:val="20"/>
        </w:rPr>
        <w:br/>
        <w:t>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14:paraId="58AF4CC0"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14:paraId="58203512"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Inspektor nadzoru inwestorskiego jest uprawniony do zgłoszenia uwag, zastrzeżeń albo do wystąpienia do Wykonawcy z żądaniem usunięcia określonej osoby, spośród personelu Wykonawcy lub jego Podwykonawcy, która pomimo udzielonego jej upomnienia:</w:t>
      </w:r>
    </w:p>
    <w:p w14:paraId="66A0CCC7" w14:textId="77777777" w:rsidR="00AF2617" w:rsidRDefault="00AF2617" w:rsidP="00AF2617">
      <w:pPr>
        <w:numPr>
          <w:ilvl w:val="2"/>
          <w:numId w:val="28"/>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uporczywie wykazuje rażący brak staranności,</w:t>
      </w:r>
    </w:p>
    <w:p w14:paraId="41DCD4F2" w14:textId="77777777" w:rsidR="00AF2617" w:rsidRDefault="00AF2617" w:rsidP="00AF2617">
      <w:pPr>
        <w:numPr>
          <w:ilvl w:val="2"/>
          <w:numId w:val="28"/>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wykonuje swoje obowiązki w sposób niekompetentny lub niedbały,</w:t>
      </w:r>
    </w:p>
    <w:p w14:paraId="4FE21BE8" w14:textId="77777777" w:rsidR="00AF2617" w:rsidRDefault="00AF2617" w:rsidP="00AF2617">
      <w:pPr>
        <w:numPr>
          <w:ilvl w:val="2"/>
          <w:numId w:val="28"/>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nie stosuje się do postanowień Umowy lub</w:t>
      </w:r>
    </w:p>
    <w:p w14:paraId="305584E0" w14:textId="77777777" w:rsidR="00AF2617" w:rsidRDefault="00AF2617" w:rsidP="00AF2617">
      <w:pPr>
        <w:numPr>
          <w:ilvl w:val="2"/>
          <w:numId w:val="28"/>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stwarza zagrożenie dla bezpieczeństwa, zdrowia lub ochrony środowiska, w szczególności narusza zasady bhp oraz przepisy ppoż.</w:t>
      </w:r>
    </w:p>
    <w:p w14:paraId="5BD746F0"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oświadcza, że dysponuje odpowiednimi środkami finansowymi umożliwiającymi wykonanie przedmiotu Umowy. </w:t>
      </w:r>
    </w:p>
    <w:p w14:paraId="6CC93C8D" w14:textId="77777777" w:rsidR="00AF2617" w:rsidRDefault="00AF2617" w:rsidP="00AF2617">
      <w:pPr>
        <w:pBdr>
          <w:top w:val="nil"/>
          <w:left w:val="nil"/>
          <w:bottom w:val="nil"/>
          <w:right w:val="nil"/>
          <w:between w:val="nil"/>
        </w:pBdr>
        <w:tabs>
          <w:tab w:val="left" w:pos="709"/>
        </w:tabs>
        <w:spacing w:after="0"/>
        <w:ind w:left="426" w:hanging="504"/>
        <w:jc w:val="both"/>
        <w:rPr>
          <w:color w:val="000000"/>
          <w:sz w:val="20"/>
          <w:szCs w:val="20"/>
        </w:rPr>
      </w:pPr>
    </w:p>
    <w:p w14:paraId="135E4A27" w14:textId="77777777" w:rsidR="00286B71" w:rsidRDefault="00286B71" w:rsidP="00286B71"/>
    <w:p w14:paraId="30E4542B" w14:textId="3764FD7A" w:rsidR="00AF2617" w:rsidRDefault="00286B71" w:rsidP="00AF2617">
      <w:pPr>
        <w:jc w:val="center"/>
        <w:rPr>
          <w:b/>
        </w:rPr>
      </w:pPr>
      <w:r w:rsidRPr="00AF2617">
        <w:rPr>
          <w:b/>
        </w:rPr>
        <w:t>§ 13</w:t>
      </w:r>
    </w:p>
    <w:p w14:paraId="427DCA5D" w14:textId="77777777" w:rsidR="00AF2617" w:rsidRDefault="00AF2617" w:rsidP="00AF2617">
      <w:pPr>
        <w:spacing w:after="0"/>
        <w:jc w:val="center"/>
        <w:rPr>
          <w:b/>
          <w:sz w:val="20"/>
          <w:szCs w:val="20"/>
        </w:rPr>
      </w:pPr>
      <w:r>
        <w:rPr>
          <w:b/>
          <w:sz w:val="20"/>
          <w:szCs w:val="20"/>
        </w:rPr>
        <w:t>Zatrudnienie pracowników wykonawcy i podwykonawcy</w:t>
      </w:r>
    </w:p>
    <w:p w14:paraId="6EC93C55" w14:textId="77777777" w:rsidR="00AF2617" w:rsidRDefault="00AF2617" w:rsidP="00AF2617">
      <w:pPr>
        <w:spacing w:after="0"/>
        <w:jc w:val="center"/>
        <w:rPr>
          <w:b/>
          <w:sz w:val="20"/>
          <w:szCs w:val="20"/>
        </w:rPr>
      </w:pPr>
    </w:p>
    <w:p w14:paraId="391C6DF5" w14:textId="087CE97F"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Wykonawca lub podwykonawca zobowiązuje się do zatrudnienia w rozumieniu art. 2</w:t>
      </w:r>
      <w:r w:rsidR="006D2C82">
        <w:rPr>
          <w:color w:val="000000"/>
          <w:sz w:val="20"/>
          <w:szCs w:val="20"/>
        </w:rPr>
        <w:t>2</w:t>
      </w:r>
      <w:r>
        <w:rPr>
          <w:color w:val="000000"/>
          <w:sz w:val="20"/>
          <w:szCs w:val="20"/>
        </w:rPr>
        <w:t xml:space="preserve"> § 1  ustawy z d</w:t>
      </w:r>
      <w:r w:rsidR="006D2C82">
        <w:rPr>
          <w:color w:val="000000"/>
          <w:sz w:val="20"/>
          <w:szCs w:val="20"/>
        </w:rPr>
        <w:t>nia 26 czerwca 1974r. Kodeks pracy (</w:t>
      </w:r>
      <w:r>
        <w:rPr>
          <w:color w:val="000000"/>
          <w:sz w:val="20"/>
          <w:szCs w:val="20"/>
        </w:rPr>
        <w:t>tj. Dz.U. 2023 r. poz. 1465</w:t>
      </w:r>
      <w:r w:rsidR="006D2C82">
        <w:rPr>
          <w:color w:val="000000"/>
          <w:sz w:val="20"/>
          <w:szCs w:val="20"/>
        </w:rPr>
        <w:t>, 2024 r. poz. 878</w:t>
      </w:r>
      <w:r>
        <w:rPr>
          <w:color w:val="000000"/>
          <w:sz w:val="20"/>
          <w:szCs w:val="20"/>
        </w:rPr>
        <w:t xml:space="preserve">) </w:t>
      </w:r>
      <w:r>
        <w:rPr>
          <w:i/>
          <w:color w:val="000000"/>
          <w:sz w:val="20"/>
          <w:szCs w:val="20"/>
        </w:rPr>
        <w:t>lub  analogicznych przepisów państw członkowskich UE, EOG,</w:t>
      </w:r>
      <w:r>
        <w:rPr>
          <w:color w:val="000000"/>
          <w:sz w:val="20"/>
          <w:szCs w:val="20"/>
        </w:rPr>
        <w:t xml:space="preserve"> przy realizacji zamówienia osób  wykonujących czynności fizyczne bezpośrednio związane z wykonywaniem robót budowlanych na cały okres realizacji zamówienia. Wyłączeniu podlegają osoby pełniące samodzielne funkcje techniczne w budownictwie w rozumieniu </w:t>
      </w:r>
      <w:proofErr w:type="spellStart"/>
      <w:r>
        <w:rPr>
          <w:color w:val="000000"/>
          <w:sz w:val="20"/>
          <w:szCs w:val="20"/>
        </w:rPr>
        <w:t>PrBud</w:t>
      </w:r>
      <w:proofErr w:type="spellEnd"/>
      <w:r>
        <w:rPr>
          <w:color w:val="000000"/>
          <w:sz w:val="20"/>
          <w:szCs w:val="20"/>
        </w:rPr>
        <w:t xml:space="preserve"> oraz osoby wykonujące czynności pomiarów i uruchomienia urządzeń i instalacji, dostaw towarów, a także usług transportu załadunku i rozładunku.</w:t>
      </w:r>
    </w:p>
    <w:p w14:paraId="12B32B32" w14:textId="64E13491"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lastRenderedPageBreak/>
        <w:t xml:space="preserve">Zatrudnienie osób, o których mowa w </w:t>
      </w:r>
      <w:r w:rsidRPr="006D2C82">
        <w:rPr>
          <w:color w:val="000000"/>
          <w:sz w:val="20"/>
          <w:szCs w:val="20"/>
        </w:rPr>
        <w:t>ust. 1</w:t>
      </w:r>
      <w:r>
        <w:rPr>
          <w:color w:val="000000"/>
          <w:sz w:val="20"/>
          <w:szCs w:val="20"/>
        </w:rPr>
        <w:t xml:space="preserve"> nastąpi przed dniem rozpoczęcia wykonywania przez te osoby czynności w ramach realizacji  niniejszej umowy i najpóźniej w dniu rozpoczęcia wykonywania czynności przez daną osobę. Wykonawca przedłoży Zamawiającemu oświadczenie o zatrudnieniu poszczególnych osób na podstawie umowy o pracę przy realizacji zadania z podaniem terminów ważności umów oraz stanowisk pracy zatrudnionych osób, nie później niż </w:t>
      </w:r>
      <w:r w:rsidR="006D2C82" w:rsidRPr="006D2C82">
        <w:rPr>
          <w:b/>
          <w:color w:val="000000"/>
          <w:sz w:val="20"/>
          <w:szCs w:val="20"/>
        </w:rPr>
        <w:t>3</w:t>
      </w:r>
      <w:r w:rsidRPr="006D2C82">
        <w:rPr>
          <w:b/>
          <w:color w:val="000000"/>
          <w:sz w:val="20"/>
          <w:szCs w:val="20"/>
        </w:rPr>
        <w:t xml:space="preserve"> dni robocze </w:t>
      </w:r>
      <w:r>
        <w:rPr>
          <w:color w:val="000000"/>
          <w:sz w:val="20"/>
          <w:szCs w:val="20"/>
        </w:rPr>
        <w:t xml:space="preserve">przed zamiarem wprowadzenia ich na teren budowy i wystawienia przepustek.        </w:t>
      </w:r>
    </w:p>
    <w:p w14:paraId="7E8CD2CF" w14:textId="77777777" w:rsidR="00AF2617" w:rsidRDefault="00AF2617" w:rsidP="00AF2617">
      <w:pPr>
        <w:numPr>
          <w:ilvl w:val="1"/>
          <w:numId w:val="29"/>
        </w:numPr>
        <w:spacing w:after="0" w:line="276" w:lineRule="auto"/>
        <w:ind w:left="426"/>
        <w:jc w:val="both"/>
        <w:rPr>
          <w:sz w:val="20"/>
          <w:szCs w:val="20"/>
        </w:rPr>
      </w:pPr>
      <w:r>
        <w:rPr>
          <w:sz w:val="20"/>
          <w:szCs w:val="20"/>
        </w:rPr>
        <w:t>Zamawiający wymaga zatrudnienia na podstawie umowy o pracę przez wykonawcę lub podwykonawcę osób wykonujących wskazane poniżej czynności fizyczne w trakcie realizacji zamówienia bezpośrednio związane z wykonywaniem robót budowlanych, w tym operatorów sprzętu Wykonawcy na cały okres realizacji zamówienia.</w:t>
      </w:r>
    </w:p>
    <w:p w14:paraId="7B80517F" w14:textId="2EAA8DA5" w:rsidR="00AF2617" w:rsidRDefault="00AF2617" w:rsidP="006D2C82">
      <w:pPr>
        <w:numPr>
          <w:ilvl w:val="1"/>
          <w:numId w:val="29"/>
        </w:numPr>
        <w:spacing w:after="0" w:line="276" w:lineRule="auto"/>
        <w:ind w:left="426"/>
        <w:jc w:val="both"/>
        <w:rPr>
          <w:sz w:val="20"/>
          <w:szCs w:val="20"/>
        </w:rPr>
      </w:pPr>
      <w:r>
        <w:rPr>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t>
      </w:r>
      <w:r w:rsidR="006D2C82">
        <w:rPr>
          <w:sz w:val="20"/>
          <w:szCs w:val="20"/>
        </w:rPr>
        <w:br/>
      </w:r>
      <w:r>
        <w:rPr>
          <w:sz w:val="20"/>
          <w:szCs w:val="20"/>
        </w:rPr>
        <w:t xml:space="preserve">w szczególności do żądania: </w:t>
      </w:r>
    </w:p>
    <w:p w14:paraId="04C3708C" w14:textId="77777777" w:rsidR="00AF2617" w:rsidRDefault="00AF2617" w:rsidP="00AF2617">
      <w:pPr>
        <w:numPr>
          <w:ilvl w:val="2"/>
          <w:numId w:val="29"/>
        </w:numPr>
        <w:spacing w:after="0" w:line="276" w:lineRule="auto"/>
        <w:rPr>
          <w:sz w:val="20"/>
          <w:szCs w:val="20"/>
        </w:rPr>
      </w:pPr>
      <w:r>
        <w:rPr>
          <w:sz w:val="20"/>
          <w:szCs w:val="20"/>
        </w:rPr>
        <w:t>oświadczenia zatrudnionego pracownika,</w:t>
      </w:r>
    </w:p>
    <w:p w14:paraId="58C164A1" w14:textId="6008CD27" w:rsidR="00AF2617" w:rsidRDefault="00AF2617" w:rsidP="006D2C82">
      <w:pPr>
        <w:numPr>
          <w:ilvl w:val="2"/>
          <w:numId w:val="29"/>
        </w:numPr>
        <w:spacing w:after="0" w:line="276" w:lineRule="auto"/>
        <w:jc w:val="both"/>
        <w:rPr>
          <w:sz w:val="20"/>
          <w:szCs w:val="20"/>
        </w:rPr>
      </w:pPr>
      <w:r>
        <w:rPr>
          <w:sz w:val="20"/>
          <w:szCs w:val="20"/>
        </w:rPr>
        <w:t xml:space="preserve">oświadczenia Wykonawcy lub Podwykonawcy o zatrudnieniu pracownika na podstawie umowy </w:t>
      </w:r>
      <w:r w:rsidR="006D2C82">
        <w:rPr>
          <w:sz w:val="20"/>
          <w:szCs w:val="20"/>
        </w:rPr>
        <w:br/>
      </w:r>
      <w:r>
        <w:rPr>
          <w:sz w:val="20"/>
          <w:szCs w:val="20"/>
        </w:rPr>
        <w:t>o pracę,</w:t>
      </w:r>
    </w:p>
    <w:p w14:paraId="0E3E500E" w14:textId="77777777" w:rsidR="00AF2617" w:rsidRDefault="00AF2617" w:rsidP="00AF2617">
      <w:pPr>
        <w:numPr>
          <w:ilvl w:val="2"/>
          <w:numId w:val="29"/>
        </w:numPr>
        <w:spacing w:after="0" w:line="276" w:lineRule="auto"/>
        <w:rPr>
          <w:sz w:val="20"/>
          <w:szCs w:val="20"/>
        </w:rPr>
      </w:pPr>
      <w:r>
        <w:rPr>
          <w:sz w:val="20"/>
          <w:szCs w:val="20"/>
        </w:rPr>
        <w:t>poświadczonej za zgodność z oryginałem kopii umowy o pracę zatrudnionego pracownika,</w:t>
      </w:r>
    </w:p>
    <w:p w14:paraId="0791DB37" w14:textId="77777777" w:rsidR="00AF2617" w:rsidRDefault="00AF2617" w:rsidP="00AF2617">
      <w:pPr>
        <w:numPr>
          <w:ilvl w:val="2"/>
          <w:numId w:val="29"/>
        </w:numPr>
        <w:spacing w:after="0" w:line="276" w:lineRule="auto"/>
        <w:jc w:val="both"/>
        <w:rPr>
          <w:sz w:val="20"/>
          <w:szCs w:val="20"/>
        </w:rPr>
      </w:pPr>
      <w:r>
        <w:rPr>
          <w:sz w:val="20"/>
          <w:szCs w:val="20"/>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01939451" w14:textId="77777777" w:rsidR="00AF2617" w:rsidRDefault="00AF2617" w:rsidP="00AF2617">
      <w:pPr>
        <w:numPr>
          <w:ilvl w:val="2"/>
          <w:numId w:val="29"/>
        </w:numPr>
        <w:spacing w:after="0" w:line="276" w:lineRule="auto"/>
        <w:rPr>
          <w:sz w:val="20"/>
          <w:szCs w:val="20"/>
        </w:rPr>
      </w:pPr>
      <w:r>
        <w:rPr>
          <w:sz w:val="20"/>
          <w:szCs w:val="20"/>
        </w:rPr>
        <w:t>wyjaśnień w przypadku wątpliwości w zakresie potwierdzenia spełniania ww. wymogów,</w:t>
      </w:r>
    </w:p>
    <w:p w14:paraId="15AD97E8" w14:textId="77777777" w:rsidR="00AF2617" w:rsidRDefault="00AF2617" w:rsidP="00AF2617">
      <w:pPr>
        <w:spacing w:after="0"/>
        <w:ind w:left="142" w:firstLine="283"/>
        <w:rPr>
          <w:sz w:val="20"/>
          <w:szCs w:val="20"/>
        </w:rPr>
      </w:pPr>
      <w:r>
        <w:rPr>
          <w:sz w:val="20"/>
          <w:szCs w:val="20"/>
        </w:rPr>
        <w:t>jak również przeprowadzania kontroli na miejscu wykonywania świadczenia</w:t>
      </w:r>
    </w:p>
    <w:p w14:paraId="3FA966C4" w14:textId="77777777"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Wykonawca lub podwykonawca zobowiązany jest na każde wezwanie Zamawiającego w terminie nie dłuższym niż 10 dni, licząc od dnia tego wezwania, przedłożyć stosowne dokumenty w celu potwierdzenia spełnienia wymogu zatrudnienia na podstawie umowy o pracę przez Wykonawcę lub podwykonawcę osób realizujących przedmiot Umowy w tym:</w:t>
      </w:r>
    </w:p>
    <w:p w14:paraId="60D8371E"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1C76E2F"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3ADAFDAE"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Imię i nazwisko pracownika nie podlega </w:t>
      </w:r>
      <w:proofErr w:type="spellStart"/>
      <w:r>
        <w:rPr>
          <w:color w:val="000000"/>
          <w:sz w:val="20"/>
          <w:szCs w:val="20"/>
        </w:rPr>
        <w:t>anonimizacji</w:t>
      </w:r>
      <w:proofErr w:type="spellEnd"/>
      <w:r>
        <w:rPr>
          <w:color w:val="000000"/>
          <w:sz w:val="20"/>
          <w:szCs w:val="20"/>
        </w:rPr>
        <w:t>. Informacje takie jak: data zawarcia umowy, rodzaj umowy o pracę i wymiar etatu powinny być możliwe do zidentyfikowania;</w:t>
      </w:r>
    </w:p>
    <w:p w14:paraId="7E42D8AB"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657F1DDE"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Pr>
          <w:color w:val="000000"/>
          <w:sz w:val="20"/>
          <w:szCs w:val="20"/>
        </w:rPr>
        <w:t>anonimizacji</w:t>
      </w:r>
      <w:proofErr w:type="spellEnd"/>
      <w:r>
        <w:rPr>
          <w:color w:val="000000"/>
          <w:sz w:val="20"/>
          <w:szCs w:val="20"/>
        </w:rPr>
        <w:t>.</w:t>
      </w:r>
    </w:p>
    <w:p w14:paraId="58A9B054" w14:textId="77777777"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Obowiązek  zatrudnienia osób, o których mowa w ust. 1 zostanie spełniony również poprzez zatrudnienie już wcześniej, przed złożeniem przez Wykonawcę oferty na przedmiotowe zamówienie,</w:t>
      </w:r>
    </w:p>
    <w:p w14:paraId="00DE68D3" w14:textId="77777777"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lastRenderedPageBreak/>
        <w:t>Zobowiązanie Wykonawcy do zatrudnienia osób na zasadach, o których mowa w ust. 1, w terminie, o którym mowa w ust. 2,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2 i ust. 5. Niespełnienie w tych okolicznościach wymienionych wymagań umów o podwykonawstwo pociągnie za sobą zgłoszenie przez Zamawiającego odpowiednio zastrzeżeń lub sprzeciwu stosownie do zapisu § 11 ust. 3 nn. Umowy. W przypadku uzasadnionych wątpliwości co do przestrzegania prawa pracy przez Wykonawcę lub podwykonawcę Zamawiający zwróci się o przeprowadzenie kontroli przez Państwową Inspekcję Pracy.</w:t>
      </w:r>
    </w:p>
    <w:p w14:paraId="6F68261D" w14:textId="31A381A8"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Zatrudnienie przez podwykonawców lub dalszych podwykonawców na zasadach o</w:t>
      </w:r>
      <w:r w:rsidR="006D2C82">
        <w:rPr>
          <w:color w:val="000000"/>
          <w:sz w:val="20"/>
          <w:szCs w:val="20"/>
        </w:rPr>
        <w:t xml:space="preserve">kreślonych  </w:t>
      </w:r>
      <w:r>
        <w:rPr>
          <w:color w:val="000000"/>
          <w:sz w:val="20"/>
          <w:szCs w:val="20"/>
        </w:rPr>
        <w:t>w niniejszym paragrafie osób do wykonywania czynności wskazanych w ust.1,  jest równoznaczne ze spełnieniem przez Wykonawcę obowiązku zatrudnienia tych osób, określonego w ust. 1, jedynie w odniesieniu do zakresu objętego umową o podwykonawstwo lub dalsze podwykonawstwo.</w:t>
      </w:r>
    </w:p>
    <w:p w14:paraId="098B20F9" w14:textId="49BD20EE"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W przypadku  niewywią</w:t>
      </w:r>
      <w:r w:rsidR="006D2C82">
        <w:rPr>
          <w:color w:val="000000"/>
          <w:sz w:val="20"/>
          <w:szCs w:val="20"/>
        </w:rPr>
        <w:t>zania się Wykonawcy z obowiązku</w:t>
      </w:r>
      <w:r>
        <w:rPr>
          <w:color w:val="000000"/>
          <w:sz w:val="20"/>
          <w:szCs w:val="20"/>
        </w:rPr>
        <w:t xml:space="preserve"> określonego w ust. 1, Zamawiający ma prawo naliczyć kary umowne zgodnie </w:t>
      </w:r>
      <w:r w:rsidRPr="005408B2">
        <w:rPr>
          <w:color w:val="000000"/>
          <w:sz w:val="20"/>
          <w:szCs w:val="20"/>
        </w:rPr>
        <w:t>z § 2</w:t>
      </w:r>
      <w:r w:rsidR="006D2C82" w:rsidRPr="005408B2">
        <w:rPr>
          <w:color w:val="000000"/>
          <w:sz w:val="20"/>
          <w:szCs w:val="20"/>
        </w:rPr>
        <w:t>7</w:t>
      </w:r>
      <w:r w:rsidR="006D2C82">
        <w:rPr>
          <w:color w:val="000000"/>
          <w:sz w:val="20"/>
          <w:szCs w:val="20"/>
        </w:rPr>
        <w:t xml:space="preserve"> </w:t>
      </w:r>
      <w:r>
        <w:rPr>
          <w:color w:val="000000"/>
          <w:sz w:val="20"/>
          <w:szCs w:val="20"/>
        </w:rPr>
        <w:t xml:space="preserve">ust.1 pkt </w:t>
      </w:r>
      <w:r w:rsidR="006D2C82">
        <w:rPr>
          <w:color w:val="000000"/>
          <w:sz w:val="20"/>
          <w:szCs w:val="20"/>
        </w:rPr>
        <w:t>11</w:t>
      </w:r>
    </w:p>
    <w:p w14:paraId="397CA7D4" w14:textId="3EA09A7F" w:rsidR="00AF2617" w:rsidRDefault="00AF2617" w:rsidP="00AF2617">
      <w:pPr>
        <w:widowControl w:val="0"/>
        <w:numPr>
          <w:ilvl w:val="1"/>
          <w:numId w:val="29"/>
        </w:numPr>
        <w:pBdr>
          <w:top w:val="nil"/>
          <w:left w:val="nil"/>
          <w:bottom w:val="nil"/>
          <w:right w:val="nil"/>
          <w:between w:val="nil"/>
        </w:pBdr>
        <w:tabs>
          <w:tab w:val="left" w:pos="885"/>
        </w:tabs>
        <w:spacing w:after="0" w:line="276" w:lineRule="auto"/>
        <w:ind w:left="426"/>
        <w:jc w:val="both"/>
        <w:rPr>
          <w:color w:val="000000"/>
          <w:sz w:val="20"/>
          <w:szCs w:val="20"/>
        </w:rPr>
      </w:pPr>
      <w:r>
        <w:rPr>
          <w:color w:val="000000"/>
          <w:sz w:val="20"/>
          <w:szCs w:val="20"/>
        </w:rPr>
        <w:t>W przypadku zobowiązania się przez Wykonawcę na etapie zamówienia publicznego do zatrudnienia osoby niepełnosprawnej w rozumieniu ustawy z dnia 27 sierpnia 1997 r. o rehabilitacji zawodowej i społecznej oraz zatrudnianiu osób niepełnosprawnych (tj. Dz.U. 202</w:t>
      </w:r>
      <w:r w:rsidR="006D2C82">
        <w:rPr>
          <w:color w:val="000000"/>
          <w:sz w:val="20"/>
          <w:szCs w:val="20"/>
        </w:rPr>
        <w:t>4</w:t>
      </w:r>
      <w:r>
        <w:rPr>
          <w:color w:val="000000"/>
          <w:sz w:val="20"/>
          <w:szCs w:val="20"/>
        </w:rPr>
        <w:t xml:space="preserve"> poz. </w:t>
      </w:r>
      <w:r w:rsidR="006D2C82">
        <w:rPr>
          <w:color w:val="000000"/>
          <w:sz w:val="20"/>
          <w:szCs w:val="20"/>
        </w:rPr>
        <w:t>44, 858, 1089)</w:t>
      </w:r>
      <w:r>
        <w:rPr>
          <w:color w:val="000000"/>
          <w:sz w:val="20"/>
          <w:szCs w:val="20"/>
        </w:rPr>
        <w:t xml:space="preserve"> na podstawie stosunku pracy (umowy o pracę w rozumieniu przepisów Kodeksu pracy)  w wymiarze pełnego wymiaru czasu pracy, za co Wykonawca otrzymał dodatkowe pu</w:t>
      </w:r>
      <w:r w:rsidR="005408B2">
        <w:rPr>
          <w:color w:val="000000"/>
          <w:sz w:val="20"/>
          <w:szCs w:val="20"/>
        </w:rPr>
        <w:t xml:space="preserve">nkty do kryterium wyboru oferty, </w:t>
      </w:r>
      <w:r>
        <w:rPr>
          <w:color w:val="000000"/>
          <w:sz w:val="20"/>
          <w:szCs w:val="20"/>
        </w:rPr>
        <w:t>Zamawiający wymaga przedłożenia oświadczenia o zatrudnieniu tej osoby w rozumieniu art.</w:t>
      </w:r>
      <w:r w:rsidR="006D2C82">
        <w:rPr>
          <w:color w:val="000000"/>
          <w:sz w:val="20"/>
          <w:szCs w:val="20"/>
        </w:rPr>
        <w:t xml:space="preserve"> </w:t>
      </w:r>
      <w:r>
        <w:rPr>
          <w:color w:val="000000"/>
          <w:sz w:val="20"/>
          <w:szCs w:val="20"/>
        </w:rPr>
        <w:t xml:space="preserve">22 § 1  ustawy z dnia 26.06.1974r. Kodeks pracy  </w:t>
      </w:r>
      <w:r>
        <w:rPr>
          <w:i/>
          <w:color w:val="000000"/>
          <w:sz w:val="20"/>
          <w:szCs w:val="20"/>
        </w:rPr>
        <w:t>lub analogicznych przepisów państw członkowskich UE, EOG,</w:t>
      </w:r>
      <w:r>
        <w:rPr>
          <w:color w:val="000000"/>
          <w:sz w:val="20"/>
          <w:szCs w:val="20"/>
        </w:rPr>
        <w:t xml:space="preserve"> na cały okres realizacji zamówienia na podstawie umowy o pracę z podaniem terminów ważności umowy oraz funkcji jaką będzie pełniła osoba niepełnosprawna, nie później niż </w:t>
      </w:r>
      <w:r w:rsidR="006D2C82" w:rsidRPr="006D2C82">
        <w:rPr>
          <w:b/>
          <w:color w:val="000000"/>
          <w:sz w:val="20"/>
          <w:szCs w:val="20"/>
        </w:rPr>
        <w:t>3</w:t>
      </w:r>
      <w:r w:rsidRPr="006D2C82">
        <w:rPr>
          <w:b/>
          <w:color w:val="000000"/>
          <w:sz w:val="20"/>
          <w:szCs w:val="20"/>
        </w:rPr>
        <w:t xml:space="preserve"> dni</w:t>
      </w:r>
      <w:r>
        <w:rPr>
          <w:color w:val="000000"/>
          <w:sz w:val="20"/>
          <w:szCs w:val="20"/>
        </w:rPr>
        <w:t xml:space="preserve"> po podpisaniu niniejszej umowy.  Czynności wykonywane przez osobę niepełnosprawną muszą być związane z realizacją niniejszej umowy. </w:t>
      </w:r>
    </w:p>
    <w:p w14:paraId="7E3F52C5" w14:textId="77777777"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Wykonawca zobowiązany jest na każde wezwanie Zamawiającego w terminie nie dłuższym niż </w:t>
      </w:r>
      <w:r w:rsidRPr="005408B2">
        <w:rPr>
          <w:b/>
          <w:color w:val="000000"/>
          <w:sz w:val="20"/>
          <w:szCs w:val="20"/>
        </w:rPr>
        <w:t>15 dni</w:t>
      </w:r>
      <w:r>
        <w:rPr>
          <w:color w:val="000000"/>
          <w:sz w:val="20"/>
          <w:szCs w:val="20"/>
        </w:rPr>
        <w:t xml:space="preserve">,  licząc od dnia tego wezwania, przedłożyć stosowne dokumenty w celu potwierdzenia spełnienia wymogu zatrudnienia na podstawie umowy o pracę przez Wykonawcę osoby niepełnosprawnej w tym:  </w:t>
      </w:r>
    </w:p>
    <w:p w14:paraId="5E5738D7"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oświadczenie wykonawcy o zatrudnieniu na podstawie umowy o pracę osoby niepełnosprawnej.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14:paraId="532C71E3" w14:textId="2BF992C1"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przez wykonawcę  kopię umowy/umów o pracę zawartą </w:t>
      </w:r>
      <w:r w:rsidR="005408B2">
        <w:rPr>
          <w:color w:val="000000"/>
          <w:sz w:val="20"/>
          <w:szCs w:val="20"/>
        </w:rPr>
        <w:br/>
      </w:r>
      <w:r>
        <w:rPr>
          <w:color w:val="000000"/>
          <w:sz w:val="20"/>
          <w:szCs w:val="20"/>
        </w:rPr>
        <w:t xml:space="preserve">z osobą niepełnosprawną osób, których dotyczy ww. </w:t>
      </w:r>
      <w:r w:rsidR="005408B2">
        <w:rPr>
          <w:color w:val="000000"/>
          <w:sz w:val="20"/>
          <w:szCs w:val="20"/>
        </w:rPr>
        <w:t xml:space="preserve">oświadczenie wykonawcy (wraz </w:t>
      </w:r>
      <w:r>
        <w:rPr>
          <w:color w:val="000000"/>
          <w:sz w:val="20"/>
          <w:szCs w:val="20"/>
        </w:rPr>
        <w:t xml:space="preserve">z dokumentem regulującym zakres obowiązków, jeżeli został sporządzony). Kopia umowy/umów powinna zostać zanonimizowana w sposób zapewniający ochronę danych osobowych pracowników, bez adresów, nr PESEL pracowników). Imię i nazwisko pracownika nie podlega </w:t>
      </w:r>
      <w:proofErr w:type="spellStart"/>
      <w:r>
        <w:rPr>
          <w:color w:val="000000"/>
          <w:sz w:val="20"/>
          <w:szCs w:val="20"/>
        </w:rPr>
        <w:t>anonimizacji</w:t>
      </w:r>
      <w:proofErr w:type="spellEnd"/>
      <w:r>
        <w:rPr>
          <w:color w:val="000000"/>
          <w:sz w:val="20"/>
          <w:szCs w:val="20"/>
        </w:rPr>
        <w:t>. Informacje takie jak: data zawarcia umowy, rodzaj umowy o pracę i wymiar etatu powinny być możliwe do zidentyfikowania;</w:t>
      </w:r>
    </w:p>
    <w:p w14:paraId="6B19ECE0"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zaświadczenie właściwego oddziału ZUS, potwierdzające opłacanie przez wykonawcę składek na ubezpieczenia społeczne i zdrowotne z tytułu zatrudnienia na podstawie umów o pracę za ostatni okres rozliczeniowy;</w:t>
      </w:r>
    </w:p>
    <w:p w14:paraId="5CA13E4A"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przez wykonawcę kopię dowodu potwierdzającego zgłoszenie pracownika przez pracodawcę do ubezpieczeń, zanonimizowaną w sposób zapewniający ochronę danych osobowych pracowników. Imię i nazwisko pracownika nie podlega </w:t>
      </w:r>
      <w:proofErr w:type="spellStart"/>
      <w:r>
        <w:rPr>
          <w:color w:val="000000"/>
          <w:sz w:val="20"/>
          <w:szCs w:val="20"/>
        </w:rPr>
        <w:t>anonimizacji</w:t>
      </w:r>
      <w:proofErr w:type="spellEnd"/>
      <w:r>
        <w:rPr>
          <w:color w:val="000000"/>
          <w:sz w:val="20"/>
          <w:szCs w:val="20"/>
        </w:rPr>
        <w:t>.</w:t>
      </w:r>
    </w:p>
    <w:p w14:paraId="30DF92E5"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przez wykonawcę kopię orzeczenia o niepełnosprawności osoby zatrudnionej, zanonimizowaną w sposób zapewniający ochronę danych osobowych pracowników. Imię i nazwisko pracownika nie podlega </w:t>
      </w:r>
      <w:proofErr w:type="spellStart"/>
      <w:r>
        <w:rPr>
          <w:color w:val="000000"/>
          <w:sz w:val="20"/>
          <w:szCs w:val="20"/>
        </w:rPr>
        <w:t>anonimizacji</w:t>
      </w:r>
      <w:proofErr w:type="spellEnd"/>
      <w:r>
        <w:rPr>
          <w:color w:val="000000"/>
          <w:sz w:val="20"/>
          <w:szCs w:val="20"/>
        </w:rPr>
        <w:t>.</w:t>
      </w:r>
    </w:p>
    <w:p w14:paraId="0C133841" w14:textId="4F1D3EBD" w:rsidR="00AF2617" w:rsidRDefault="00AF2617" w:rsidP="00AF2617">
      <w:pPr>
        <w:widowControl w:val="0"/>
        <w:numPr>
          <w:ilvl w:val="1"/>
          <w:numId w:val="29"/>
        </w:numPr>
        <w:pBdr>
          <w:top w:val="nil"/>
          <w:left w:val="nil"/>
          <w:bottom w:val="nil"/>
          <w:right w:val="nil"/>
          <w:between w:val="nil"/>
        </w:pBdr>
        <w:tabs>
          <w:tab w:val="left" w:pos="885"/>
        </w:tabs>
        <w:spacing w:after="0" w:line="276" w:lineRule="auto"/>
        <w:ind w:left="426"/>
        <w:jc w:val="both"/>
        <w:rPr>
          <w:color w:val="000000"/>
          <w:sz w:val="20"/>
          <w:szCs w:val="20"/>
        </w:rPr>
      </w:pPr>
      <w:r>
        <w:rPr>
          <w:color w:val="000000"/>
          <w:sz w:val="20"/>
          <w:szCs w:val="20"/>
        </w:rPr>
        <w:t xml:space="preserve">Zamawiający zastrzega sobie prawo do żądania na każdym etapie realizacji budowy przedłożenia stosownych </w:t>
      </w:r>
      <w:r>
        <w:rPr>
          <w:color w:val="000000"/>
          <w:sz w:val="20"/>
          <w:szCs w:val="20"/>
        </w:rPr>
        <w:lastRenderedPageBreak/>
        <w:t>dokumentów potwierdzających zatrudnienie osoby niepełnosprawnej zgodnie z zapisami ust. 10 pod rygorem naliczenia kar umownych, o których mowa w § 2</w:t>
      </w:r>
      <w:r w:rsidR="005408B2">
        <w:rPr>
          <w:color w:val="000000"/>
          <w:sz w:val="20"/>
          <w:szCs w:val="20"/>
        </w:rPr>
        <w:t>7</w:t>
      </w:r>
      <w:r>
        <w:rPr>
          <w:color w:val="000000"/>
          <w:sz w:val="20"/>
          <w:szCs w:val="20"/>
        </w:rPr>
        <w:t xml:space="preserve"> ust.1 pkt 1</w:t>
      </w:r>
      <w:r w:rsidR="005408B2">
        <w:rPr>
          <w:color w:val="000000"/>
          <w:sz w:val="20"/>
          <w:szCs w:val="20"/>
        </w:rPr>
        <w:t>2</w:t>
      </w:r>
    </w:p>
    <w:p w14:paraId="5D934F90" w14:textId="77777777" w:rsidR="00286B71" w:rsidRDefault="00286B71" w:rsidP="00286B71"/>
    <w:p w14:paraId="77602425" w14:textId="1FDCA55C" w:rsidR="00286B71" w:rsidRPr="005408B2" w:rsidRDefault="00286B71" w:rsidP="005408B2">
      <w:pPr>
        <w:jc w:val="center"/>
        <w:rPr>
          <w:b/>
        </w:rPr>
      </w:pPr>
      <w:r w:rsidRPr="005408B2">
        <w:rPr>
          <w:b/>
        </w:rPr>
        <w:t>§ 14</w:t>
      </w:r>
    </w:p>
    <w:p w14:paraId="4F846A10" w14:textId="77777777" w:rsidR="005408B2" w:rsidRDefault="005408B2" w:rsidP="005408B2">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Kierownik budowy</w:t>
      </w:r>
    </w:p>
    <w:p w14:paraId="25E5CB05" w14:textId="77777777" w:rsidR="005408B2" w:rsidRDefault="005408B2" w:rsidP="005408B2">
      <w:pPr>
        <w:numPr>
          <w:ilvl w:val="1"/>
          <w:numId w:val="31"/>
        </w:numPr>
        <w:pBdr>
          <w:top w:val="nil"/>
          <w:left w:val="nil"/>
          <w:bottom w:val="nil"/>
          <w:right w:val="nil"/>
          <w:between w:val="nil"/>
        </w:pBdr>
        <w:spacing w:after="0" w:line="276" w:lineRule="auto"/>
        <w:ind w:left="426" w:right="51"/>
        <w:jc w:val="both"/>
        <w:rPr>
          <w:color w:val="000000"/>
          <w:sz w:val="20"/>
          <w:szCs w:val="20"/>
        </w:rPr>
      </w:pPr>
      <w:r>
        <w:rPr>
          <w:color w:val="000000"/>
          <w:sz w:val="20"/>
          <w:szCs w:val="20"/>
        </w:rPr>
        <w:t xml:space="preserve">Wykonawca ustanawia ………………………………………………………………….… jako Kierownika budowy, który jest uprawniony do działania w związku z realizacją Umowy w granicach określonych art. 22 </w:t>
      </w:r>
      <w:proofErr w:type="spellStart"/>
      <w:r>
        <w:rPr>
          <w:color w:val="000000"/>
          <w:sz w:val="20"/>
          <w:szCs w:val="20"/>
        </w:rPr>
        <w:t>PrBud</w:t>
      </w:r>
      <w:proofErr w:type="spellEnd"/>
      <w:r>
        <w:rPr>
          <w:color w:val="000000"/>
          <w:sz w:val="20"/>
          <w:szCs w:val="20"/>
        </w:rPr>
        <w:t>.</w:t>
      </w:r>
    </w:p>
    <w:p w14:paraId="7BAA452C" w14:textId="6A445FB2" w:rsidR="005408B2" w:rsidRDefault="005408B2" w:rsidP="005408B2">
      <w:pPr>
        <w:numPr>
          <w:ilvl w:val="1"/>
          <w:numId w:val="31"/>
        </w:numPr>
        <w:pBdr>
          <w:top w:val="nil"/>
          <w:left w:val="nil"/>
          <w:bottom w:val="nil"/>
          <w:right w:val="nil"/>
          <w:between w:val="nil"/>
        </w:pBdr>
        <w:spacing w:after="0" w:line="276" w:lineRule="auto"/>
        <w:ind w:left="426" w:right="51"/>
        <w:jc w:val="both"/>
        <w:rPr>
          <w:color w:val="000000"/>
          <w:sz w:val="20"/>
          <w:szCs w:val="20"/>
        </w:rPr>
      </w:pPr>
      <w:r>
        <w:rPr>
          <w:color w:val="000000"/>
          <w:sz w:val="20"/>
          <w:szCs w:val="20"/>
        </w:rPr>
        <w:t xml:space="preserve">Wykonawca ma prawo do zmiany osoby pełniącej obowiązki Kierownika budowy na inną osobę </w:t>
      </w:r>
      <w:r>
        <w:rPr>
          <w:color w:val="000000"/>
          <w:sz w:val="20"/>
          <w:szCs w:val="20"/>
        </w:rPr>
        <w:br/>
        <w:t xml:space="preserve">o kwalifikacjach, co najmniej równym kwalifikacjom wymaganym przez Zamawiającego w postępowaniu </w:t>
      </w:r>
      <w:r>
        <w:rPr>
          <w:color w:val="000000"/>
          <w:sz w:val="20"/>
          <w:szCs w:val="20"/>
        </w:rPr>
        <w:br/>
        <w:t xml:space="preserve">o udzielenie zamówienia publicznego prowadzącym do zawarcia Umowy po uprzednim pisemnym zawiadomieniu i uzyskaniu pisemnej zgody Zamawiającego. </w:t>
      </w:r>
    </w:p>
    <w:p w14:paraId="4E2C9854" w14:textId="77777777" w:rsidR="005408B2" w:rsidRDefault="005408B2" w:rsidP="005408B2">
      <w:pPr>
        <w:numPr>
          <w:ilvl w:val="1"/>
          <w:numId w:val="31"/>
        </w:numPr>
        <w:pBdr>
          <w:top w:val="nil"/>
          <w:left w:val="nil"/>
          <w:bottom w:val="nil"/>
          <w:right w:val="nil"/>
          <w:between w:val="nil"/>
        </w:pBdr>
        <w:spacing w:after="0" w:line="276" w:lineRule="auto"/>
        <w:ind w:left="426" w:right="51"/>
        <w:jc w:val="both"/>
        <w:rPr>
          <w:color w:val="000000"/>
          <w:sz w:val="20"/>
          <w:szCs w:val="20"/>
        </w:rPr>
      </w:pPr>
      <w:r>
        <w:rPr>
          <w:color w:val="000000"/>
          <w:sz w:val="20"/>
          <w:szCs w:val="20"/>
        </w:rPr>
        <w:t>Kierownik budowy ma obowiązek nadzorowania wszystkich robót budowalnych stanowiących przedmiot Umowy.</w:t>
      </w:r>
    </w:p>
    <w:p w14:paraId="3FC85ED9" w14:textId="77777777" w:rsidR="00286B71" w:rsidRDefault="00286B71" w:rsidP="00286B71"/>
    <w:p w14:paraId="04EB89D8" w14:textId="77777777" w:rsidR="00286B71" w:rsidRDefault="00286B71" w:rsidP="00286B71"/>
    <w:p w14:paraId="5B13E33B" w14:textId="662B58D1" w:rsidR="00286B71" w:rsidRPr="005408B2" w:rsidRDefault="00286B71" w:rsidP="005408B2">
      <w:pPr>
        <w:jc w:val="center"/>
        <w:rPr>
          <w:b/>
        </w:rPr>
      </w:pPr>
      <w:r w:rsidRPr="005408B2">
        <w:rPr>
          <w:b/>
        </w:rPr>
        <w:t>§ 15</w:t>
      </w:r>
    </w:p>
    <w:p w14:paraId="0B32CD25" w14:textId="77777777" w:rsidR="005408B2" w:rsidRDefault="005408B2" w:rsidP="005408B2">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Ubezpieczenie Wykonawcy</w:t>
      </w:r>
    </w:p>
    <w:p w14:paraId="36F4BE49" w14:textId="77777777" w:rsidR="005408B2" w:rsidRDefault="005408B2" w:rsidP="005408B2">
      <w:pPr>
        <w:pBdr>
          <w:top w:val="nil"/>
          <w:left w:val="nil"/>
          <w:bottom w:val="nil"/>
          <w:right w:val="nil"/>
          <w:between w:val="nil"/>
        </w:pBdr>
        <w:spacing w:after="0"/>
        <w:ind w:left="792"/>
        <w:jc w:val="both"/>
        <w:rPr>
          <w:color w:val="000000"/>
          <w:sz w:val="20"/>
          <w:szCs w:val="20"/>
        </w:rPr>
      </w:pPr>
      <w:bookmarkStart w:id="17" w:name="_49x2ik5" w:colFirst="0" w:colLast="0"/>
      <w:bookmarkEnd w:id="17"/>
    </w:p>
    <w:p w14:paraId="6634D90C"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Wykonawca  zobowiązany  jest  do  posiadania  ubezpieczenia  odpowiedzialności  cywilnej  z  tytułu prowadzenia  działalności  gospodarczej,  korespondującej z zakresem Przedmiotu Umowy. </w:t>
      </w:r>
    </w:p>
    <w:p w14:paraId="14779C18"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Ubezpieczenie, wskazane w ust. 1,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14:paraId="4BAC0C6D"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Odpowiedzialność objęta ubezpieczeniem, powinna dotyczyć szkód wynikających  z następujących zdarzeń: śmierć, uszkodzenie ciała, doznanie rozstroju zdrowia, utrata, uszkodzenie, zniszczenie  rzeczy, wynikłe  ze  zdarzeń  powstałych  w  czasie  i/lub  w  związku   z  wykonywaniem Umowy w  okresie  ubezpieczenia,  oraz gdy  sama szkoda  została  ujawniona,  czy  też  roszczenie  zostało  wniesione,  po  tym  okresie,  jednakże  w granicach terminów przedawnienia określonych powszechnie obowiązującymi przepisami prawa.   </w:t>
      </w:r>
    </w:p>
    <w:p w14:paraId="226584EC"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Okres ubezpieczenia wynikający z umowy/umów dotyczących ubezpieczeń, będzie obejmował okres wykonywania przedmiotu umowy oraz okres rękojmi za wady.</w:t>
      </w:r>
    </w:p>
    <w:p w14:paraId="2BA9049D" w14:textId="2BADFEB3"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Suma ubezpieczeniowa przewidziana w ubezpiec</w:t>
      </w:r>
      <w:r w:rsidR="00E76A51">
        <w:rPr>
          <w:color w:val="000000"/>
          <w:sz w:val="20"/>
          <w:szCs w:val="20"/>
        </w:rPr>
        <w:t>zeniu, nie może być niższa niż 5</w:t>
      </w:r>
      <w:r>
        <w:rPr>
          <w:color w:val="000000"/>
          <w:sz w:val="20"/>
          <w:szCs w:val="20"/>
        </w:rPr>
        <w:t xml:space="preserve">00 000 zł na jedno </w:t>
      </w:r>
      <w:r w:rsidR="00E76A51">
        <w:rPr>
          <w:color w:val="000000"/>
          <w:sz w:val="20"/>
          <w:szCs w:val="20"/>
        </w:rPr>
        <w:br/>
      </w:r>
      <w:r>
        <w:rPr>
          <w:color w:val="000000"/>
          <w:sz w:val="20"/>
          <w:szCs w:val="20"/>
        </w:rPr>
        <w:t xml:space="preserve">i wszystkie zdarzenia powstałe w okresie ubezpieczenia. </w:t>
      </w:r>
    </w:p>
    <w:p w14:paraId="0E22BB54" w14:textId="2C205419"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Ochrona ubezpieczeniowa będzie obejmować  wszy</w:t>
      </w:r>
      <w:r w:rsidR="00E76A51">
        <w:rPr>
          <w:color w:val="000000"/>
          <w:sz w:val="20"/>
          <w:szCs w:val="20"/>
        </w:rPr>
        <w:t xml:space="preserve">stkie działania  pracowników i </w:t>
      </w:r>
      <w:r>
        <w:rPr>
          <w:color w:val="000000"/>
          <w:sz w:val="20"/>
          <w:szCs w:val="20"/>
        </w:rPr>
        <w:t xml:space="preserve">wszystkich osób </w:t>
      </w:r>
      <w:r w:rsidR="00E76A51">
        <w:rPr>
          <w:color w:val="000000"/>
          <w:sz w:val="20"/>
          <w:szCs w:val="20"/>
        </w:rPr>
        <w:br/>
      </w:r>
      <w:r>
        <w:rPr>
          <w:color w:val="000000"/>
          <w:sz w:val="20"/>
          <w:szCs w:val="20"/>
        </w:rPr>
        <w:t xml:space="preserve">i podmiotów, przy pomocą których Wykonawca wykonuje Umowę. </w:t>
      </w:r>
    </w:p>
    <w:p w14:paraId="65793325"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Wykonawca, poza ubezpieczeniami wymienionymi w ust. 1,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składek zostaną przedłożone w kopiach potwierdzonych za zgodność z oryginałem (oryginały do wglądy Zamawiającego)</w:t>
      </w:r>
    </w:p>
    <w:p w14:paraId="75AC0408"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bookmarkStart w:id="18" w:name="_2p2csry" w:colFirst="0" w:colLast="0"/>
      <w:bookmarkEnd w:id="18"/>
      <w:r>
        <w:rPr>
          <w:color w:val="000000"/>
          <w:sz w:val="20"/>
          <w:szCs w:val="20"/>
        </w:rPr>
        <w:t xml:space="preserve">W przypadku wygaśnięcia któregokolwiek ubezpieczenia w trakcie trwania Umowy, Wykonawca zobowiązany jest przedłużyć okres obowiązywania ubezpieczenia i przedłożyć Zamawiającemu ważne </w:t>
      </w:r>
      <w:r>
        <w:rPr>
          <w:color w:val="000000"/>
          <w:sz w:val="20"/>
          <w:szCs w:val="20"/>
        </w:rPr>
        <w:lastRenderedPageBreak/>
        <w:t xml:space="preserve">dokumenty ubezpieczeniowe wraz z dowodami uiszczenia  składki  z  tego  tytułu,  na  co najmniej </w:t>
      </w:r>
      <w:r w:rsidRPr="00E76A51">
        <w:rPr>
          <w:b/>
          <w:color w:val="000000"/>
          <w:sz w:val="20"/>
          <w:szCs w:val="20"/>
        </w:rPr>
        <w:t>5 dni</w:t>
      </w:r>
      <w:r>
        <w:rPr>
          <w:color w:val="000000"/>
          <w:sz w:val="20"/>
          <w:szCs w:val="20"/>
        </w:rPr>
        <w:t xml:space="preserve"> roboczych przed wygaśnięciem dotychczasowej polisy.</w:t>
      </w:r>
    </w:p>
    <w:p w14:paraId="63238ED4" w14:textId="71030E0F"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W razie nie dotrzymania terminu dostarczenia polisy, o którym mowa w ust. </w:t>
      </w:r>
      <w:r w:rsidR="00E76A51">
        <w:rPr>
          <w:color w:val="000000"/>
          <w:sz w:val="20"/>
          <w:szCs w:val="20"/>
        </w:rPr>
        <w:t>8</w:t>
      </w:r>
      <w:r>
        <w:rPr>
          <w:color w:val="000000"/>
          <w:sz w:val="20"/>
          <w:szCs w:val="20"/>
        </w:rPr>
        <w:t>, Zamawiający będzie uprawniony do odstąpienia od umowy z powodu wystąpienia przyczyny za która odpowiada wykonawca zgodnie z § 2</w:t>
      </w:r>
      <w:r w:rsidR="00E76A51">
        <w:rPr>
          <w:color w:val="000000"/>
          <w:sz w:val="20"/>
          <w:szCs w:val="20"/>
        </w:rPr>
        <w:t>6</w:t>
      </w:r>
      <w:r>
        <w:rPr>
          <w:color w:val="000000"/>
          <w:sz w:val="20"/>
          <w:szCs w:val="20"/>
        </w:rPr>
        <w:t xml:space="preserve"> ust. 1 pkt </w:t>
      </w:r>
      <w:r w:rsidR="00E76A51">
        <w:rPr>
          <w:color w:val="000000"/>
          <w:sz w:val="20"/>
          <w:szCs w:val="20"/>
        </w:rPr>
        <w:t xml:space="preserve">6 </w:t>
      </w:r>
      <w:r>
        <w:rPr>
          <w:color w:val="000000"/>
          <w:sz w:val="20"/>
          <w:szCs w:val="20"/>
        </w:rPr>
        <w:t>Umowy.</w:t>
      </w:r>
    </w:p>
    <w:p w14:paraId="441CEC10" w14:textId="77777777" w:rsidR="00286B71" w:rsidRDefault="00286B71" w:rsidP="00286B71"/>
    <w:p w14:paraId="6A86A187" w14:textId="584040A6" w:rsidR="00286B71" w:rsidRPr="00373474" w:rsidRDefault="00286B71" w:rsidP="00373474">
      <w:pPr>
        <w:jc w:val="center"/>
        <w:rPr>
          <w:b/>
        </w:rPr>
      </w:pPr>
      <w:r w:rsidRPr="00373474">
        <w:rPr>
          <w:b/>
        </w:rPr>
        <w:t>§ 16</w:t>
      </w:r>
    </w:p>
    <w:p w14:paraId="349AF779" w14:textId="77777777" w:rsidR="00373474" w:rsidRDefault="00373474" w:rsidP="00373474">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Prawa autorskie</w:t>
      </w:r>
    </w:p>
    <w:p w14:paraId="3814B18D" w14:textId="77777777" w:rsidR="00373474" w:rsidRDefault="00373474" w:rsidP="00373474">
      <w:pPr>
        <w:pBdr>
          <w:top w:val="nil"/>
          <w:left w:val="nil"/>
          <w:bottom w:val="nil"/>
          <w:right w:val="nil"/>
          <w:between w:val="nil"/>
        </w:pBdr>
        <w:spacing w:after="0"/>
        <w:ind w:left="770"/>
        <w:jc w:val="both"/>
        <w:rPr>
          <w:color w:val="000000"/>
          <w:sz w:val="20"/>
          <w:szCs w:val="20"/>
        </w:rPr>
      </w:pPr>
      <w:bookmarkStart w:id="19" w:name="_3o7alnk" w:colFirst="0" w:colLast="0"/>
      <w:bookmarkEnd w:id="19"/>
    </w:p>
    <w:p w14:paraId="0CEC4AD6" w14:textId="24AB407A" w:rsidR="00373474" w:rsidRDefault="00373474" w:rsidP="00373474">
      <w:pPr>
        <w:numPr>
          <w:ilvl w:val="1"/>
          <w:numId w:val="33"/>
        </w:numPr>
        <w:pBdr>
          <w:top w:val="nil"/>
          <w:left w:val="nil"/>
          <w:bottom w:val="nil"/>
          <w:right w:val="nil"/>
          <w:between w:val="nil"/>
        </w:pBdr>
        <w:spacing w:after="0" w:line="276" w:lineRule="auto"/>
        <w:ind w:left="426"/>
        <w:jc w:val="both"/>
        <w:rPr>
          <w:color w:val="000000"/>
          <w:sz w:val="20"/>
          <w:szCs w:val="20"/>
        </w:rPr>
      </w:pPr>
      <w:r>
        <w:rPr>
          <w:color w:val="000000"/>
          <w:sz w:val="20"/>
          <w:szCs w:val="20"/>
        </w:rPr>
        <w:t>Z chwilą odbioru przez Zamawiającego utworów powstałych w związku z realizacją niniejszej Umowy (lub przyjmowanej przez niego części), w ramach wynagrodzenia określonego niniejszą Umową, Wykonawca przenosi na rzecz Zamawiającego, bezwarunkowo, bez dodatkowych opłat, całość autorskich praw majątkowych do wszystkich utworów w rozumieniu ustawy  z dnia 29 kwietnia 2016 r. o Prawie autorskim i prawach pokrewnych (</w:t>
      </w:r>
      <w:proofErr w:type="spellStart"/>
      <w:r>
        <w:rPr>
          <w:color w:val="000000"/>
          <w:sz w:val="20"/>
          <w:szCs w:val="20"/>
        </w:rPr>
        <w:t>t.j</w:t>
      </w:r>
      <w:proofErr w:type="spellEnd"/>
      <w:r>
        <w:rPr>
          <w:color w:val="000000"/>
          <w:sz w:val="20"/>
          <w:szCs w:val="20"/>
        </w:rPr>
        <w:t>. Dz.U. z 2022 r.  poz. 2059), stworzonych na potrzeby realizacji przedmiotu Umowy, w szczególności takich jak: raporty, mapy, wykresy, rysunki, plany, dane statystyczne, ekspertyzy, obliczenia i inne dokumenty oraz broszury przekazane Zamawiającemu w wykonaniu niniejszej Umowy - zwanych dalej ogólnie utworami - bez dodatkowych oświadczeń stron w tym zakresie, wraz z wyłącznym prawem do wykonywania i zezwalania na wykonywanie zależnych praw autorskich, a wszystko to na polach eksploatacji wskazanych w ust. 3.</w:t>
      </w:r>
      <w:r>
        <w:rPr>
          <w:b/>
          <w:color w:val="000000"/>
          <w:sz w:val="20"/>
          <w:szCs w:val="20"/>
        </w:rPr>
        <w:t xml:space="preserve"> </w:t>
      </w:r>
    </w:p>
    <w:p w14:paraId="5FFFBAB3" w14:textId="77777777" w:rsidR="00373474" w:rsidRDefault="00373474" w:rsidP="00373474">
      <w:pPr>
        <w:numPr>
          <w:ilvl w:val="1"/>
          <w:numId w:val="33"/>
        </w:numPr>
        <w:pBdr>
          <w:top w:val="nil"/>
          <w:left w:val="nil"/>
          <w:bottom w:val="nil"/>
          <w:right w:val="nil"/>
          <w:between w:val="nil"/>
        </w:pBdr>
        <w:spacing w:after="0" w:line="276" w:lineRule="auto"/>
        <w:ind w:left="426"/>
        <w:jc w:val="both"/>
        <w:rPr>
          <w:color w:val="000000"/>
          <w:sz w:val="20"/>
          <w:szCs w:val="20"/>
        </w:rPr>
      </w:pPr>
      <w:r>
        <w:rPr>
          <w:color w:val="000000"/>
          <w:sz w:val="20"/>
          <w:szCs w:val="20"/>
        </w:rPr>
        <w:t>Równocześnie Wykonawca przenosi na rzecz Zamawiającego własność wszelkich egzemplarzy lub nośników, na których utrwalono ww. utwory, które przekaże Zamawiającemu stosownie do postanowień niniejszej Umowy.</w:t>
      </w:r>
    </w:p>
    <w:p w14:paraId="70AA3F63" w14:textId="77777777" w:rsidR="00373474" w:rsidRDefault="00373474" w:rsidP="00373474">
      <w:pPr>
        <w:numPr>
          <w:ilvl w:val="1"/>
          <w:numId w:val="33"/>
        </w:numPr>
        <w:pBdr>
          <w:top w:val="nil"/>
          <w:left w:val="nil"/>
          <w:bottom w:val="nil"/>
          <w:right w:val="nil"/>
          <w:between w:val="nil"/>
        </w:pBdr>
        <w:tabs>
          <w:tab w:val="left" w:pos="142"/>
        </w:tabs>
        <w:spacing w:after="0" w:line="276" w:lineRule="auto"/>
        <w:ind w:left="426"/>
        <w:jc w:val="both"/>
        <w:rPr>
          <w:color w:val="000000"/>
          <w:sz w:val="20"/>
          <w:szCs w:val="20"/>
        </w:rPr>
      </w:pPr>
      <w:bookmarkStart w:id="20" w:name="_23ckvvd" w:colFirst="0" w:colLast="0"/>
      <w:bookmarkEnd w:id="20"/>
      <w:r>
        <w:rPr>
          <w:color w:val="000000"/>
          <w:sz w:val="20"/>
          <w:szCs w:val="20"/>
        </w:rPr>
        <w:t>Wykonawca dokonuje przeniesienia na Zamawiającego autorskich praw majątkowych i praw zależnych do utworów wymienionych w ust. 1, na następujących polach eksploatacji:</w:t>
      </w:r>
    </w:p>
    <w:p w14:paraId="4E4EBB6A"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 xml:space="preserve">utrwalenie i zwielokrotnianie dowolnymi technikami, </w:t>
      </w:r>
    </w:p>
    <w:p w14:paraId="3D78B47D" w14:textId="23CF05DC"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wykorzystywanie wielokrotne utworu (w tym jego modyfikacji) do realizacji celów, zadań  i inwestycji Zamawiającego,</w:t>
      </w:r>
    </w:p>
    <w:p w14:paraId="5AB0F73A"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wykorzystanie do opracowania wniosku o dofinansowanie,</w:t>
      </w:r>
    </w:p>
    <w:p w14:paraId="5209416A"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wprowadzanie do pamięci komputera i odtworzenie,</w:t>
      </w:r>
    </w:p>
    <w:p w14:paraId="481F5513" w14:textId="1677177E" w:rsidR="00373474" w:rsidRP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 xml:space="preserve">wykorzystanie w zakresie koniecznym dla prawidłowej eksploatacji utworu przez  Zamawiającego </w:t>
      </w:r>
      <w:r>
        <w:rPr>
          <w:sz w:val="20"/>
          <w:szCs w:val="20"/>
        </w:rPr>
        <w:br/>
      </w:r>
      <w:r w:rsidRPr="00373474">
        <w:rPr>
          <w:color w:val="000000"/>
          <w:sz w:val="20"/>
          <w:szCs w:val="20"/>
        </w:rPr>
        <w:t>w dowolnym miejscu i czasie w dowolnej liczbie,</w:t>
      </w:r>
    </w:p>
    <w:p w14:paraId="750FA45F"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udostępnianie wykonawcom, w tym także wykonanych kopii,</w:t>
      </w:r>
    </w:p>
    <w:p w14:paraId="7421D4FB" w14:textId="71CCFC3C"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 xml:space="preserve">wielokrotne wykorzystywanie do opracowania i realizacji projektu technicznego z przedmiarami </w:t>
      </w:r>
      <w:r>
        <w:rPr>
          <w:color w:val="000000"/>
          <w:sz w:val="20"/>
          <w:szCs w:val="20"/>
        </w:rPr>
        <w:br/>
        <w:t>i kosztorysami inwestorskimi,</w:t>
      </w:r>
    </w:p>
    <w:p w14:paraId="50F4A6C8"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 xml:space="preserve">rozpowszechnianie w inny sposób w tym: wprowadzanie do obrotu, ekspozycja, publikowanie </w:t>
      </w:r>
    </w:p>
    <w:p w14:paraId="54AF1B66"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części lub całości, opracowania,</w:t>
      </w:r>
    </w:p>
    <w:p w14:paraId="5CBB029A" w14:textId="77777777" w:rsidR="00373474" w:rsidRDefault="00373474" w:rsidP="00373474">
      <w:pPr>
        <w:numPr>
          <w:ilvl w:val="2"/>
          <w:numId w:val="33"/>
        </w:numPr>
        <w:pBdr>
          <w:top w:val="nil"/>
          <w:left w:val="nil"/>
          <w:bottom w:val="nil"/>
          <w:right w:val="nil"/>
          <w:between w:val="nil"/>
        </w:pBdr>
        <w:tabs>
          <w:tab w:val="left" w:pos="142"/>
          <w:tab w:val="left" w:pos="851"/>
        </w:tabs>
        <w:spacing w:after="0" w:line="276" w:lineRule="auto"/>
        <w:ind w:left="993"/>
        <w:jc w:val="both"/>
        <w:rPr>
          <w:sz w:val="20"/>
          <w:szCs w:val="20"/>
        </w:rPr>
      </w:pPr>
      <w:r>
        <w:rPr>
          <w:color w:val="000000"/>
          <w:sz w:val="20"/>
          <w:szCs w:val="20"/>
        </w:rPr>
        <w:t>przygotowanie modeli, wizualizacji, sprawozdań i prezentacji,</w:t>
      </w:r>
    </w:p>
    <w:p w14:paraId="0D5FB307" w14:textId="77777777" w:rsidR="00373474" w:rsidRDefault="00373474" w:rsidP="00373474">
      <w:pPr>
        <w:numPr>
          <w:ilvl w:val="2"/>
          <w:numId w:val="33"/>
        </w:numPr>
        <w:pBdr>
          <w:top w:val="nil"/>
          <w:left w:val="nil"/>
          <w:bottom w:val="nil"/>
          <w:right w:val="nil"/>
          <w:between w:val="nil"/>
        </w:pBdr>
        <w:tabs>
          <w:tab w:val="left" w:pos="142"/>
          <w:tab w:val="left" w:pos="851"/>
        </w:tabs>
        <w:spacing w:after="0" w:line="276" w:lineRule="auto"/>
        <w:ind w:left="993"/>
        <w:jc w:val="both"/>
        <w:rPr>
          <w:sz w:val="20"/>
          <w:szCs w:val="20"/>
        </w:rPr>
      </w:pPr>
      <w:r>
        <w:rPr>
          <w:color w:val="000000"/>
          <w:sz w:val="20"/>
          <w:szCs w:val="20"/>
        </w:rPr>
        <w:t>przetwarzanie, wprowadzanie zmian, poprawek i modyfikacji, twórczej przeróbki,</w:t>
      </w:r>
    </w:p>
    <w:p w14:paraId="2B63C84B" w14:textId="289001AB" w:rsidR="00373474" w:rsidRPr="00373474" w:rsidRDefault="00373474" w:rsidP="00373474">
      <w:pPr>
        <w:numPr>
          <w:ilvl w:val="2"/>
          <w:numId w:val="33"/>
        </w:numPr>
        <w:pBdr>
          <w:top w:val="nil"/>
          <w:left w:val="nil"/>
          <w:bottom w:val="nil"/>
          <w:right w:val="nil"/>
          <w:between w:val="nil"/>
        </w:pBdr>
        <w:tabs>
          <w:tab w:val="left" w:pos="142"/>
          <w:tab w:val="left" w:pos="851"/>
        </w:tabs>
        <w:spacing w:after="0" w:line="276" w:lineRule="auto"/>
        <w:ind w:left="993"/>
        <w:jc w:val="both"/>
        <w:rPr>
          <w:sz w:val="20"/>
          <w:szCs w:val="20"/>
        </w:rPr>
      </w:pPr>
      <w:r>
        <w:rPr>
          <w:color w:val="000000"/>
          <w:sz w:val="20"/>
          <w:szCs w:val="20"/>
        </w:rPr>
        <w:t xml:space="preserve">korzystanie w celu dokonania odbudowy, rozbudowy, nadbudowy, przebudowy, montażu remontu </w:t>
      </w:r>
      <w:r>
        <w:rPr>
          <w:sz w:val="20"/>
          <w:szCs w:val="20"/>
        </w:rPr>
        <w:br/>
      </w:r>
      <w:r w:rsidRPr="00373474">
        <w:rPr>
          <w:color w:val="000000"/>
          <w:sz w:val="20"/>
          <w:szCs w:val="20"/>
        </w:rPr>
        <w:t>i rozbiórki,</w:t>
      </w:r>
    </w:p>
    <w:p w14:paraId="2E07BA4B" w14:textId="379CB851" w:rsidR="00373474" w:rsidRDefault="00373474" w:rsidP="00373474">
      <w:pPr>
        <w:numPr>
          <w:ilvl w:val="2"/>
          <w:numId w:val="33"/>
        </w:numPr>
        <w:pBdr>
          <w:top w:val="nil"/>
          <w:left w:val="nil"/>
          <w:bottom w:val="nil"/>
          <w:right w:val="nil"/>
          <w:between w:val="nil"/>
        </w:pBdr>
        <w:tabs>
          <w:tab w:val="left" w:pos="851"/>
        </w:tabs>
        <w:spacing w:after="0" w:line="276" w:lineRule="auto"/>
        <w:ind w:left="993"/>
        <w:jc w:val="both"/>
        <w:rPr>
          <w:sz w:val="20"/>
          <w:szCs w:val="20"/>
        </w:rPr>
      </w:pPr>
      <w:r>
        <w:rPr>
          <w:color w:val="000000"/>
          <w:sz w:val="20"/>
          <w:szCs w:val="20"/>
        </w:rPr>
        <w:t>rozporządzania, rozpowszechniania i korzystania z opracowania pierwotnego projektu do celów wykorzystywania do dalszego projektowania (w tym opracowania projektów zamiennych).</w:t>
      </w:r>
    </w:p>
    <w:p w14:paraId="798288F0" w14:textId="1257C1F0" w:rsidR="00373474" w:rsidRDefault="00373474" w:rsidP="00373474">
      <w:pPr>
        <w:numPr>
          <w:ilvl w:val="1"/>
          <w:numId w:val="33"/>
        </w:numPr>
        <w:pBdr>
          <w:top w:val="nil"/>
          <w:left w:val="nil"/>
          <w:bottom w:val="nil"/>
          <w:right w:val="nil"/>
          <w:between w:val="nil"/>
        </w:pBdr>
        <w:tabs>
          <w:tab w:val="left" w:pos="142"/>
        </w:tabs>
        <w:spacing w:after="0" w:line="276" w:lineRule="auto"/>
        <w:ind w:left="426"/>
        <w:jc w:val="both"/>
        <w:rPr>
          <w:color w:val="000000"/>
          <w:sz w:val="20"/>
          <w:szCs w:val="20"/>
        </w:rPr>
      </w:pPr>
      <w:r>
        <w:rPr>
          <w:color w:val="000000"/>
          <w:sz w:val="20"/>
          <w:szCs w:val="20"/>
        </w:rPr>
        <w:t>Strony ustalają, iż rozpowszechnianie na polach eksploatacji określonych w ust. 3</w:t>
      </w:r>
      <w:r>
        <w:rPr>
          <w:b/>
          <w:color w:val="000000"/>
          <w:sz w:val="20"/>
          <w:szCs w:val="20"/>
        </w:rPr>
        <w:t xml:space="preserve"> </w:t>
      </w:r>
      <w:r>
        <w:rPr>
          <w:color w:val="000000"/>
          <w:sz w:val="20"/>
          <w:szCs w:val="20"/>
        </w:rPr>
        <w:t xml:space="preserve">może następować </w:t>
      </w:r>
      <w:r>
        <w:rPr>
          <w:color w:val="000000"/>
          <w:sz w:val="20"/>
          <w:szCs w:val="20"/>
        </w:rPr>
        <w:br/>
        <w:t>w całości, w części, fragmentach, samodzielnie, w połączeniu z dziełami innych podmiotów, w tym jako część dzieła zbiorowego, po zarchiwizowaniu w formie elektronicznej i drukowanej, po dokonaniu opracowań, przystosowań, uzupełnień lub innych modyfikacji.</w:t>
      </w:r>
    </w:p>
    <w:p w14:paraId="1FCC5A26" w14:textId="77777777" w:rsidR="00373474" w:rsidRPr="00373474" w:rsidRDefault="00373474" w:rsidP="00373474">
      <w:pPr>
        <w:numPr>
          <w:ilvl w:val="1"/>
          <w:numId w:val="33"/>
        </w:numPr>
        <w:pBdr>
          <w:top w:val="nil"/>
          <w:left w:val="nil"/>
          <w:bottom w:val="nil"/>
          <w:right w:val="nil"/>
          <w:between w:val="nil"/>
        </w:pBdr>
        <w:tabs>
          <w:tab w:val="left" w:pos="142"/>
        </w:tabs>
        <w:spacing w:after="0" w:line="276" w:lineRule="auto"/>
        <w:ind w:left="426"/>
        <w:jc w:val="both"/>
        <w:rPr>
          <w:rFonts w:cstheme="minorHAnsi"/>
          <w:color w:val="000000"/>
          <w:sz w:val="20"/>
          <w:szCs w:val="20"/>
        </w:rPr>
      </w:pPr>
      <w:r w:rsidRPr="00373474">
        <w:rPr>
          <w:rFonts w:cstheme="minorHAnsi"/>
          <w:color w:val="000000"/>
          <w:sz w:val="20"/>
          <w:szCs w:val="20"/>
        </w:rPr>
        <w:lastRenderedPageBreak/>
        <w:t>W przypadku wystąpienia przez jakąkolwiek osobę trzecią z roszczeniem z tytułu naruszenia praw autorskich, zarówno osobistych, jak i majątkowych, jeżeli naruszenie nastąpiło w związku z wykonaniem dokumentacji w ramach Umowy przez Wykonawcę, Wykonawca:</w:t>
      </w:r>
    </w:p>
    <w:p w14:paraId="7DAB1A20" w14:textId="77777777" w:rsidR="00373474" w:rsidRP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rFonts w:cstheme="minorHAnsi"/>
          <w:sz w:val="20"/>
          <w:szCs w:val="20"/>
        </w:rPr>
      </w:pPr>
      <w:r w:rsidRPr="00373474">
        <w:rPr>
          <w:rFonts w:eastAsia="Times New Roman" w:cstheme="minorHAnsi"/>
          <w:color w:val="000000"/>
          <w:sz w:val="20"/>
          <w:szCs w:val="20"/>
        </w:rPr>
        <w:t>ponosi pełną odpowiedzialność za powstanie oraz wszelkie skutki powyższych zdarzeń,</w:t>
      </w:r>
    </w:p>
    <w:p w14:paraId="281631EA" w14:textId="77777777" w:rsidR="00373474" w:rsidRP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rFonts w:cstheme="minorHAnsi"/>
          <w:sz w:val="20"/>
          <w:szCs w:val="20"/>
        </w:rPr>
      </w:pPr>
      <w:r w:rsidRPr="00373474">
        <w:rPr>
          <w:rFonts w:cstheme="minorHAnsi"/>
          <w:color w:val="000000"/>
          <w:sz w:val="20"/>
          <w:szCs w:val="20"/>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7685B43F" w14:textId="1A72E72C" w:rsidR="00373474" w:rsidRPr="00373474" w:rsidRDefault="00373474" w:rsidP="00373474">
      <w:pPr>
        <w:numPr>
          <w:ilvl w:val="2"/>
          <w:numId w:val="33"/>
        </w:numPr>
        <w:pBdr>
          <w:top w:val="nil"/>
          <w:left w:val="nil"/>
          <w:bottom w:val="nil"/>
          <w:right w:val="nil"/>
          <w:between w:val="nil"/>
        </w:pBdr>
        <w:tabs>
          <w:tab w:val="left" w:pos="142"/>
          <w:tab w:val="left" w:pos="567"/>
        </w:tabs>
        <w:spacing w:after="0" w:line="276" w:lineRule="auto"/>
        <w:ind w:left="993"/>
        <w:jc w:val="both"/>
        <w:rPr>
          <w:rFonts w:cstheme="minorHAnsi"/>
          <w:sz w:val="20"/>
          <w:szCs w:val="20"/>
        </w:rPr>
      </w:pPr>
      <w:r w:rsidRPr="00373474">
        <w:rPr>
          <w:rFonts w:cstheme="minorHAnsi"/>
          <w:color w:val="000000"/>
          <w:sz w:val="20"/>
          <w:szCs w:val="20"/>
        </w:rPr>
        <w:t xml:space="preserve">poniesie wszelkie koszty związane z ewentualnym zaspokojeniem roszczeń majątkowych </w:t>
      </w:r>
      <w:r>
        <w:rPr>
          <w:rFonts w:cstheme="minorHAnsi"/>
          <w:color w:val="000000"/>
          <w:sz w:val="20"/>
          <w:szCs w:val="20"/>
        </w:rPr>
        <w:br/>
      </w:r>
      <w:r w:rsidRPr="00373474">
        <w:rPr>
          <w:rFonts w:cstheme="minorHAnsi"/>
          <w:color w:val="000000"/>
          <w:sz w:val="20"/>
          <w:szCs w:val="20"/>
        </w:rPr>
        <w:t xml:space="preserve">i niemajątkowych związanych z naruszeniem praw autorskich majątkowych lub osobistych osoby lub osób zgłaszających roszczenia. </w:t>
      </w:r>
    </w:p>
    <w:p w14:paraId="0260D7B7" w14:textId="77777777" w:rsidR="00373474" w:rsidRDefault="00373474" w:rsidP="00373474">
      <w:pPr>
        <w:numPr>
          <w:ilvl w:val="1"/>
          <w:numId w:val="33"/>
        </w:numPr>
        <w:pBdr>
          <w:top w:val="nil"/>
          <w:left w:val="nil"/>
          <w:bottom w:val="nil"/>
          <w:right w:val="nil"/>
          <w:between w:val="nil"/>
        </w:pBdr>
        <w:tabs>
          <w:tab w:val="left" w:pos="142"/>
          <w:tab w:val="left" w:pos="426"/>
        </w:tabs>
        <w:spacing w:after="0" w:line="276" w:lineRule="auto"/>
        <w:ind w:left="426"/>
        <w:jc w:val="both"/>
        <w:rPr>
          <w:color w:val="000000"/>
          <w:sz w:val="20"/>
          <w:szCs w:val="20"/>
        </w:rPr>
      </w:pPr>
      <w:r w:rsidRPr="00373474">
        <w:rPr>
          <w:rFonts w:cstheme="minorHAnsi"/>
          <w:color w:val="000000"/>
          <w:sz w:val="20"/>
          <w:szCs w:val="20"/>
        </w:rPr>
        <w:t>Jeżeli do czasu odstąpienia od Umowy przez Wykonawcę lub Zamawiającego autorskie prawa majątkowe, o których mowa w ust. 1, nie zostaną przeniesione na Zamawiającego, przejście tych praw na Zamawiającego nastąpi automatycznie w dniu odstąpienia</w:t>
      </w:r>
      <w:r>
        <w:rPr>
          <w:color w:val="000000"/>
          <w:sz w:val="20"/>
          <w:szCs w:val="20"/>
        </w:rPr>
        <w:t>.</w:t>
      </w:r>
    </w:p>
    <w:p w14:paraId="744676BC" w14:textId="77777777" w:rsidR="00286B71" w:rsidRDefault="00286B71" w:rsidP="00286B71"/>
    <w:p w14:paraId="4E45FAB0" w14:textId="48DD4623" w:rsidR="00286B71" w:rsidRPr="00550035" w:rsidRDefault="00286B71" w:rsidP="00550035">
      <w:pPr>
        <w:jc w:val="center"/>
        <w:rPr>
          <w:b/>
        </w:rPr>
      </w:pPr>
      <w:r w:rsidRPr="00550035">
        <w:rPr>
          <w:b/>
        </w:rPr>
        <w:t>§ 17</w:t>
      </w:r>
    </w:p>
    <w:p w14:paraId="45D9C305" w14:textId="77777777" w:rsidR="00550035" w:rsidRDefault="00550035" w:rsidP="00550035">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Zawiadamianie o szczególnych zdarzeniach</w:t>
      </w:r>
    </w:p>
    <w:p w14:paraId="4E1B7A52" w14:textId="77777777" w:rsidR="00550035" w:rsidRDefault="00550035" w:rsidP="00550035">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0F307E06" w14:textId="77777777" w:rsidR="00550035" w:rsidRDefault="00550035" w:rsidP="00550035">
      <w:pPr>
        <w:numPr>
          <w:ilvl w:val="1"/>
          <w:numId w:val="34"/>
        </w:numPr>
        <w:pBdr>
          <w:top w:val="nil"/>
          <w:left w:val="nil"/>
          <w:bottom w:val="nil"/>
          <w:right w:val="nil"/>
          <w:between w:val="nil"/>
        </w:pBdr>
        <w:tabs>
          <w:tab w:val="left" w:pos="709"/>
        </w:tabs>
        <w:spacing w:after="0" w:line="276" w:lineRule="auto"/>
        <w:ind w:left="426"/>
        <w:jc w:val="both"/>
        <w:rPr>
          <w:color w:val="000000"/>
          <w:sz w:val="20"/>
          <w:szCs w:val="20"/>
        </w:rPr>
      </w:pPr>
      <w:bookmarkStart w:id="21" w:name="_32hioqz" w:colFirst="0" w:colLast="0"/>
      <w:bookmarkEnd w:id="21"/>
      <w:r>
        <w:rPr>
          <w:color w:val="000000"/>
          <w:sz w:val="20"/>
          <w:szCs w:val="20"/>
        </w:rPr>
        <w:t xml:space="preserve">Jeżeli w trakcie wykonywania robót Wykonawca natrafi na przeszkody fizyczne, nieprzewidziane w PFU, jest on zobowiązany do niezwłocznego powiadomienia o tym fakcie Inspektora nadzoru inwestorskiego. </w:t>
      </w:r>
    </w:p>
    <w:p w14:paraId="525F64AD" w14:textId="77777777" w:rsidR="00550035" w:rsidRDefault="00550035" w:rsidP="00550035">
      <w:pPr>
        <w:numPr>
          <w:ilvl w:val="1"/>
          <w:numId w:val="34"/>
        </w:numPr>
        <w:pBdr>
          <w:top w:val="nil"/>
          <w:left w:val="nil"/>
          <w:bottom w:val="nil"/>
          <w:right w:val="nil"/>
          <w:between w:val="nil"/>
        </w:pBdr>
        <w:tabs>
          <w:tab w:val="left" w:pos="709"/>
        </w:tabs>
        <w:spacing w:after="0" w:line="276" w:lineRule="auto"/>
        <w:ind w:left="426"/>
        <w:jc w:val="both"/>
        <w:rPr>
          <w:color w:val="000000"/>
          <w:sz w:val="20"/>
          <w:szCs w:val="20"/>
        </w:rPr>
      </w:pPr>
      <w:bookmarkStart w:id="22" w:name="_1hmsyys" w:colFirst="0" w:colLast="0"/>
      <w:bookmarkEnd w:id="22"/>
      <w:r>
        <w:rPr>
          <w:color w:val="000000"/>
          <w:sz w:val="20"/>
          <w:szCs w:val="20"/>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30A6190A" w14:textId="0B0DC750" w:rsidR="00550035" w:rsidRDefault="00550035" w:rsidP="00550035">
      <w:pPr>
        <w:numPr>
          <w:ilvl w:val="1"/>
          <w:numId w:val="3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Nie później niż w terminie </w:t>
      </w:r>
      <w:r w:rsidRPr="00550035">
        <w:rPr>
          <w:b/>
          <w:color w:val="000000"/>
          <w:sz w:val="20"/>
          <w:szCs w:val="20"/>
        </w:rPr>
        <w:t>5 dni roboczych</w:t>
      </w:r>
      <w:r>
        <w:rPr>
          <w:color w:val="000000"/>
          <w:sz w:val="20"/>
          <w:szCs w:val="20"/>
        </w:rPr>
        <w:t xml:space="preserve"> od powiadomienia, o którym mowa w ust. 1 lub przekazania informacji, której mowa w ust. 2, Wykonawca przedłoży Zamawiającemu ocenę ich wpływu na Termin wykonania robót oraz przedstawi wycenę robót budowlanych wynikających z wystąpienia tych okoliczności. </w:t>
      </w:r>
    </w:p>
    <w:p w14:paraId="6F1B6674" w14:textId="77777777" w:rsidR="00550035" w:rsidRDefault="00550035" w:rsidP="00550035">
      <w:pPr>
        <w:numPr>
          <w:ilvl w:val="1"/>
          <w:numId w:val="3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opracuje i przedstawi Inspektorowi nadzoru inwestorskiego do akceptacji propozycje dotyczące uniknięcia lub zmniejszenia wpływu takiego wydarzenia lub okoliczności na wykonanie Umowy.</w:t>
      </w:r>
    </w:p>
    <w:p w14:paraId="558F0212" w14:textId="77777777" w:rsidR="00286B71" w:rsidRDefault="00286B71" w:rsidP="00286B71"/>
    <w:p w14:paraId="6A4F54C3" w14:textId="3B6551A4" w:rsidR="00286B71" w:rsidRPr="00820D40" w:rsidRDefault="00286B71" w:rsidP="00820D40">
      <w:pPr>
        <w:jc w:val="center"/>
        <w:rPr>
          <w:b/>
        </w:rPr>
      </w:pPr>
      <w:r w:rsidRPr="00820D40">
        <w:rPr>
          <w:b/>
        </w:rPr>
        <w:t>§ 18</w:t>
      </w:r>
    </w:p>
    <w:p w14:paraId="739C85A5" w14:textId="77777777" w:rsidR="00820D40" w:rsidRDefault="00820D40" w:rsidP="00820D40">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Naprawa uszkodzeń</w:t>
      </w:r>
    </w:p>
    <w:p w14:paraId="56BFFB8F" w14:textId="77777777" w:rsidR="00820D40" w:rsidRDefault="00820D40" w:rsidP="00820D40">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1E227717" w14:textId="77777777" w:rsidR="00820D40" w:rsidRDefault="00820D40" w:rsidP="00820D40">
      <w:pPr>
        <w:numPr>
          <w:ilvl w:val="1"/>
          <w:numId w:val="35"/>
        </w:numPr>
        <w:pBdr>
          <w:top w:val="nil"/>
          <w:left w:val="nil"/>
          <w:bottom w:val="nil"/>
          <w:right w:val="nil"/>
          <w:between w:val="nil"/>
        </w:pBdr>
        <w:tabs>
          <w:tab w:val="left" w:pos="709"/>
          <w:tab w:val="left" w:pos="142"/>
        </w:tabs>
        <w:spacing w:after="0" w:line="276" w:lineRule="auto"/>
        <w:ind w:left="426"/>
        <w:jc w:val="both"/>
        <w:rPr>
          <w:color w:val="000000"/>
          <w:sz w:val="20"/>
          <w:szCs w:val="20"/>
        </w:rPr>
      </w:pPr>
      <w:bookmarkStart w:id="23" w:name="_2grqrue" w:colFirst="0" w:colLast="0"/>
      <w:bookmarkEnd w:id="23"/>
      <w:r>
        <w:rPr>
          <w:color w:val="000000"/>
          <w:sz w:val="20"/>
          <w:szCs w:val="20"/>
        </w:rPr>
        <w:t xml:space="preserve">Wykonawca jest zobowiązany chronić przed uszkodzeniem lub kradzieżą wykonane przez siebie oraz przejęte wraz z placem budowy, roboty i materiały, do dnia Odbioru końcowego robót, z wyłączeniem wykonanych robót przyjętych przez Zamawiającego do użytkowania. </w:t>
      </w:r>
    </w:p>
    <w:p w14:paraId="2B3F748A" w14:textId="77777777" w:rsidR="00820D40" w:rsidRDefault="00820D40" w:rsidP="00820D40">
      <w:pPr>
        <w:numPr>
          <w:ilvl w:val="1"/>
          <w:numId w:val="35"/>
        </w:numPr>
        <w:pBdr>
          <w:top w:val="nil"/>
          <w:left w:val="nil"/>
          <w:bottom w:val="nil"/>
          <w:right w:val="nil"/>
          <w:between w:val="nil"/>
        </w:pBdr>
        <w:tabs>
          <w:tab w:val="left" w:pos="709"/>
          <w:tab w:val="left" w:pos="142"/>
        </w:tabs>
        <w:spacing w:after="0" w:line="276" w:lineRule="auto"/>
        <w:ind w:left="426"/>
        <w:jc w:val="both"/>
        <w:rPr>
          <w:color w:val="000000"/>
          <w:sz w:val="20"/>
          <w:szCs w:val="20"/>
        </w:rPr>
      </w:pPr>
      <w:r>
        <w:rPr>
          <w:color w:val="000000"/>
          <w:sz w:val="20"/>
          <w:szCs w:val="20"/>
        </w:rPr>
        <w:t xml:space="preserve">Uszkodzenia w robotach lub materiałach powstałe w okresie, o którym mowa w ust. 1, Wykonawca jest zobowiązany naprawić na własny koszt w sposób zapewniający zgodność robót  i materiałów z wymaganiami PFU, odpowiednimi normami, aprobatami, i obowiązującymi przepisami prawa. </w:t>
      </w:r>
    </w:p>
    <w:p w14:paraId="3C669B0A" w14:textId="7D701125" w:rsidR="00820D40" w:rsidRDefault="00820D40" w:rsidP="00820D40">
      <w:pPr>
        <w:numPr>
          <w:ilvl w:val="1"/>
          <w:numId w:val="35"/>
        </w:numPr>
        <w:pBdr>
          <w:top w:val="nil"/>
          <w:left w:val="nil"/>
          <w:bottom w:val="nil"/>
          <w:right w:val="nil"/>
          <w:between w:val="nil"/>
        </w:pBdr>
        <w:tabs>
          <w:tab w:val="left" w:pos="709"/>
          <w:tab w:val="left" w:pos="142"/>
        </w:tabs>
        <w:spacing w:after="0" w:line="276" w:lineRule="auto"/>
        <w:ind w:left="426"/>
        <w:jc w:val="both"/>
        <w:rPr>
          <w:color w:val="000000"/>
          <w:sz w:val="20"/>
          <w:szCs w:val="20"/>
        </w:rPr>
      </w:pPr>
      <w:r>
        <w:rPr>
          <w:color w:val="000000"/>
          <w:sz w:val="20"/>
          <w:szCs w:val="20"/>
        </w:rPr>
        <w:t xml:space="preserve">Wykonawca jest odpowiedzialny za uszkodzenia w wykonanych lub przejętych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14:paraId="4F4EB798" w14:textId="19E62580" w:rsidR="00820D40" w:rsidRDefault="00820D40" w:rsidP="00820D40">
      <w:pPr>
        <w:pBdr>
          <w:top w:val="nil"/>
          <w:left w:val="nil"/>
          <w:bottom w:val="nil"/>
          <w:right w:val="nil"/>
          <w:between w:val="nil"/>
        </w:pBdr>
        <w:tabs>
          <w:tab w:val="left" w:pos="709"/>
          <w:tab w:val="left" w:pos="142"/>
        </w:tabs>
        <w:spacing w:after="0" w:line="276" w:lineRule="auto"/>
        <w:ind w:left="426"/>
        <w:jc w:val="both"/>
        <w:rPr>
          <w:color w:val="000000"/>
          <w:sz w:val="20"/>
          <w:szCs w:val="20"/>
        </w:rPr>
      </w:pPr>
    </w:p>
    <w:p w14:paraId="2D396CD4" w14:textId="0F10C5E1" w:rsidR="00820D40" w:rsidRDefault="00820D40" w:rsidP="00820D40">
      <w:pPr>
        <w:pBdr>
          <w:top w:val="nil"/>
          <w:left w:val="nil"/>
          <w:bottom w:val="nil"/>
          <w:right w:val="nil"/>
          <w:between w:val="nil"/>
        </w:pBdr>
        <w:tabs>
          <w:tab w:val="left" w:pos="709"/>
          <w:tab w:val="left" w:pos="142"/>
        </w:tabs>
        <w:spacing w:after="0" w:line="276" w:lineRule="auto"/>
        <w:ind w:left="426"/>
        <w:jc w:val="both"/>
        <w:rPr>
          <w:color w:val="000000"/>
          <w:sz w:val="20"/>
          <w:szCs w:val="20"/>
        </w:rPr>
      </w:pPr>
    </w:p>
    <w:p w14:paraId="1183F972" w14:textId="77777777" w:rsidR="00820D40" w:rsidRDefault="00820D40" w:rsidP="00820D40">
      <w:pPr>
        <w:pBdr>
          <w:top w:val="nil"/>
          <w:left w:val="nil"/>
          <w:bottom w:val="nil"/>
          <w:right w:val="nil"/>
          <w:between w:val="nil"/>
        </w:pBdr>
        <w:tabs>
          <w:tab w:val="left" w:pos="709"/>
          <w:tab w:val="left" w:pos="142"/>
        </w:tabs>
        <w:spacing w:after="0" w:line="276" w:lineRule="auto"/>
        <w:ind w:left="426"/>
        <w:jc w:val="both"/>
        <w:rPr>
          <w:color w:val="000000"/>
          <w:sz w:val="20"/>
          <w:szCs w:val="20"/>
        </w:rPr>
      </w:pPr>
    </w:p>
    <w:p w14:paraId="79108888" w14:textId="77777777" w:rsidR="00286B71" w:rsidRDefault="00286B71" w:rsidP="00286B71"/>
    <w:p w14:paraId="0A52D2D4" w14:textId="15B28A4B" w:rsidR="00286B71" w:rsidRPr="00820D40" w:rsidRDefault="00286B71" w:rsidP="00820D40">
      <w:pPr>
        <w:jc w:val="center"/>
        <w:rPr>
          <w:b/>
        </w:rPr>
      </w:pPr>
      <w:r w:rsidRPr="00820D40">
        <w:rPr>
          <w:b/>
        </w:rPr>
        <w:lastRenderedPageBreak/>
        <w:t>§ 19</w:t>
      </w:r>
    </w:p>
    <w:p w14:paraId="007CB33F" w14:textId="77777777" w:rsidR="00820D40" w:rsidRDefault="00820D40" w:rsidP="00820D40">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Kontrola jakości</w:t>
      </w:r>
    </w:p>
    <w:p w14:paraId="4AF537CD" w14:textId="77777777" w:rsidR="00820D40" w:rsidRDefault="00820D40" w:rsidP="00820D40">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3C6A8AFE" w14:textId="77777777" w:rsidR="00820D40" w:rsidRDefault="00820D40" w:rsidP="00820D40">
      <w:pPr>
        <w:numPr>
          <w:ilvl w:val="1"/>
          <w:numId w:val="36"/>
        </w:numPr>
        <w:pBdr>
          <w:top w:val="nil"/>
          <w:left w:val="nil"/>
          <w:bottom w:val="nil"/>
          <w:right w:val="nil"/>
          <w:between w:val="nil"/>
        </w:pBdr>
        <w:tabs>
          <w:tab w:val="left" w:pos="709"/>
          <w:tab w:val="left" w:pos="142"/>
        </w:tabs>
        <w:spacing w:after="0" w:line="276" w:lineRule="auto"/>
        <w:ind w:left="426"/>
        <w:jc w:val="both"/>
        <w:rPr>
          <w:color w:val="000000"/>
          <w:sz w:val="20"/>
          <w:szCs w:val="20"/>
        </w:rPr>
      </w:pPr>
      <w:r>
        <w:rPr>
          <w:color w:val="000000"/>
          <w:sz w:val="20"/>
          <w:szCs w:val="20"/>
        </w:rPr>
        <w:t>Wykonawca jest odpowiedzialny za bieżącą kontrolę jakości robót budowlanych stanowiących przedmiot Umowy i Materiałów.</w:t>
      </w:r>
    </w:p>
    <w:p w14:paraId="5E62F735" w14:textId="5CB037F2" w:rsidR="00820D40" w:rsidRDefault="00820D40" w:rsidP="00820D40">
      <w:pPr>
        <w:numPr>
          <w:ilvl w:val="1"/>
          <w:numId w:val="36"/>
        </w:numPr>
        <w:pBdr>
          <w:top w:val="nil"/>
          <w:left w:val="nil"/>
          <w:bottom w:val="nil"/>
          <w:right w:val="nil"/>
          <w:between w:val="nil"/>
        </w:pBdr>
        <w:tabs>
          <w:tab w:val="left" w:pos="709"/>
          <w:tab w:val="left" w:pos="142"/>
          <w:tab w:val="left" w:pos="567"/>
        </w:tabs>
        <w:spacing w:after="0" w:line="276" w:lineRule="auto"/>
        <w:ind w:left="426"/>
        <w:jc w:val="both"/>
        <w:rPr>
          <w:color w:val="000000"/>
          <w:sz w:val="20"/>
          <w:szCs w:val="20"/>
        </w:rPr>
      </w:pPr>
      <w:r>
        <w:rPr>
          <w:color w:val="000000"/>
          <w:sz w:val="20"/>
          <w:szCs w:val="20"/>
        </w:rPr>
        <w:t xml:space="preserve">Zamawiający może zlecić wykonanie ekspertyzy w zakresie zgodności wykonania przedmiotu umowy </w:t>
      </w:r>
      <w:r w:rsidR="00055785">
        <w:rPr>
          <w:color w:val="000000"/>
          <w:sz w:val="20"/>
          <w:szCs w:val="20"/>
        </w:rPr>
        <w:br/>
      </w:r>
      <w:r>
        <w:rPr>
          <w:color w:val="000000"/>
          <w:sz w:val="20"/>
          <w:szCs w:val="20"/>
        </w:rPr>
        <w:t xml:space="preserve">z obowiązującymi przepisami, normami i wiedzą techniczną, w tym również pod względem ekonomiki budowy. Jeżeli wyniki ekspertyzy potwierdzą nieprawidłowości, koszty ekspertyzy ponosi Wykonawca. </w:t>
      </w:r>
      <w:r w:rsidR="00055785">
        <w:rPr>
          <w:color w:val="000000"/>
          <w:sz w:val="20"/>
          <w:szCs w:val="20"/>
        </w:rPr>
        <w:br/>
      </w:r>
      <w:r>
        <w:rPr>
          <w:color w:val="000000"/>
          <w:sz w:val="20"/>
          <w:szCs w:val="20"/>
        </w:rPr>
        <w:t>W przeciwnym razie koszty ekspertyzy pokrywa Zamawiający.</w:t>
      </w:r>
    </w:p>
    <w:p w14:paraId="36FAC997" w14:textId="77777777" w:rsidR="00286B71" w:rsidRDefault="00286B71" w:rsidP="00286B71"/>
    <w:p w14:paraId="4E146D7D" w14:textId="4E49D55A" w:rsidR="00286B71" w:rsidRPr="001D4899" w:rsidRDefault="00286B71" w:rsidP="001D4899">
      <w:pPr>
        <w:jc w:val="center"/>
        <w:rPr>
          <w:b/>
        </w:rPr>
      </w:pPr>
      <w:r w:rsidRPr="001D4899">
        <w:rPr>
          <w:b/>
        </w:rPr>
        <w:t>§ 20</w:t>
      </w:r>
    </w:p>
    <w:p w14:paraId="6FF0DEBA" w14:textId="77777777" w:rsidR="001D4899" w:rsidRDefault="001D4899" w:rsidP="001D4899">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Usuwanie nieprawidłowości i wad stwierdzonych w czasie robót</w:t>
      </w:r>
    </w:p>
    <w:p w14:paraId="069D6CFA" w14:textId="77777777" w:rsidR="001D4899" w:rsidRDefault="001D4899" w:rsidP="001D4899">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606A5968" w14:textId="77777777" w:rsidR="001D4899" w:rsidRDefault="001D4899" w:rsidP="001D4899">
      <w:pPr>
        <w:numPr>
          <w:ilvl w:val="1"/>
          <w:numId w:val="3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t>
      </w:r>
      <w:r w:rsidRPr="001D4899">
        <w:rPr>
          <w:b/>
          <w:color w:val="000000"/>
          <w:sz w:val="20"/>
          <w:szCs w:val="20"/>
        </w:rPr>
        <w:t>w odpowiednim technicznie terminie</w:t>
      </w:r>
      <w:r>
        <w:rPr>
          <w:color w:val="000000"/>
          <w:sz w:val="20"/>
          <w:szCs w:val="20"/>
        </w:rPr>
        <w:t xml:space="preserve">, </w:t>
      </w:r>
      <w:r w:rsidRPr="001D4899">
        <w:rPr>
          <w:b/>
          <w:color w:val="000000"/>
          <w:sz w:val="20"/>
          <w:szCs w:val="20"/>
        </w:rPr>
        <w:t>określonym przez Inspektora nadzoru inwestorskiego</w:t>
      </w:r>
      <w:r>
        <w:rPr>
          <w:color w:val="000000"/>
          <w:sz w:val="20"/>
          <w:szCs w:val="20"/>
        </w:rPr>
        <w:t>. Koszt usunięcia nieprawidłowości lub Wad ponosi Wykonawca.</w:t>
      </w:r>
    </w:p>
    <w:p w14:paraId="6AF4D986" w14:textId="77777777" w:rsidR="001D4899" w:rsidRDefault="001D4899" w:rsidP="001D4899">
      <w:pPr>
        <w:numPr>
          <w:ilvl w:val="1"/>
          <w:numId w:val="3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Jeżeli dla ustalenia wystąpienia Wad i ich przyczyn niezbędne jest dokonanie prób, badań, odkryć lub ekspertyz, Zamawiający może polecić Wykonawcy dokonanie tych czynności na koszt Wykonawcy.</w:t>
      </w:r>
    </w:p>
    <w:p w14:paraId="07D9ADA5" w14:textId="77777777" w:rsidR="00286B71" w:rsidRDefault="00286B71" w:rsidP="00286B71"/>
    <w:p w14:paraId="44E74C30" w14:textId="1E430E36" w:rsidR="00286B71" w:rsidRPr="001D4899" w:rsidRDefault="00286B71" w:rsidP="001D4899">
      <w:pPr>
        <w:jc w:val="center"/>
        <w:rPr>
          <w:b/>
        </w:rPr>
      </w:pPr>
      <w:r w:rsidRPr="001D4899">
        <w:rPr>
          <w:b/>
        </w:rPr>
        <w:t>§ 21</w:t>
      </w:r>
    </w:p>
    <w:p w14:paraId="005A2E3D"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Odbiory</w:t>
      </w:r>
    </w:p>
    <w:p w14:paraId="1EAC7A75"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59E298FF"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 xml:space="preserve">Po zakończeniu prac nad dokumentacją, Wykonawca przekaże Zamawiającemu kompletne opracowanie celem weryfikacji i dokonania odbioru. </w:t>
      </w:r>
    </w:p>
    <w:p w14:paraId="6514433B"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 xml:space="preserve">Zamawiający, w terminie </w:t>
      </w:r>
      <w:r w:rsidRPr="001D4899">
        <w:rPr>
          <w:b/>
          <w:color w:val="000000"/>
          <w:sz w:val="20"/>
          <w:szCs w:val="20"/>
        </w:rPr>
        <w:t>do 7 dni</w:t>
      </w:r>
      <w:r>
        <w:rPr>
          <w:color w:val="000000"/>
          <w:sz w:val="20"/>
          <w:szCs w:val="20"/>
        </w:rPr>
        <w:t>, licząc od dnia przekazania dokumentacji do weryfikacji, komisyjnie dokona jej sprawdzenia oraz zaopiniuje i dokona protokolarnego odbioru.</w:t>
      </w:r>
    </w:p>
    <w:p w14:paraId="55640B0B"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 xml:space="preserve">W przypadku negatywnego zaopiniowania dokumentacji przez Zamawiającego, w szczególności z powodu jej Wad, Zamawiający nie dokona jej odbioru. </w:t>
      </w:r>
    </w:p>
    <w:p w14:paraId="7A089250" w14:textId="2760C0B5"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Każdorazowo Zamawiający ma obowiązek</w:t>
      </w:r>
      <w:r w:rsidRPr="001D4899">
        <w:rPr>
          <w:color w:val="000000"/>
          <w:sz w:val="20"/>
          <w:szCs w:val="20"/>
        </w:rPr>
        <w:t>, w ciągu</w:t>
      </w:r>
      <w:r w:rsidRPr="001D4899">
        <w:rPr>
          <w:b/>
          <w:color w:val="000000"/>
          <w:sz w:val="20"/>
          <w:szCs w:val="20"/>
        </w:rPr>
        <w:t xml:space="preserve"> </w:t>
      </w:r>
      <w:r>
        <w:rPr>
          <w:b/>
          <w:color w:val="000000"/>
          <w:sz w:val="20"/>
          <w:szCs w:val="20"/>
        </w:rPr>
        <w:t xml:space="preserve">do </w:t>
      </w:r>
      <w:r w:rsidRPr="001D4899">
        <w:rPr>
          <w:b/>
          <w:color w:val="000000"/>
          <w:sz w:val="20"/>
          <w:szCs w:val="20"/>
        </w:rPr>
        <w:t>7 dni,</w:t>
      </w:r>
      <w:r>
        <w:rPr>
          <w:color w:val="000000"/>
          <w:sz w:val="20"/>
          <w:szCs w:val="20"/>
        </w:rPr>
        <w:t xml:space="preserve"> dokonać weryfikacji zgłoszonej do odbioru dokumentacji.</w:t>
      </w:r>
    </w:p>
    <w:p w14:paraId="35E207CA"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W razie stwierdzenia Wad dokumentacji, Zamawiający odmówi dokonania odbioru dokumentacji, do czasu ich usunięcia.</w:t>
      </w:r>
    </w:p>
    <w:p w14:paraId="3B51AC9F"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W razie niestwierdzenia Wad, Zamawiający dokona protokolarnego odbioru dokumentacji.</w:t>
      </w:r>
    </w:p>
    <w:p w14:paraId="47581A3E"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19F38522"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Wykonawca zgłasza gotowość do odbioru robót zanikających i ulegających zakryciu wpisem do  Dziennika budowy i jednocześnie zawiadamia o tej gotowości Inspektora nadzoru inwestorskiego.</w:t>
      </w:r>
      <w:r>
        <w:rPr>
          <w:b/>
          <w:color w:val="000000"/>
          <w:sz w:val="20"/>
          <w:szCs w:val="20"/>
        </w:rPr>
        <w:t xml:space="preserve"> </w:t>
      </w:r>
    </w:p>
    <w:p w14:paraId="2E471D34" w14:textId="45CD9C39" w:rsidR="001D4899" w:rsidRDefault="001D4899" w:rsidP="001D4899">
      <w:pPr>
        <w:numPr>
          <w:ilvl w:val="0"/>
          <w:numId w:val="38"/>
        </w:numPr>
        <w:pBdr>
          <w:top w:val="nil"/>
          <w:left w:val="nil"/>
          <w:bottom w:val="nil"/>
          <w:right w:val="nil"/>
          <w:between w:val="nil"/>
        </w:pBdr>
        <w:tabs>
          <w:tab w:val="left" w:pos="709"/>
          <w:tab w:val="left" w:pos="142"/>
          <w:tab w:val="left" w:pos="567"/>
        </w:tabs>
        <w:spacing w:after="0" w:line="276" w:lineRule="auto"/>
        <w:ind w:left="426"/>
        <w:jc w:val="both"/>
        <w:rPr>
          <w:sz w:val="20"/>
          <w:szCs w:val="20"/>
        </w:rPr>
      </w:pPr>
      <w:bookmarkStart w:id="24" w:name="_4f1mdlm" w:colFirst="0" w:colLast="0"/>
      <w:bookmarkEnd w:id="24"/>
      <w:r>
        <w:rPr>
          <w:color w:val="000000"/>
          <w:sz w:val="20"/>
          <w:szCs w:val="20"/>
        </w:rPr>
        <w:t xml:space="preserve">Inspektor nadzoru inwestorskiego dokonuje odbioru zgłoszonych przez Wykonawcę robót zanikających </w:t>
      </w:r>
      <w:r>
        <w:rPr>
          <w:color w:val="000000"/>
          <w:sz w:val="20"/>
          <w:szCs w:val="20"/>
        </w:rPr>
        <w:br/>
        <w:t xml:space="preserve">i ulegających zakryciu niezwłocznie, nie później jednak niż </w:t>
      </w:r>
      <w:r w:rsidRPr="001D4899">
        <w:rPr>
          <w:b/>
          <w:color w:val="000000"/>
          <w:sz w:val="20"/>
          <w:szCs w:val="20"/>
        </w:rPr>
        <w:t>3 dni roboczych</w:t>
      </w:r>
      <w:r>
        <w:rPr>
          <w:color w:val="000000"/>
          <w:sz w:val="20"/>
          <w:szCs w:val="20"/>
        </w:rPr>
        <w:t xml:space="preserve"> od daty zgłoszenia gotowości do odbioru i potwierdza odbiór robót Protokołem odbioru robót zanikających i ulegających zakryciu lub wpisem do dziennika budowy. </w:t>
      </w:r>
    </w:p>
    <w:p w14:paraId="7938220A" w14:textId="7BAE1303"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Jeżeli Inspektor nadzoru inwestorskiego uzna odbiór robót zanikających lub ulegających zakryciu za zbędny, jest zobowiązany powiadomić o tym Wykonawcę niezwłocznie, nie później niż  w terminie określonym w § 21 ust.9.</w:t>
      </w:r>
    </w:p>
    <w:p w14:paraId="797EC4C7"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lastRenderedPageBreak/>
        <w:t xml:space="preserve">W przypadku niezgłoszenia Inspektorowi nadzoru inwestorskiego gotowości do odbioru robót zanikających lub ulegających zakryciu lub dokonania zakrycia tych robót przed ich odbiorem, Wykonawca jest zobowiązany wykonać prace niezbędne dla zbadania robót, a następnie na własny koszt przywrócić stan poprzedni. </w:t>
      </w:r>
    </w:p>
    <w:p w14:paraId="0F4FFCE8"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Odbiór częściowy robót jest dokonywany w celu prowadzenia częściowych rozliczeń za wykonane roboty.</w:t>
      </w:r>
    </w:p>
    <w:p w14:paraId="0AA61871" w14:textId="4AB93C42"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Po zakończeniu wykonania części robót, Wykonawca zgłasza gotowość do odbioru części robót poprzez odpowiedni wpis do Dziennika budowy i powiadamia pisemnie lub mailowo o gotowości do odbioru Zamawiającego oraz przedstawia dokumenty rozliczeniowe, w tym wymienione w § 21 ust. 17.</w:t>
      </w:r>
    </w:p>
    <w:p w14:paraId="21045775" w14:textId="031C29E5"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 xml:space="preserve">Dokonanie Odbioru częściowego następuje Protokołem odbioru częściowego w terminie </w:t>
      </w:r>
      <w:r w:rsidRPr="001D4899">
        <w:rPr>
          <w:b/>
          <w:color w:val="000000"/>
          <w:sz w:val="20"/>
          <w:szCs w:val="20"/>
        </w:rPr>
        <w:t>7 dni roboczych</w:t>
      </w:r>
      <w:r>
        <w:rPr>
          <w:color w:val="000000"/>
          <w:sz w:val="20"/>
          <w:szCs w:val="20"/>
        </w:rPr>
        <w:t xml:space="preserve"> licząc od dnia doręczenia Zamawiającemu powiadomienia o gotowości do odbioru. </w:t>
      </w:r>
    </w:p>
    <w:p w14:paraId="3E9BE405" w14:textId="489012A8"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Wykonawca zgłasza pisemnie lub mailowo Zamawiającemu wykonanie przedmiotu umowy i gotowość do ich odbioru. </w:t>
      </w:r>
    </w:p>
    <w:p w14:paraId="7D875659"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4C089FEC" w14:textId="5A2896A3"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W celu dokonania odbioru końcowego Wykonawca przedstawia Zamawiającemu komplet dokumentów pozwalających na ocenę prawidłowego wykonania przedmiotu odbioru, a w szczególności: oświadczenie kierownika budowy o zakończeniu prac, oświadczenie kierownika o wykonaniu robót i stosowaniu materiałów zgodnie w wymaganiami Umowy i Opisu przedmiotu zamówienia, decyzje administracyjne,  zaświadczenia właściwych jednostek i organów, protokoły odbiorów technicznych i odbiorów częściowych, protokoły robót ulegających zakryciu, świadectwa kontroli jakości, certyfikaty  i aprobaty techniczne, wyniki pomiarów,  dokumentację powykonawczą opisująca stan istniejący z wyszczególnionymi wszystkimi zamianami dokonanymi w toku budowy.</w:t>
      </w:r>
    </w:p>
    <w:p w14:paraId="01EC09DD"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14:paraId="574310B1"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O terminie odbioru Wykonawca ma obowiązek poinformowania Podwykonawców, przy udziale, których wykonał przedmiot Umowy.</w:t>
      </w:r>
    </w:p>
    <w:p w14:paraId="42E432FD"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Zgłoszenie robót do Odbioru końcowego nastąpi najpóźniej w dniu, o którym mowa w § 3 ust. 1.</w:t>
      </w:r>
      <w:r>
        <w:rPr>
          <w:b/>
          <w:color w:val="000000"/>
          <w:sz w:val="20"/>
          <w:szCs w:val="20"/>
        </w:rPr>
        <w:t xml:space="preserve"> </w:t>
      </w:r>
    </w:p>
    <w:p w14:paraId="4784F8D7"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Przystąpienie do Odbioru końcowego następuje w terminie nie dłuższym niż</w:t>
      </w:r>
      <w:r>
        <w:rPr>
          <w:b/>
          <w:color w:val="000000"/>
          <w:sz w:val="20"/>
          <w:szCs w:val="20"/>
        </w:rPr>
        <w:t xml:space="preserve"> </w:t>
      </w:r>
      <w:r w:rsidRPr="001D4899">
        <w:rPr>
          <w:b/>
          <w:color w:val="000000"/>
          <w:sz w:val="20"/>
          <w:szCs w:val="20"/>
        </w:rPr>
        <w:t>14 dni roboczych</w:t>
      </w:r>
      <w:r>
        <w:rPr>
          <w:color w:val="000000"/>
          <w:sz w:val="20"/>
          <w:szCs w:val="20"/>
        </w:rPr>
        <w:t xml:space="preserve"> od dnia pisemnego zgłoszenia robót do odbioru. </w:t>
      </w:r>
    </w:p>
    <w:p w14:paraId="534B1D48"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W przypadku nie dostarczenia kompletnej, prawidłowo wykonanej, dokumentacji odbiorowej, lub nieobecności kierownika budowy, Zamawiający ma prawo nie przystąpić do odbioru. W takim przypadku Wykonawca zgłosi ponowie gotowość, a Zamawiający wyznaczy kolejny termin na przeprowadzenie czynności odbiorowych.</w:t>
      </w:r>
    </w:p>
    <w:p w14:paraId="2F31C88C" w14:textId="77777777" w:rsidR="001D4899" w:rsidRP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 xml:space="preserve">Jeżeli w toku czynności Odbioru końcowego zostanie stwierdzone, że roboty budowlane będące jego przedmiotem nie są gotowe do odbioru z powodu ich niezakończenia, z powodu wystąpienia Wad, lub </w:t>
      </w:r>
    </w:p>
    <w:p w14:paraId="03AF3072" w14:textId="6C9729FD" w:rsidR="001D4899" w:rsidRDefault="001D4899" w:rsidP="001D4899">
      <w:p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 xml:space="preserve">z powodu nieprzeprowadzenia wymaganych prób i sprawdzeń, Zamawiający może odmówić Odbioru końcowego lub przerwać czynności Odbioru końcowego. W przypadku odmowy Odbioru końcowego Wykonawca ponownie zgłasza do odbioru końcowego nadający się do odbioru przedmiot umowy. </w:t>
      </w:r>
      <w:r>
        <w:rPr>
          <w:color w:val="000000"/>
          <w:sz w:val="20"/>
          <w:szCs w:val="20"/>
        </w:rPr>
        <w:br/>
        <w:t>W przypadku przerwania czynności odbioru Zamawiający wyznacza Wykonawcy termin do usunięcia przeszkód, które spowodowały przerwanie odbioru. Wznowienie czynności odbiorowych nastąpi po usunięciu przeszkód.</w:t>
      </w:r>
    </w:p>
    <w:p w14:paraId="72E23E5B"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Komisja sporządza Protokół Odbioru końcowego robót. Podpisany Protokół odbioru końcowego robót jest podstawą do dokonania końcowych rozliczeń Stron.</w:t>
      </w:r>
    </w:p>
    <w:p w14:paraId="6C7F2B0F" w14:textId="7E32C3B8"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 xml:space="preserve">Odmowa podpisania protokołu z odbioru robót przez Wykonawcę, upoważnia Zamawiającego do jednostronnego podpisania protokołu. Tak podpisany protokół wywołuje skutki prawne przewidziane </w:t>
      </w:r>
      <w:r>
        <w:rPr>
          <w:color w:val="000000"/>
          <w:sz w:val="20"/>
          <w:szCs w:val="20"/>
        </w:rPr>
        <w:br/>
        <w:t>w umowie.</w:t>
      </w:r>
    </w:p>
    <w:p w14:paraId="65A3BDFB" w14:textId="365BE12E"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lastRenderedPageBreak/>
        <w:t>W przypadku stwierdzenia w toku odbioru końcowego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ins w:id="25" w:author="Waldemar Woźniak" w:date="2024-08-13T10:41:00Z">
        <w:r w:rsidR="00966064">
          <w:rPr>
            <w:color w:val="000000"/>
            <w:sz w:val="20"/>
            <w:szCs w:val="20"/>
          </w:rPr>
          <w:t>, bez konieczności uzyskiwania upoważnienia sądu w tym zakresie</w:t>
        </w:r>
      </w:ins>
      <w:r>
        <w:rPr>
          <w:color w:val="000000"/>
          <w:sz w:val="20"/>
          <w:szCs w:val="20"/>
        </w:rPr>
        <w:t xml:space="preserve">. </w:t>
      </w:r>
    </w:p>
    <w:p w14:paraId="55BC36CD"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 xml:space="preserve">Za dzień faktycznego Odbioru końcowego uznaje się dzień podpisania przez upoważnionych przedstawicieli Stron Umowy Protokołu odbioru końcowego robót. </w:t>
      </w:r>
    </w:p>
    <w:p w14:paraId="308F308A"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Przeglądy w okresie rękojmi za wady fizyczne oraz w czasie trwania gwarancji przeprowadzane są w każdym roku kalendarzowym, w terminach określonych przez Zamawiającego. 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0045DE5A"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 xml:space="preserve">Po upływie terminu wyznaczonego na usunięcie wad Zamawiający dokonuje przy udziale Wykonawcy sprawdzenia usunięcia Wad w terminie </w:t>
      </w:r>
      <w:r w:rsidRPr="001D4899">
        <w:rPr>
          <w:b/>
          <w:color w:val="000000"/>
          <w:sz w:val="20"/>
          <w:szCs w:val="20"/>
        </w:rPr>
        <w:t>7 dni</w:t>
      </w:r>
      <w:r>
        <w:rPr>
          <w:color w:val="000000"/>
          <w:sz w:val="20"/>
          <w:szCs w:val="20"/>
        </w:rPr>
        <w:t xml:space="preserve"> od dnia pisemnego zgłoszenia Wykonawcy o usunięciu Wad.</w:t>
      </w:r>
    </w:p>
    <w:p w14:paraId="136FC95D" w14:textId="6ACB2DB5"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Jeżeli Wykonawca nie usunie Wad ujawnionych w okresie rękojmi lub gwarancji jakości w określonym przez Zamawiającego terminie, uwzględniającym możliwości techniczne lub technologiczne dotyczące usunięcia Wady, Zamawiający może żądać od Wykonawcy przedłużenia okresu gwarancji albo, po uprzednim zawiadomieniu Wykonawcy, będzie uprawniony do zlecenia usunięcia Wad podmiotowi trzeciemu na koszt i ryzyko Wykonawcy</w:t>
      </w:r>
      <w:ins w:id="26" w:author="Waldemar Woźniak" w:date="2024-08-13T10:41:00Z">
        <w:r w:rsidR="00966064">
          <w:rPr>
            <w:color w:val="000000"/>
            <w:sz w:val="20"/>
            <w:szCs w:val="20"/>
          </w:rPr>
          <w:t>, bez konieczności uzyskiwania upoważnieni</w:t>
        </w:r>
      </w:ins>
      <w:ins w:id="27" w:author="Waldemar Woźniak" w:date="2024-08-13T10:42:00Z">
        <w:r w:rsidR="00966064">
          <w:rPr>
            <w:color w:val="000000"/>
            <w:sz w:val="20"/>
            <w:szCs w:val="20"/>
          </w:rPr>
          <w:t>a sądu w tym zakresie</w:t>
        </w:r>
      </w:ins>
      <w:r>
        <w:rPr>
          <w:color w:val="000000"/>
          <w:sz w:val="20"/>
          <w:szCs w:val="20"/>
        </w:rPr>
        <w:t>.</w:t>
      </w:r>
    </w:p>
    <w:p w14:paraId="428C9DC6"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Odbiór gwarancyjny będzie dokonywany komisyjnie przy udziale upoważnionych przedstawicieli Zamawiającego.</w:t>
      </w:r>
    </w:p>
    <w:p w14:paraId="278D847D"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Odbiór gwarancyjny potwierdzany jest Protokołem odbioru usunięcia Wad, sporządzanym po usunięciu wszystkich Wad.</w:t>
      </w:r>
    </w:p>
    <w:p w14:paraId="7B206701" w14:textId="7C8B70F0"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 xml:space="preserve">Odbiór pogwarancyjny jest wykonywany dla ostatecznego stwierdzenia usunięcia usterek powstałych </w:t>
      </w:r>
      <w:r>
        <w:rPr>
          <w:color w:val="000000"/>
          <w:sz w:val="20"/>
          <w:szCs w:val="20"/>
        </w:rPr>
        <w:br/>
        <w:t>w okresie gwarancji.</w:t>
      </w:r>
    </w:p>
    <w:p w14:paraId="251C8907"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52C1882A"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Protokół odbioru pogwarancyjnego potwierdza wykonanie zobowiązania Wykonawcy  z tytułu rękojmi za wady fizyczne oraz gwarancji.</w:t>
      </w:r>
    </w:p>
    <w:p w14:paraId="580E163C" w14:textId="77777777" w:rsidR="00286B71" w:rsidRDefault="00286B71" w:rsidP="00286B71"/>
    <w:p w14:paraId="2F77EF90" w14:textId="65919D0E" w:rsidR="00286B71" w:rsidRPr="001D4899" w:rsidRDefault="00286B71" w:rsidP="001D4899">
      <w:pPr>
        <w:jc w:val="center"/>
        <w:rPr>
          <w:b/>
        </w:rPr>
      </w:pPr>
      <w:r w:rsidRPr="001D4899">
        <w:rPr>
          <w:b/>
        </w:rPr>
        <w:t>§ 22</w:t>
      </w:r>
    </w:p>
    <w:p w14:paraId="62094925"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Uprawnienia z tytułu rękojmi za wady i gwarancji</w:t>
      </w:r>
    </w:p>
    <w:p w14:paraId="1947EDF4"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7780777D" w14:textId="7777777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ponosi wobec Zamawiającego odpowiedzialność z tytułu rękojmi za wady przedmiotu Umowy przez okres 5 lat od Odbioru końcowego.</w:t>
      </w:r>
    </w:p>
    <w:p w14:paraId="1674EC0D" w14:textId="3424BA1F"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udziela Zamawiającemu na wykonane roboty budowlane, stanowiące przedmiot Umowy, gwarancji jakości na okres………………, licząc od daty Odbioru końcowego.</w:t>
      </w:r>
    </w:p>
    <w:p w14:paraId="1E906918" w14:textId="0005153A"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 okresie gwarancji i rękojmi za wady Wykonawca przejmuje na siebie wszelkie obowiązki wynikające </w:t>
      </w:r>
      <w:r>
        <w:rPr>
          <w:color w:val="000000"/>
          <w:sz w:val="20"/>
          <w:szCs w:val="20"/>
        </w:rPr>
        <w:br/>
        <w:t>z serwisowania i konserwacji urządzeń, instalacji i wyposażenia, w tym w szczególności naprawy, przeglądy, konserwacje, wymiany części i materiałów eksploatacyjnych wraz z kosztami ich zakupu, w terminach wymaganych lub zalecanych przez producenta lub wynikających z obowiązujących przepisów prawa oraz w przypadku wystąpienia awarii.</w:t>
      </w:r>
    </w:p>
    <w:p w14:paraId="251C844E" w14:textId="7777777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t>
      </w:r>
    </w:p>
    <w:p w14:paraId="520C5BDB" w14:textId="1118FB4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lastRenderedPageBreak/>
        <w:t xml:space="preserve">Wykonawca będzie zobowiązany usunąć wszelkie wady lub usterki </w:t>
      </w:r>
      <w:r w:rsidRPr="001D4899">
        <w:rPr>
          <w:b/>
          <w:color w:val="000000"/>
          <w:sz w:val="20"/>
          <w:szCs w:val="20"/>
        </w:rPr>
        <w:t>w terminie do 14 dni</w:t>
      </w:r>
      <w:r>
        <w:rPr>
          <w:color w:val="000000"/>
          <w:sz w:val="20"/>
          <w:szCs w:val="20"/>
        </w:rPr>
        <w:t xml:space="preserve"> od otrzymania pisemnego wezwania od Zamawiającego. W wypadku nie przystąpienia przez Wykonawcę do usuwania wad lub usterek lub nie usunięcia ich przez Wykonawcę  w wyznaczonym terminie, Zamawiający</w:t>
      </w:r>
      <w:ins w:id="28" w:author="Waldemar Woźniak" w:date="2024-08-13T10:42:00Z">
        <w:r w:rsidR="00966064">
          <w:rPr>
            <w:color w:val="000000"/>
            <w:sz w:val="20"/>
            <w:szCs w:val="20"/>
          </w:rPr>
          <w:t>, bez konieczności uzyskiwania upoważnienia sądu w tym zakresie,</w:t>
        </w:r>
      </w:ins>
      <w:r>
        <w:rPr>
          <w:color w:val="000000"/>
          <w:sz w:val="20"/>
          <w:szCs w:val="20"/>
        </w:rPr>
        <w:t xml:space="preserve"> ma prawo zlecić ich usunięcie innemu podmiotowi na koszt i ryzyko Wykonawcy, zachowując prawo wynikające z gwarancji i rękojmi. Zamawiający ma prawo potrącić koszty zastępczego usunięcia wad lub usterek z zabezpieczenia lub wynagrodzenia Wykonawcy.</w:t>
      </w:r>
    </w:p>
    <w:p w14:paraId="35646548" w14:textId="7777777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Jeżeli koszt usunięcia wady przekracza wartość zabezpieczenia lub wynagrodzenia, Zamawiający może dochodzić kwoty przewyższającej, na zasadach ogólnych.</w:t>
      </w:r>
    </w:p>
    <w:p w14:paraId="678E5D9C" w14:textId="7777777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 okresie gwarancji i rękojmi Wykonawca zobowiązany jest do niezwłocznego pisemnego zawiadomienia Zamawiającego o:</w:t>
      </w:r>
    </w:p>
    <w:p w14:paraId="5BAA1D6F" w14:textId="77777777" w:rsidR="001D4899" w:rsidRDefault="001D4899" w:rsidP="001D4899">
      <w:pPr>
        <w:numPr>
          <w:ilvl w:val="3"/>
          <w:numId w:val="39"/>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zmianie siedziby lub nazwy firmy Wykonawcy;</w:t>
      </w:r>
    </w:p>
    <w:p w14:paraId="28381D84" w14:textId="77777777" w:rsidR="001D4899" w:rsidRDefault="001D4899" w:rsidP="001D4899">
      <w:pPr>
        <w:numPr>
          <w:ilvl w:val="3"/>
          <w:numId w:val="39"/>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zmianie osób reprezentujących Wykonawcę;</w:t>
      </w:r>
    </w:p>
    <w:p w14:paraId="0BD123E7" w14:textId="77777777" w:rsidR="001D4899" w:rsidRDefault="001D4899" w:rsidP="001D4899">
      <w:pPr>
        <w:numPr>
          <w:ilvl w:val="3"/>
          <w:numId w:val="39"/>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ogłoszeniu upadłości Wykonawcy;</w:t>
      </w:r>
    </w:p>
    <w:p w14:paraId="715B0B50" w14:textId="77777777" w:rsidR="001D4899" w:rsidRDefault="001D4899" w:rsidP="001D4899">
      <w:pPr>
        <w:numPr>
          <w:ilvl w:val="3"/>
          <w:numId w:val="39"/>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likwidacji przedsiębiorstwa Wykonawcy.</w:t>
      </w:r>
    </w:p>
    <w:p w14:paraId="5BC93F58" w14:textId="77777777" w:rsidR="00286B71" w:rsidRDefault="00286B71" w:rsidP="00286B71"/>
    <w:p w14:paraId="5EFCBCEB" w14:textId="4CCDF752" w:rsidR="00286B71" w:rsidRPr="001D4899" w:rsidRDefault="00286B71" w:rsidP="001D4899">
      <w:pPr>
        <w:jc w:val="center"/>
        <w:rPr>
          <w:b/>
        </w:rPr>
      </w:pPr>
      <w:r w:rsidRPr="001D4899">
        <w:rPr>
          <w:b/>
        </w:rPr>
        <w:t>§ 23</w:t>
      </w:r>
    </w:p>
    <w:p w14:paraId="6DED09DC"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Zabezpieczenie należytego wykonania Umowy</w:t>
      </w:r>
    </w:p>
    <w:p w14:paraId="39A03D46"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7934DEA6" w14:textId="744A9330" w:rsidR="001D4899" w:rsidRPr="00CA55F3" w:rsidRDefault="001D4899" w:rsidP="00CA55F3">
      <w:pPr>
        <w:numPr>
          <w:ilvl w:val="1"/>
          <w:numId w:val="40"/>
        </w:numPr>
        <w:pBdr>
          <w:top w:val="nil"/>
          <w:left w:val="nil"/>
          <w:bottom w:val="nil"/>
          <w:right w:val="nil"/>
          <w:between w:val="nil"/>
        </w:pBdr>
        <w:spacing w:after="0" w:line="276" w:lineRule="auto"/>
        <w:ind w:left="426"/>
        <w:jc w:val="both"/>
        <w:rPr>
          <w:color w:val="000000"/>
          <w:sz w:val="20"/>
          <w:szCs w:val="20"/>
        </w:rPr>
      </w:pPr>
      <w:bookmarkStart w:id="29" w:name="_3tbugp1" w:colFirst="0" w:colLast="0"/>
      <w:bookmarkEnd w:id="29"/>
      <w:r>
        <w:rPr>
          <w:color w:val="000000"/>
          <w:sz w:val="20"/>
          <w:szCs w:val="20"/>
        </w:rPr>
        <w:t xml:space="preserve">Zamawiający oświadcza, że Wykonawca przed zawarciem Umowy wniósł na jego rzecz Zabezpieczenie należytego wykonania umowy na zasadach określonych w przepisach PZP, na kwotę równą 5 % Ceny ofertowej brutto, tj. </w:t>
      </w:r>
      <w:r w:rsidRPr="00CA55F3">
        <w:rPr>
          <w:rFonts w:cstheme="minorHAnsi"/>
          <w:color w:val="000000"/>
          <w:sz w:val="20"/>
          <w:szCs w:val="20"/>
        </w:rPr>
        <w:t xml:space="preserve">………………………………………………………... </w:t>
      </w:r>
      <w:r w:rsidRPr="00CA55F3">
        <w:rPr>
          <w:rFonts w:eastAsia="Times New Roman" w:cstheme="minorHAnsi"/>
          <w:color w:val="000000"/>
          <w:sz w:val="20"/>
          <w:szCs w:val="20"/>
        </w:rPr>
        <w:t>(słownie ……………………………..</w:t>
      </w:r>
      <w:r w:rsidRPr="00CA55F3">
        <w:rPr>
          <w:rFonts w:cstheme="minorHAnsi"/>
          <w:color w:val="000000"/>
          <w:sz w:val="20"/>
          <w:szCs w:val="20"/>
        </w:rPr>
        <w:t>).</w:t>
      </w:r>
    </w:p>
    <w:p w14:paraId="7C4E7785" w14:textId="3AE29EB9"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Zabezpieczenie należytego wykonania umowy ma na celu zabezpieczenie i ewentualne zaspokojenie roszczeń Zamawiającego z tytułu niewykonania lub nienależytego wykonania Umowy przez Wykonawcę, </w:t>
      </w:r>
      <w:r w:rsidR="00CA55F3">
        <w:rPr>
          <w:color w:val="000000"/>
          <w:sz w:val="20"/>
          <w:szCs w:val="20"/>
        </w:rPr>
        <w:br/>
      </w:r>
      <w:r>
        <w:rPr>
          <w:color w:val="000000"/>
          <w:sz w:val="20"/>
          <w:szCs w:val="20"/>
        </w:rPr>
        <w:t>w tym usunięcia Wad, w szczególności roszczeń Zamawiającego wobec Wykonawcy o zapłatę kar umownych. Zabezpieczenie należytego wykonania umowy obejmuje również roszczenia podwykonawców z tytułu wypłaty należnego im wynagrodzenia.</w:t>
      </w:r>
    </w:p>
    <w:p w14:paraId="694C14D6"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Beneficjentem zabezpieczenia należytego wykonania umowy jest Zamawiający. </w:t>
      </w:r>
    </w:p>
    <w:p w14:paraId="26C848C2"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Zapisy gwarancji lub poręczenia winny gwarantować na rzecz Zamawiającego, dobrowolne i bezwarunkowo, na pierwsze pisemne żądanie, bez konieczności przedstawiania przez Zamawiającego dowodu, podstaw lub powodów, wypłaty jakiejkolwiek kwoty do wysokości zabezpieczenia określonej ust. 1 lub 8.</w:t>
      </w:r>
    </w:p>
    <w:p w14:paraId="6C9C0D58"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Koszty Zabezpieczenia należytego wykonania Umowy ponosi Wykonawca.</w:t>
      </w:r>
    </w:p>
    <w:p w14:paraId="39B8E520"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053AD5B8"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70 % wartości Zabezpieczenia należytego wykonania umowy Zamawiający zwraca zabezpieczenie w terminie 30 dni od dnia bezusterkowego odbioru końcowego robót i uznania przez Zamawiającego , że roboty zostały za należycie wykonane .</w:t>
      </w:r>
    </w:p>
    <w:p w14:paraId="3D25A632" w14:textId="555D3858"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bookmarkStart w:id="30" w:name="_28h4qwu" w:colFirst="0" w:colLast="0"/>
      <w:bookmarkEnd w:id="30"/>
      <w:r>
        <w:rPr>
          <w:color w:val="000000"/>
          <w:sz w:val="20"/>
          <w:szCs w:val="20"/>
        </w:rPr>
        <w:t>Kwota pozostawiona na Zabezpieczenie roszczeń z tytułu rękojmi za wady lub udzielonej gwarancji, wynosząca 30% wartości Zabezpieczenia należytego wykonan</w:t>
      </w:r>
      <w:r w:rsidR="00CA55F3">
        <w:rPr>
          <w:color w:val="000000"/>
          <w:sz w:val="20"/>
          <w:szCs w:val="20"/>
        </w:rPr>
        <w:t xml:space="preserve">ia umowy, tj. …....(słownie: ………..) </w:t>
      </w:r>
      <w:r>
        <w:rPr>
          <w:color w:val="000000"/>
          <w:sz w:val="20"/>
          <w:szCs w:val="20"/>
        </w:rPr>
        <w:t>, zostanie zwrócona nie później niż w 15 dniu po upływie tego okresu.</w:t>
      </w:r>
    </w:p>
    <w:p w14:paraId="6865A866"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1EFA41E6"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Zabezpieczenie należytego wykonania umowy pozostaje w dyspozycji Zamawiającego i zachowuje swoją ważność na czas określony w Umowie. </w:t>
      </w:r>
    </w:p>
    <w:p w14:paraId="01BEDD2A" w14:textId="74477B81"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lastRenderedPageBreak/>
        <w:t>Jeżeli nie zajdzie powód do realizacji zabezpieczenia w całości lub w części, podlega ono zwrotowi Wykonawcy odpowiednio w całości lub w części w terminach, o których mowa w ust. 7 i 8</w:t>
      </w:r>
      <w:r>
        <w:rPr>
          <w:b/>
          <w:color w:val="000000"/>
          <w:sz w:val="20"/>
          <w:szCs w:val="20"/>
        </w:rPr>
        <w:t>.</w:t>
      </w:r>
      <w:r>
        <w:rPr>
          <w:color w:val="000000"/>
          <w:sz w:val="20"/>
          <w:szCs w:val="20"/>
        </w:rPr>
        <w:t xml:space="preserve"> Zabezpieczenie należytego wykonania umowy wniesione w pieniądzu, zostanie zwrócone wraz z odsetkami wynikającymi </w:t>
      </w:r>
      <w:r w:rsidR="00CA55F3">
        <w:rPr>
          <w:color w:val="000000"/>
          <w:sz w:val="20"/>
          <w:szCs w:val="20"/>
        </w:rPr>
        <w:br/>
      </w:r>
      <w:r>
        <w:rPr>
          <w:color w:val="000000"/>
          <w:sz w:val="20"/>
          <w:szCs w:val="20"/>
        </w:rPr>
        <w:t xml:space="preserve">z umowy rachunku bankowego Zamawiającego, na którym było ono przechowywane, pomniejszone o koszty prowadzenia rachunku oraz prowizji bankowej za przelew pieniędzy na rachunek Wykonawcy. </w:t>
      </w:r>
    </w:p>
    <w:p w14:paraId="1237481C"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Pr>
          <w:b/>
          <w:color w:val="000000"/>
          <w:sz w:val="20"/>
          <w:szCs w:val="20"/>
        </w:rPr>
        <w:t>14 dni</w:t>
      </w:r>
      <w:r>
        <w:rPr>
          <w:color w:val="000000"/>
          <w:sz w:val="20"/>
          <w:szCs w:val="20"/>
        </w:rPr>
        <w:t xml:space="preserve"> od dnia otrzymania przez Wykonawcę pisemnego wezwania do zapłaty.</w:t>
      </w:r>
    </w:p>
    <w:p w14:paraId="6DD62852"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bookmarkStart w:id="31" w:name="_nmf14n" w:colFirst="0" w:colLast="0"/>
      <w:bookmarkEnd w:id="31"/>
      <w:r>
        <w:rPr>
          <w:color w:val="000000"/>
          <w:sz w:val="20"/>
          <w:szCs w:val="20"/>
        </w:rPr>
        <w:t xml:space="preserve">Jeżeli okres ważności Zabezpieczenia należytego wykonania umowy jest krótszy niż wymagany okres jego ważności, Wykonawca jest zobowiązany ustanowić nowe Zabezpieczenie należytego wykonania umowy, nie później niż na </w:t>
      </w:r>
      <w:r>
        <w:rPr>
          <w:b/>
          <w:color w:val="000000"/>
          <w:sz w:val="20"/>
          <w:szCs w:val="20"/>
        </w:rPr>
        <w:t>30 dni</w:t>
      </w:r>
      <w:r>
        <w:rPr>
          <w:color w:val="000000"/>
          <w:sz w:val="20"/>
          <w:szCs w:val="20"/>
        </w:rPr>
        <w:t xml:space="preserve"> przed wygaśnięciem ważności dotychczasowego Zabezpieczenia.</w:t>
      </w:r>
    </w:p>
    <w:p w14:paraId="4BD5D3F0"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Jeżeli Wykonawca w terminie określonym w ust. 13</w:t>
      </w:r>
      <w:r>
        <w:rPr>
          <w:b/>
          <w:color w:val="000000"/>
          <w:sz w:val="20"/>
          <w:szCs w:val="20"/>
        </w:rPr>
        <w:t xml:space="preserve"> </w:t>
      </w:r>
      <w:r>
        <w:rPr>
          <w:color w:val="000000"/>
          <w:sz w:val="20"/>
          <w:szCs w:val="20"/>
        </w:rPr>
        <w:t>nie przedłoży Zamawiającemu nowego Zabezpieczenia należytego wykonania umowy, Zamawiający będzie uprawniony do zrealizowania dotychczasowego Zabezpieczenia w trybie wypłaty całej kwoty, na jaką - w dacie wystąpienia z roszczeniem - opiewać będzie dotychczasowe Zabezpieczenie (zmiana formy zabezpieczenia)</w:t>
      </w:r>
    </w:p>
    <w:p w14:paraId="65308BA8" w14:textId="755A0782" w:rsidR="001D4899" w:rsidRDefault="001D4899" w:rsidP="001D4899">
      <w:pPr>
        <w:numPr>
          <w:ilvl w:val="1"/>
          <w:numId w:val="40"/>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zwróci Wykonawcy środki pieniężne otrzymane z tytułu realizacji Zabezpieczenia należytego wykonania umowy po przedstawieniu przez Wykonawcę nowego zabezpieczenia albo w terminie zwrotu danej części Zabezpieczenia.</w:t>
      </w:r>
    </w:p>
    <w:p w14:paraId="19DF0BFA" w14:textId="77777777" w:rsidR="00CA55F3" w:rsidRPr="00BB0BF9" w:rsidRDefault="00CA55F3" w:rsidP="00CA55F3">
      <w:pPr>
        <w:pBdr>
          <w:top w:val="nil"/>
          <w:left w:val="nil"/>
          <w:bottom w:val="nil"/>
          <w:right w:val="nil"/>
          <w:between w:val="nil"/>
        </w:pBdr>
        <w:tabs>
          <w:tab w:val="left" w:pos="709"/>
        </w:tabs>
        <w:spacing w:after="0" w:line="276" w:lineRule="auto"/>
        <w:ind w:left="426"/>
        <w:jc w:val="both"/>
        <w:rPr>
          <w:color w:val="000000"/>
          <w:sz w:val="20"/>
          <w:szCs w:val="20"/>
        </w:rPr>
      </w:pPr>
    </w:p>
    <w:p w14:paraId="059B85EE" w14:textId="2CC89B9F" w:rsidR="00286B71" w:rsidRPr="00CA55F3" w:rsidRDefault="00286B71" w:rsidP="00CA55F3">
      <w:pPr>
        <w:jc w:val="center"/>
        <w:rPr>
          <w:b/>
        </w:rPr>
      </w:pPr>
      <w:r w:rsidRPr="00CA55F3">
        <w:rPr>
          <w:b/>
        </w:rPr>
        <w:t>§ 24</w:t>
      </w:r>
    </w:p>
    <w:p w14:paraId="6C00ED78" w14:textId="77777777" w:rsidR="00CA55F3" w:rsidRDefault="00CA55F3" w:rsidP="00CA55F3">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Zmiana Umowy</w:t>
      </w:r>
    </w:p>
    <w:p w14:paraId="7AA3123F" w14:textId="77777777" w:rsidR="00CA55F3" w:rsidRDefault="00CA55F3" w:rsidP="00CA55F3">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5CFFEC40" w14:textId="77777777" w:rsidR="00CA55F3" w:rsidRDefault="00CA55F3" w:rsidP="00CA55F3">
      <w:pPr>
        <w:numPr>
          <w:ilvl w:val="1"/>
          <w:numId w:val="41"/>
        </w:numPr>
        <w:pBdr>
          <w:top w:val="nil"/>
          <w:left w:val="nil"/>
          <w:bottom w:val="nil"/>
          <w:right w:val="nil"/>
          <w:between w:val="nil"/>
        </w:pBdr>
        <w:spacing w:after="0" w:line="276" w:lineRule="auto"/>
        <w:ind w:left="567"/>
        <w:jc w:val="both"/>
        <w:rPr>
          <w:color w:val="000000"/>
          <w:sz w:val="20"/>
          <w:szCs w:val="20"/>
        </w:rPr>
      </w:pPr>
      <w:bookmarkStart w:id="32" w:name="_1mrcu09" w:colFirst="0" w:colLast="0"/>
      <w:bookmarkEnd w:id="32"/>
      <w:r>
        <w:rPr>
          <w:color w:val="000000"/>
          <w:sz w:val="20"/>
          <w:szCs w:val="20"/>
        </w:rPr>
        <w:t>Zamawiający, przewiduje następujące możliwości dokonania zmiany zawartej Umowy w stosunku do treści oferty na podstawie, której dokonano wyboru Wykonawcy,  w przypadku wystąpienia co najmniej jednej z okoliczności wymienionych poniżej,  z uwzględnieniem podawanych warunków ich wprowadzenia:</w:t>
      </w:r>
    </w:p>
    <w:p w14:paraId="61174CB5" w14:textId="77777777" w:rsidR="00CA55F3" w:rsidRDefault="00CA55F3" w:rsidP="00CA55F3">
      <w:pPr>
        <w:numPr>
          <w:ilvl w:val="2"/>
          <w:numId w:val="41"/>
        </w:numPr>
        <w:pBdr>
          <w:top w:val="nil"/>
          <w:left w:val="nil"/>
          <w:bottom w:val="nil"/>
          <w:right w:val="nil"/>
          <w:between w:val="nil"/>
        </w:pBdr>
        <w:tabs>
          <w:tab w:val="left" w:pos="709"/>
        </w:tabs>
        <w:spacing w:after="0" w:line="276" w:lineRule="auto"/>
        <w:jc w:val="both"/>
        <w:rPr>
          <w:sz w:val="20"/>
          <w:szCs w:val="20"/>
        </w:rPr>
      </w:pPr>
      <w:r>
        <w:rPr>
          <w:color w:val="000000"/>
          <w:sz w:val="20"/>
          <w:szCs w:val="20"/>
        </w:rPr>
        <w:t>Zamawiający ma prawo przesunięcia terminów ustalonych w §3 ust. 1 i 2 w przypadku opóźnień wynikających z:</w:t>
      </w:r>
    </w:p>
    <w:p w14:paraId="55E6A673"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14:paraId="0C8C7CCC" w14:textId="77777777"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 xml:space="preserve">wystąpienia warunków, na które Wykonawca jak i Zamawiający nie mają wpływu, archeologicznych, geologicznych, geodezyjnych, hydrologicznych uniemożliwiających terminowe wykonywanie przedmiotu umowy, o okres trwania tych okoliczności </w:t>
      </w:r>
    </w:p>
    <w:p w14:paraId="049C4A9F" w14:textId="77777777"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opóźnienia w dokonaniu określonych czynności lub ich zaniechanie przez właściwe organy administracji państwowej, które nie są następstwem okoliczności, za które Wykonawca ponosi odpowiedzialność, o okres trwania tych okoliczności</w:t>
      </w:r>
    </w:p>
    <w:p w14:paraId="7AE76530" w14:textId="0AAE0DC5"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 xml:space="preserve">powstania możliwości zastosowania nowszych lub korzystniejszych dla Zamawiającego rozwiązań technologicznych, technicznych lub funkcjonalnych, niż te, które były zakładane </w:t>
      </w:r>
      <w:r>
        <w:rPr>
          <w:color w:val="000000"/>
          <w:sz w:val="20"/>
          <w:szCs w:val="20"/>
        </w:rPr>
        <w:br/>
        <w:t>w chwili zawarcia umowy o czas niezbędny do ich wprowadzenia,</w:t>
      </w:r>
    </w:p>
    <w:p w14:paraId="1A21E1D1" w14:textId="77777777"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 xml:space="preserve">niezbędności zmiany sposobu wykonywania przedmiotu umowy, zmiany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w:t>
      </w:r>
      <w:r>
        <w:rPr>
          <w:color w:val="000000"/>
          <w:sz w:val="20"/>
          <w:szCs w:val="20"/>
        </w:rPr>
        <w:lastRenderedPageBreak/>
        <w:t>które stanowiły podstawę wyboru oferty. Zmiany te nie powodują zwiększenia wynagrodzenia należnego Wykonawcy.</w:t>
      </w:r>
    </w:p>
    <w:p w14:paraId="20E0E0AD" w14:textId="77777777"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wstrzymania przez Zamawiającego robót na zasadach określonych w § 5</w:t>
      </w:r>
      <w:r>
        <w:rPr>
          <w:b/>
          <w:color w:val="000000"/>
          <w:sz w:val="20"/>
          <w:szCs w:val="20"/>
        </w:rPr>
        <w:t xml:space="preserve">, </w:t>
      </w:r>
      <w:r>
        <w:rPr>
          <w:color w:val="000000"/>
          <w:sz w:val="20"/>
          <w:szCs w:val="20"/>
        </w:rPr>
        <w:t xml:space="preserve">z zastrzeżeniem, że zmiana terminu realizacji przedmiotu Umowy nie wpłynie na koszt realizacji umowy. </w:t>
      </w:r>
    </w:p>
    <w:p w14:paraId="6E1806D7" w14:textId="77777777" w:rsidR="00CA55F3" w:rsidRDefault="00CA55F3" w:rsidP="00CA55F3">
      <w:pPr>
        <w:numPr>
          <w:ilvl w:val="2"/>
          <w:numId w:val="41"/>
        </w:numPr>
        <w:pBdr>
          <w:top w:val="nil"/>
          <w:left w:val="nil"/>
          <w:bottom w:val="nil"/>
          <w:right w:val="nil"/>
          <w:between w:val="nil"/>
        </w:pBdr>
        <w:tabs>
          <w:tab w:val="left" w:pos="709"/>
        </w:tabs>
        <w:spacing w:after="0" w:line="276" w:lineRule="auto"/>
        <w:jc w:val="both"/>
        <w:rPr>
          <w:sz w:val="20"/>
          <w:szCs w:val="20"/>
        </w:rPr>
      </w:pPr>
      <w:r>
        <w:rPr>
          <w:color w:val="000000"/>
          <w:sz w:val="20"/>
          <w:szCs w:val="20"/>
        </w:rPr>
        <w:t>Zamawiający ma prawo do odpowiedniej zmiany treści umowy lub jej załączników w przypadku:</w:t>
      </w:r>
    </w:p>
    <w:p w14:paraId="2ACB5693"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zmiany regulacji prawnych wprowadzonych w życie po dacie podpisania umowy, wywołujących potrzebę zmiany Umowy  lub jej załączników,</w:t>
      </w:r>
    </w:p>
    <w:p w14:paraId="55C5119A"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zmiany okoliczności determinujących Zakładany cel robót budowlanych,</w:t>
      </w:r>
    </w:p>
    <w:p w14:paraId="044136BD"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zmiany oznaczenia danych dotyczących Zamawiającego i/lub Wykonawcy,</w:t>
      </w:r>
    </w:p>
    <w:p w14:paraId="5546EA9D"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zmiany podwykonawcy, powierzenie wykonania części zakresu robót podwykonawcy lub zmiany zakresu wykonana części zamówienia przez podwykonawcę z zachowaniem zasad określonych w niniejszej umowie, jednakże jeżeli w trakcie realizacji zamówienia, zmiana albo rezygnacja z podwykonawcy dotyczy podmiotu, na którego zasoby wykonawca powoływał się, na zasadach określonych w art. 118 PZP, w celu wykazania spełnienia warunków udziału w postępowaniu, o których mowa w art. 112 PZP, Wykonawca jest obowiązany wykazać Zamawiającemu, iż proponowany inny podwykonawca lub Wykonawca samodzielnie spełnia je w stopniu nie mniejszym niż wymagany w trakcie postępowania o udzielenie zamówienia.</w:t>
      </w:r>
    </w:p>
    <w:p w14:paraId="4B3D6DEF" w14:textId="0EAF4743" w:rsidR="00CA55F3" w:rsidRPr="00CA55F3" w:rsidRDefault="00CA55F3" w:rsidP="00CA55F3">
      <w:pPr>
        <w:pStyle w:val="Akapitzlist"/>
        <w:numPr>
          <w:ilvl w:val="2"/>
          <w:numId w:val="41"/>
        </w:numPr>
        <w:pBdr>
          <w:top w:val="nil"/>
          <w:left w:val="nil"/>
          <w:bottom w:val="nil"/>
          <w:right w:val="nil"/>
          <w:between w:val="nil"/>
        </w:pBdr>
        <w:tabs>
          <w:tab w:val="left" w:pos="709"/>
        </w:tabs>
        <w:spacing w:after="0" w:line="276" w:lineRule="auto"/>
        <w:jc w:val="both"/>
        <w:rPr>
          <w:color w:val="000000"/>
        </w:rPr>
      </w:pPr>
      <w:r w:rsidRPr="00CA55F3">
        <w:rPr>
          <w:sz w:val="20"/>
          <w:szCs w:val="20"/>
        </w:rPr>
        <w:t xml:space="preserve">W przypadku zaistnienia którejkolwiek z przesłanek przesunięcia terminów wymienionych w § 24 ust. 1 pkt 1, Wykonawca powiadomi o tym fakcie w formie pisemnej Zamawiającego wskazując przyczyny uzasadniające wprowadzenie zmian w tym przedmiocie oraz przedkładając odpowiednie dokumenty potwierdzające zasadność złożenia takiego wniosku, w terminie </w:t>
      </w:r>
      <w:r w:rsidRPr="00CA55F3">
        <w:rPr>
          <w:b/>
          <w:sz w:val="20"/>
          <w:szCs w:val="20"/>
        </w:rPr>
        <w:t>do 5 dni roboczych</w:t>
      </w:r>
      <w:r w:rsidRPr="00CA55F3">
        <w:rPr>
          <w:sz w:val="20"/>
          <w:szCs w:val="20"/>
        </w:rPr>
        <w:t xml:space="preserve"> od chwili zaistnienia zdarzenia wymienionego w § 24 ust. 1 pkt 1  będącego postawą wniosku.</w:t>
      </w:r>
    </w:p>
    <w:p w14:paraId="61EE1A50" w14:textId="4EC31C66" w:rsidR="005072F5" w:rsidRPr="00BB0AB3" w:rsidRDefault="00CA55F3">
      <w:pPr>
        <w:pStyle w:val="Akapitzlist"/>
        <w:numPr>
          <w:ilvl w:val="2"/>
          <w:numId w:val="41"/>
        </w:numPr>
        <w:pBdr>
          <w:top w:val="nil"/>
          <w:left w:val="nil"/>
          <w:bottom w:val="nil"/>
          <w:right w:val="nil"/>
          <w:between w:val="nil"/>
        </w:pBdr>
        <w:tabs>
          <w:tab w:val="left" w:pos="709"/>
        </w:tabs>
        <w:spacing w:after="0" w:line="276" w:lineRule="auto"/>
        <w:jc w:val="both"/>
        <w:rPr>
          <w:ins w:id="33" w:author="Małgorzata Rosołowicz" w:date="2024-08-14T08:37:00Z"/>
          <w:rFonts w:cstheme="minorHAnsi"/>
          <w:rPrChange w:id="34" w:author="Małgorzata Rosołowicz" w:date="2024-08-14T08:39:00Z">
            <w:rPr>
              <w:ins w:id="35" w:author="Małgorzata Rosołowicz" w:date="2024-08-14T08:37:00Z"/>
              <w:sz w:val="20"/>
              <w:szCs w:val="20"/>
            </w:rPr>
          </w:rPrChange>
        </w:rPr>
      </w:pPr>
      <w:r w:rsidRPr="00CA55F3">
        <w:rPr>
          <w:sz w:val="20"/>
          <w:szCs w:val="20"/>
        </w:rPr>
        <w:t xml:space="preserve"> 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zamówień zgodnie z przepisami </w:t>
      </w:r>
      <w:r w:rsidRPr="00BB0AB3">
        <w:rPr>
          <w:rFonts w:cstheme="minorHAnsi"/>
          <w:sz w:val="20"/>
          <w:szCs w:val="20"/>
        </w:rPr>
        <w:t>PZP.</w:t>
      </w:r>
    </w:p>
    <w:p w14:paraId="6650CFE2" w14:textId="0C28276D" w:rsidR="00C33B6C" w:rsidRPr="00BB0AB3" w:rsidRDefault="00C33B6C">
      <w:pPr>
        <w:pStyle w:val="Akapitzlist"/>
        <w:numPr>
          <w:ilvl w:val="2"/>
          <w:numId w:val="41"/>
        </w:numPr>
        <w:pBdr>
          <w:top w:val="nil"/>
          <w:left w:val="nil"/>
          <w:bottom w:val="nil"/>
          <w:right w:val="nil"/>
          <w:between w:val="nil"/>
        </w:pBdr>
        <w:tabs>
          <w:tab w:val="left" w:pos="709"/>
        </w:tabs>
        <w:spacing w:after="0" w:line="276" w:lineRule="auto"/>
        <w:jc w:val="both"/>
        <w:rPr>
          <w:ins w:id="36" w:author="Małgorzata Rosołowicz" w:date="2024-08-14T08:37:00Z"/>
          <w:rFonts w:cstheme="minorHAnsi"/>
          <w:sz w:val="20"/>
          <w:szCs w:val="20"/>
          <w:rPrChange w:id="37" w:author="Małgorzata Rosołowicz" w:date="2024-08-14T08:39:00Z">
            <w:rPr>
              <w:ins w:id="38" w:author="Małgorzata Rosołowicz" w:date="2024-08-14T08:37:00Z"/>
              <w:rFonts w:eastAsia="Calibri"/>
              <w:szCs w:val="24"/>
            </w:rPr>
          </w:rPrChange>
        </w:rPr>
        <w:pPrChange w:id="39" w:author="Małgorzata Rosołowicz" w:date="2024-08-14T08:37:00Z">
          <w:pPr>
            <w:pStyle w:val="Akapitzlist"/>
            <w:widowControl w:val="0"/>
            <w:numPr>
              <w:numId w:val="41"/>
            </w:numPr>
            <w:shd w:val="clear" w:color="auto" w:fill="FFFFFF"/>
            <w:tabs>
              <w:tab w:val="left" w:pos="851"/>
            </w:tabs>
            <w:suppressAutoHyphens/>
            <w:autoSpaceDE w:val="0"/>
            <w:spacing w:after="0" w:line="240" w:lineRule="auto"/>
            <w:ind w:left="0"/>
            <w:contextualSpacing w:val="0"/>
            <w:jc w:val="both"/>
          </w:pPr>
        </w:pPrChange>
      </w:pPr>
      <w:ins w:id="40" w:author="Małgorzata Rosołowicz" w:date="2024-08-14T08:37:00Z">
        <w:r w:rsidRPr="00BB0AB3">
          <w:rPr>
            <w:rFonts w:cstheme="minorHAnsi"/>
            <w:sz w:val="20"/>
            <w:szCs w:val="20"/>
            <w:rPrChange w:id="41" w:author="Małgorzata Rosołowicz" w:date="2024-08-14T08:39:00Z">
              <w:rPr>
                <w:color w:val="000000"/>
              </w:rPr>
            </w:rPrChange>
          </w:rPr>
          <w:t>D</w:t>
        </w:r>
        <w:r w:rsidRPr="00BB0AB3">
          <w:rPr>
            <w:rFonts w:eastAsia="Calibri" w:cstheme="minorHAnsi"/>
            <w:sz w:val="20"/>
            <w:szCs w:val="20"/>
            <w:rPrChange w:id="42" w:author="Małgorzata Rosołowicz" w:date="2024-08-14T08:39:00Z">
              <w:rPr>
                <w:rFonts w:eastAsia="Calibri"/>
                <w:szCs w:val="24"/>
              </w:rPr>
            </w:rPrChange>
          </w:rPr>
          <w:t xml:space="preserve">opuszczalna jest zmiana wynagrodzenia należnego </w:t>
        </w:r>
        <w:r w:rsidRPr="00BB0AB3">
          <w:rPr>
            <w:rFonts w:eastAsia="Calibri" w:cstheme="minorHAnsi"/>
            <w:b/>
            <w:sz w:val="20"/>
            <w:szCs w:val="20"/>
            <w:rPrChange w:id="43" w:author="Małgorzata Rosołowicz" w:date="2024-08-14T08:39:00Z">
              <w:rPr>
                <w:rFonts w:eastAsia="Calibri"/>
                <w:b/>
                <w:szCs w:val="24"/>
              </w:rPr>
            </w:rPrChange>
          </w:rPr>
          <w:t>Wykonawcy</w:t>
        </w:r>
        <w:r w:rsidRPr="00BB0AB3">
          <w:rPr>
            <w:rFonts w:eastAsia="Calibri" w:cstheme="minorHAnsi"/>
            <w:sz w:val="20"/>
            <w:szCs w:val="20"/>
            <w:rPrChange w:id="44" w:author="Małgorzata Rosołowicz" w:date="2024-08-14T08:39:00Z">
              <w:rPr>
                <w:rFonts w:eastAsia="Calibri"/>
                <w:szCs w:val="24"/>
              </w:rPr>
            </w:rPrChange>
          </w:rPr>
          <w:t>, w przypadku zmiany:</w:t>
        </w:r>
      </w:ins>
    </w:p>
    <w:p w14:paraId="4543EF23" w14:textId="77777777" w:rsidR="00C33B6C" w:rsidRPr="00BB0AB3" w:rsidRDefault="00C33B6C" w:rsidP="00C33B6C">
      <w:pPr>
        <w:pStyle w:val="LO-Normal"/>
        <w:tabs>
          <w:tab w:val="left" w:pos="1000"/>
        </w:tabs>
        <w:ind w:left="1000" w:right="-2" w:hanging="300"/>
        <w:rPr>
          <w:ins w:id="45" w:author="Małgorzata Rosołowicz" w:date="2024-08-14T08:37:00Z"/>
          <w:rFonts w:asciiTheme="minorHAnsi" w:hAnsiTheme="minorHAnsi" w:cstheme="minorHAnsi"/>
          <w:color w:val="auto"/>
          <w:sz w:val="20"/>
          <w:szCs w:val="20"/>
          <w:rPrChange w:id="46" w:author="Małgorzata Rosołowicz" w:date="2024-08-14T08:39:00Z">
            <w:rPr>
              <w:ins w:id="47" w:author="Małgorzata Rosołowicz" w:date="2024-08-14T08:37:00Z"/>
            </w:rPr>
          </w:rPrChange>
        </w:rPr>
      </w:pPr>
      <w:ins w:id="48" w:author="Małgorzata Rosołowicz" w:date="2024-08-14T08:37:00Z">
        <w:r w:rsidRPr="00BB0AB3">
          <w:rPr>
            <w:rFonts w:asciiTheme="minorHAnsi" w:eastAsia="Calibri" w:hAnsiTheme="minorHAnsi" w:cstheme="minorHAnsi"/>
            <w:color w:val="auto"/>
            <w:sz w:val="20"/>
            <w:szCs w:val="20"/>
            <w:lang w:eastAsia="en-US"/>
            <w:rPrChange w:id="49" w:author="Małgorzata Rosołowicz" w:date="2024-08-14T08:39:00Z">
              <w:rPr>
                <w:rFonts w:eastAsia="Calibri"/>
                <w:lang w:eastAsia="en-US"/>
              </w:rPr>
            </w:rPrChange>
          </w:rPr>
          <w:t xml:space="preserve">a) </w:t>
        </w:r>
        <w:r w:rsidRPr="00BB0AB3">
          <w:rPr>
            <w:rFonts w:asciiTheme="minorHAnsi" w:hAnsiTheme="minorHAnsi" w:cstheme="minorHAnsi"/>
            <w:color w:val="auto"/>
            <w:sz w:val="20"/>
            <w:szCs w:val="20"/>
            <w:rPrChange w:id="50" w:author="Małgorzata Rosołowicz" w:date="2024-08-14T08:39:00Z">
              <w:rPr/>
            </w:rPrChange>
          </w:rPr>
          <w:t xml:space="preserve">spowodowanej wzrostem albo zmniejszeniem stawki podatku VAT jeśli zmiana stawki VAT będzie powodować zwiększenie kosztów usług po stronie </w:t>
        </w:r>
        <w:r w:rsidRPr="00BB0AB3">
          <w:rPr>
            <w:rFonts w:asciiTheme="minorHAnsi" w:hAnsiTheme="minorHAnsi" w:cstheme="minorHAnsi"/>
            <w:b/>
            <w:color w:val="auto"/>
            <w:sz w:val="20"/>
            <w:szCs w:val="20"/>
            <w:rPrChange w:id="51" w:author="Małgorzata Rosołowicz" w:date="2024-08-14T08:39:00Z">
              <w:rPr>
                <w:b/>
              </w:rPr>
            </w:rPrChange>
          </w:rPr>
          <w:t>Wykonawcy</w:t>
        </w:r>
        <w:r w:rsidRPr="00BB0AB3">
          <w:rPr>
            <w:rFonts w:asciiTheme="minorHAnsi" w:hAnsiTheme="minorHAnsi" w:cstheme="minorHAnsi"/>
            <w:color w:val="auto"/>
            <w:sz w:val="20"/>
            <w:szCs w:val="20"/>
            <w:rPrChange w:id="52" w:author="Małgorzata Rosołowicz" w:date="2024-08-14T08:39:00Z">
              <w:rPr/>
            </w:rPrChange>
          </w:rPr>
          <w:t xml:space="preserve">, </w:t>
        </w:r>
        <w:r w:rsidRPr="00BB0AB3">
          <w:rPr>
            <w:rFonts w:asciiTheme="minorHAnsi" w:hAnsiTheme="minorHAnsi" w:cstheme="minorHAnsi"/>
            <w:b/>
            <w:color w:val="auto"/>
            <w:sz w:val="20"/>
            <w:szCs w:val="20"/>
            <w:rPrChange w:id="53" w:author="Małgorzata Rosołowicz" w:date="2024-08-14T08:39:00Z">
              <w:rPr>
                <w:b/>
              </w:rPr>
            </w:rPrChange>
          </w:rPr>
          <w:t>Zamawiający</w:t>
        </w:r>
        <w:r w:rsidRPr="00BB0AB3">
          <w:rPr>
            <w:rFonts w:asciiTheme="minorHAnsi" w:hAnsiTheme="minorHAnsi" w:cstheme="minorHAnsi"/>
            <w:color w:val="auto"/>
            <w:sz w:val="20"/>
            <w:szCs w:val="20"/>
            <w:rPrChange w:id="54" w:author="Małgorzata Rosołowicz" w:date="2024-08-14T08:39:00Z">
              <w:rPr/>
            </w:rPrChange>
          </w:rPr>
          <w:t xml:space="preserve"> dopuszcza możliwość zwiększenia wynagrodzenia </w:t>
        </w:r>
        <w:r w:rsidRPr="00BB0AB3">
          <w:rPr>
            <w:rFonts w:asciiTheme="minorHAnsi" w:hAnsiTheme="minorHAnsi" w:cstheme="minorHAnsi"/>
            <w:b/>
            <w:color w:val="auto"/>
            <w:sz w:val="20"/>
            <w:szCs w:val="20"/>
            <w:rPrChange w:id="55" w:author="Małgorzata Rosołowicz" w:date="2024-08-14T08:39:00Z">
              <w:rPr>
                <w:b/>
              </w:rPr>
            </w:rPrChange>
          </w:rPr>
          <w:t>Wykonawcy</w:t>
        </w:r>
        <w:r w:rsidRPr="00BB0AB3">
          <w:rPr>
            <w:rFonts w:asciiTheme="minorHAnsi" w:hAnsiTheme="minorHAnsi" w:cstheme="minorHAnsi"/>
            <w:color w:val="auto"/>
            <w:sz w:val="20"/>
            <w:szCs w:val="20"/>
            <w:rPrChange w:id="56" w:author="Małgorzata Rosołowicz" w:date="2024-08-14T08:39:00Z">
              <w:rPr/>
            </w:rPrChange>
          </w:rPr>
          <w:t xml:space="preserve"> o kwotę równą różnicy w kwocie podatku VAT zapłaconego przez </w:t>
        </w:r>
        <w:r w:rsidRPr="00BB0AB3">
          <w:rPr>
            <w:rFonts w:asciiTheme="minorHAnsi" w:hAnsiTheme="minorHAnsi" w:cstheme="minorHAnsi"/>
            <w:b/>
            <w:color w:val="auto"/>
            <w:sz w:val="20"/>
            <w:szCs w:val="20"/>
            <w:rPrChange w:id="57" w:author="Małgorzata Rosołowicz" w:date="2024-08-14T08:39:00Z">
              <w:rPr>
                <w:b/>
              </w:rPr>
            </w:rPrChange>
          </w:rPr>
          <w:t>Wykonawcę</w:t>
        </w:r>
        <w:r w:rsidRPr="00BB0AB3">
          <w:rPr>
            <w:rFonts w:asciiTheme="minorHAnsi" w:hAnsiTheme="minorHAnsi" w:cstheme="minorHAnsi"/>
            <w:color w:val="auto"/>
            <w:sz w:val="20"/>
            <w:szCs w:val="20"/>
            <w:rPrChange w:id="58" w:author="Małgorzata Rosołowicz" w:date="2024-08-14T08:39:00Z">
              <w:rPr/>
            </w:rPrChange>
          </w:rPr>
          <w:t xml:space="preserve">, natomiast jeśli zmiana stawki VAT będzie powodować zmniejszenie kosztów usług po stronie </w:t>
        </w:r>
        <w:r w:rsidRPr="00BB0AB3">
          <w:rPr>
            <w:rFonts w:asciiTheme="minorHAnsi" w:hAnsiTheme="minorHAnsi" w:cstheme="minorHAnsi"/>
            <w:b/>
            <w:color w:val="auto"/>
            <w:sz w:val="20"/>
            <w:szCs w:val="20"/>
            <w:rPrChange w:id="59" w:author="Małgorzata Rosołowicz" w:date="2024-08-14T08:39:00Z">
              <w:rPr>
                <w:b/>
              </w:rPr>
            </w:rPrChange>
          </w:rPr>
          <w:t>Wykonawcy</w:t>
        </w:r>
        <w:r w:rsidRPr="00BB0AB3">
          <w:rPr>
            <w:rFonts w:asciiTheme="minorHAnsi" w:hAnsiTheme="minorHAnsi" w:cstheme="minorHAnsi"/>
            <w:color w:val="auto"/>
            <w:sz w:val="20"/>
            <w:szCs w:val="20"/>
            <w:rPrChange w:id="60" w:author="Małgorzata Rosołowicz" w:date="2024-08-14T08:39:00Z">
              <w:rPr/>
            </w:rPrChange>
          </w:rPr>
          <w:t xml:space="preserve">, </w:t>
        </w:r>
        <w:r w:rsidRPr="00BB0AB3">
          <w:rPr>
            <w:rFonts w:asciiTheme="minorHAnsi" w:hAnsiTheme="minorHAnsi" w:cstheme="minorHAnsi"/>
            <w:b/>
            <w:color w:val="auto"/>
            <w:sz w:val="20"/>
            <w:szCs w:val="20"/>
            <w:rPrChange w:id="61" w:author="Małgorzata Rosołowicz" w:date="2024-08-14T08:39:00Z">
              <w:rPr>
                <w:b/>
              </w:rPr>
            </w:rPrChange>
          </w:rPr>
          <w:t>Zamawiający</w:t>
        </w:r>
        <w:r w:rsidRPr="00BB0AB3">
          <w:rPr>
            <w:rFonts w:asciiTheme="minorHAnsi" w:hAnsiTheme="minorHAnsi" w:cstheme="minorHAnsi"/>
            <w:color w:val="auto"/>
            <w:sz w:val="20"/>
            <w:szCs w:val="20"/>
            <w:rPrChange w:id="62" w:author="Małgorzata Rosołowicz" w:date="2024-08-14T08:39:00Z">
              <w:rPr/>
            </w:rPrChange>
          </w:rPr>
          <w:t xml:space="preserve"> dopuszcza możliwość zmniejszenia wynagrodzenia o kwotę stanowiącą różnicę kwoty podatku VAT zapłaconego przez </w:t>
        </w:r>
        <w:r w:rsidRPr="00BB0AB3">
          <w:rPr>
            <w:rFonts w:asciiTheme="minorHAnsi" w:hAnsiTheme="minorHAnsi" w:cstheme="minorHAnsi"/>
            <w:b/>
            <w:color w:val="auto"/>
            <w:sz w:val="20"/>
            <w:szCs w:val="20"/>
            <w:rPrChange w:id="63" w:author="Małgorzata Rosołowicz" w:date="2024-08-14T08:39:00Z">
              <w:rPr>
                <w:b/>
              </w:rPr>
            </w:rPrChange>
          </w:rPr>
          <w:t>Wykonawcę</w:t>
        </w:r>
        <w:r w:rsidRPr="00BB0AB3">
          <w:rPr>
            <w:rFonts w:asciiTheme="minorHAnsi" w:hAnsiTheme="minorHAnsi" w:cstheme="minorHAnsi"/>
            <w:color w:val="auto"/>
            <w:sz w:val="20"/>
            <w:szCs w:val="20"/>
            <w:rPrChange w:id="64" w:author="Małgorzata Rosołowicz" w:date="2024-08-14T08:39:00Z">
              <w:rPr/>
            </w:rPrChange>
          </w:rPr>
          <w:t>,</w:t>
        </w:r>
      </w:ins>
    </w:p>
    <w:p w14:paraId="5A39E9FB" w14:textId="77777777" w:rsidR="00C33B6C" w:rsidRPr="00BB0AB3" w:rsidRDefault="00C33B6C" w:rsidP="00C33B6C">
      <w:pPr>
        <w:pStyle w:val="LO-Normal"/>
        <w:tabs>
          <w:tab w:val="left" w:pos="1000"/>
        </w:tabs>
        <w:ind w:left="1000" w:right="-2" w:hanging="300"/>
        <w:rPr>
          <w:ins w:id="65" w:author="Małgorzata Rosołowicz" w:date="2024-08-14T08:37:00Z"/>
          <w:rFonts w:asciiTheme="minorHAnsi" w:hAnsiTheme="minorHAnsi" w:cstheme="minorHAnsi"/>
          <w:color w:val="auto"/>
          <w:sz w:val="20"/>
          <w:szCs w:val="20"/>
          <w:rPrChange w:id="66" w:author="Małgorzata Rosołowicz" w:date="2024-08-14T08:39:00Z">
            <w:rPr>
              <w:ins w:id="67" w:author="Małgorzata Rosołowicz" w:date="2024-08-14T08:37:00Z"/>
            </w:rPr>
          </w:rPrChange>
        </w:rPr>
      </w:pPr>
      <w:ins w:id="68" w:author="Małgorzata Rosołowicz" w:date="2024-08-14T08:37:00Z">
        <w:r w:rsidRPr="00BB0AB3">
          <w:rPr>
            <w:rFonts w:asciiTheme="minorHAnsi" w:eastAsia="Calibri" w:hAnsiTheme="minorHAnsi" w:cstheme="minorHAnsi"/>
            <w:color w:val="auto"/>
            <w:sz w:val="20"/>
            <w:szCs w:val="20"/>
            <w:lang w:eastAsia="en-US"/>
            <w:rPrChange w:id="69" w:author="Małgorzata Rosołowicz" w:date="2024-08-14T08:39:00Z">
              <w:rPr>
                <w:rFonts w:eastAsia="Calibri"/>
                <w:lang w:eastAsia="en-US"/>
              </w:rPr>
            </w:rPrChange>
          </w:rPr>
          <w:t xml:space="preserve">b) </w:t>
        </w:r>
        <w:r w:rsidRPr="00BB0AB3">
          <w:rPr>
            <w:rFonts w:asciiTheme="minorHAnsi" w:hAnsiTheme="minorHAnsi" w:cstheme="minorHAnsi"/>
            <w:color w:val="auto"/>
            <w:sz w:val="20"/>
            <w:szCs w:val="20"/>
            <w:rPrChange w:id="70" w:author="Małgorzata Rosołowicz" w:date="2024-08-14T08:39:00Z">
              <w:rPr/>
            </w:rPrChange>
          </w:rPr>
          <w:t xml:space="preserve">wysokości minimalnego wynagrodzenia za pracę </w:t>
        </w:r>
        <w:r w:rsidRPr="00BB0AB3">
          <w:rPr>
            <w:rFonts w:asciiTheme="minorHAnsi" w:hAnsiTheme="minorHAnsi" w:cstheme="minorHAnsi"/>
            <w:color w:val="auto"/>
            <w:sz w:val="20"/>
            <w:szCs w:val="20"/>
            <w:rPrChange w:id="71" w:author="Małgorzata Rosołowicz" w:date="2024-08-14T08:39:00Z">
              <w:rPr>
                <w:color w:val="auto"/>
              </w:rPr>
            </w:rPrChange>
          </w:rPr>
          <w:t xml:space="preserve">albo wysokości minimalnej stawki godzinowej </w:t>
        </w:r>
        <w:r w:rsidRPr="00BB0AB3">
          <w:rPr>
            <w:rFonts w:asciiTheme="minorHAnsi" w:eastAsia="Calibri" w:hAnsiTheme="minorHAnsi" w:cstheme="minorHAnsi"/>
            <w:color w:val="auto"/>
            <w:sz w:val="20"/>
            <w:szCs w:val="20"/>
            <w:lang w:eastAsia="en-US"/>
            <w:rPrChange w:id="72" w:author="Małgorzata Rosołowicz" w:date="2024-08-14T08:39:00Z">
              <w:rPr>
                <w:rFonts w:eastAsia="Calibri"/>
                <w:color w:val="auto"/>
                <w:lang w:eastAsia="en-US"/>
              </w:rPr>
            </w:rPrChange>
          </w:rPr>
          <w:t>ustalonych</w:t>
        </w:r>
        <w:r w:rsidRPr="00BB0AB3">
          <w:rPr>
            <w:rFonts w:asciiTheme="minorHAnsi" w:hAnsiTheme="minorHAnsi" w:cstheme="minorHAnsi"/>
            <w:color w:val="auto"/>
            <w:sz w:val="20"/>
            <w:szCs w:val="20"/>
            <w:rPrChange w:id="73" w:author="Małgorzata Rosołowicz" w:date="2024-08-14T08:39:00Z">
              <w:rPr>
                <w:color w:val="auto"/>
              </w:rPr>
            </w:rPrChange>
          </w:rPr>
          <w:t xml:space="preserve"> na podstawie ustawy z dnia 10 października 2002 r. </w:t>
        </w:r>
        <w:r w:rsidRPr="00BB0AB3">
          <w:rPr>
            <w:rFonts w:asciiTheme="minorHAnsi" w:hAnsiTheme="minorHAnsi" w:cstheme="minorHAnsi"/>
            <w:color w:val="auto"/>
            <w:sz w:val="20"/>
            <w:szCs w:val="20"/>
            <w:rPrChange w:id="74" w:author="Małgorzata Rosołowicz" w:date="2024-08-14T08:39:00Z">
              <w:rPr>
                <w:color w:val="auto"/>
              </w:rPr>
            </w:rPrChange>
          </w:rPr>
          <w:br/>
          <w:t>o minimalnym wynagrodzeniu za pracę</w:t>
        </w:r>
        <w:r w:rsidRPr="00BB0AB3">
          <w:rPr>
            <w:rFonts w:asciiTheme="minorHAnsi" w:eastAsia="Calibri" w:hAnsiTheme="minorHAnsi" w:cstheme="minorHAnsi"/>
            <w:color w:val="auto"/>
            <w:sz w:val="20"/>
            <w:szCs w:val="20"/>
            <w:lang w:eastAsia="en-US"/>
            <w:rPrChange w:id="75" w:author="Małgorzata Rosołowicz" w:date="2024-08-14T08:39:00Z">
              <w:rPr>
                <w:rFonts w:eastAsia="Calibri"/>
                <w:lang w:eastAsia="en-US"/>
              </w:rPr>
            </w:rPrChange>
          </w:rPr>
          <w:t xml:space="preserve">, </w:t>
        </w:r>
      </w:ins>
    </w:p>
    <w:p w14:paraId="7AD21AF8" w14:textId="77777777" w:rsidR="00C33B6C" w:rsidRPr="00BB0AB3" w:rsidRDefault="00C33B6C" w:rsidP="00C33B6C">
      <w:pPr>
        <w:pStyle w:val="LO-Normal"/>
        <w:tabs>
          <w:tab w:val="left" w:pos="1000"/>
        </w:tabs>
        <w:ind w:left="1000" w:right="-2" w:hanging="300"/>
        <w:rPr>
          <w:ins w:id="76" w:author="Małgorzata Rosołowicz" w:date="2024-08-14T08:37:00Z"/>
          <w:rFonts w:asciiTheme="minorHAnsi" w:hAnsiTheme="minorHAnsi" w:cstheme="minorHAnsi"/>
          <w:color w:val="auto"/>
          <w:sz w:val="20"/>
          <w:szCs w:val="20"/>
          <w:rPrChange w:id="77" w:author="Małgorzata Rosołowicz" w:date="2024-08-14T08:39:00Z">
            <w:rPr>
              <w:ins w:id="78" w:author="Małgorzata Rosołowicz" w:date="2024-08-14T08:37:00Z"/>
            </w:rPr>
          </w:rPrChange>
        </w:rPr>
      </w:pPr>
      <w:ins w:id="79" w:author="Małgorzata Rosołowicz" w:date="2024-08-14T08:37:00Z">
        <w:r w:rsidRPr="00BB0AB3">
          <w:rPr>
            <w:rFonts w:asciiTheme="minorHAnsi" w:eastAsia="Calibri" w:hAnsiTheme="minorHAnsi" w:cstheme="minorHAnsi"/>
            <w:color w:val="auto"/>
            <w:sz w:val="20"/>
            <w:szCs w:val="20"/>
            <w:lang w:eastAsia="en-US"/>
            <w:rPrChange w:id="80" w:author="Małgorzata Rosołowicz" w:date="2024-08-14T08:39:00Z">
              <w:rPr>
                <w:rFonts w:eastAsia="Calibri"/>
                <w:lang w:eastAsia="en-US"/>
              </w:rPr>
            </w:rPrChange>
          </w:rPr>
          <w:t xml:space="preserve">c) </w:t>
        </w:r>
        <w:r w:rsidRPr="00BB0AB3">
          <w:rPr>
            <w:rFonts w:asciiTheme="minorHAnsi" w:hAnsiTheme="minorHAnsi" w:cstheme="minorHAnsi"/>
            <w:color w:val="auto"/>
            <w:sz w:val="20"/>
            <w:szCs w:val="20"/>
            <w:rPrChange w:id="81" w:author="Małgorzata Rosołowicz" w:date="2024-08-14T08:39:00Z">
              <w:rPr/>
            </w:rPrChange>
          </w:rPr>
          <w:t>zasad podlegania ubezpieczeniom społecznym lub ubezpieczeniu zdrowotnemu lub wysokości stawki składki na ubezpieczenia społeczne lub zdrowotne</w:t>
        </w:r>
        <w:r w:rsidRPr="00BB0AB3">
          <w:rPr>
            <w:rFonts w:asciiTheme="minorHAnsi" w:eastAsia="Calibri" w:hAnsiTheme="minorHAnsi" w:cstheme="minorHAnsi"/>
            <w:color w:val="auto"/>
            <w:sz w:val="20"/>
            <w:szCs w:val="20"/>
            <w:lang w:eastAsia="en-US"/>
            <w:rPrChange w:id="82" w:author="Małgorzata Rosołowicz" w:date="2024-08-14T08:39:00Z">
              <w:rPr>
                <w:rFonts w:eastAsia="Calibri"/>
                <w:lang w:eastAsia="en-US"/>
              </w:rPr>
            </w:rPrChange>
          </w:rPr>
          <w:t>,</w:t>
        </w:r>
      </w:ins>
    </w:p>
    <w:p w14:paraId="6961A5A9" w14:textId="77777777" w:rsidR="00C33B6C" w:rsidRPr="00BB0AB3" w:rsidRDefault="00C33B6C" w:rsidP="00C33B6C">
      <w:pPr>
        <w:pStyle w:val="LO-Normal"/>
        <w:tabs>
          <w:tab w:val="left" w:pos="1000"/>
        </w:tabs>
        <w:ind w:left="900" w:right="-2" w:hanging="200"/>
        <w:rPr>
          <w:ins w:id="83" w:author="Małgorzata Rosołowicz" w:date="2024-08-14T08:37:00Z"/>
          <w:rFonts w:asciiTheme="minorHAnsi" w:hAnsiTheme="minorHAnsi" w:cstheme="minorHAnsi"/>
          <w:color w:val="auto"/>
          <w:sz w:val="20"/>
          <w:szCs w:val="20"/>
          <w:rPrChange w:id="84" w:author="Małgorzata Rosołowicz" w:date="2024-08-14T08:39:00Z">
            <w:rPr>
              <w:ins w:id="85" w:author="Małgorzata Rosołowicz" w:date="2024-08-14T08:37:00Z"/>
            </w:rPr>
          </w:rPrChange>
        </w:rPr>
      </w:pPr>
      <w:ins w:id="86" w:author="Małgorzata Rosołowicz" w:date="2024-08-14T08:37:00Z">
        <w:r w:rsidRPr="00BB0AB3">
          <w:rPr>
            <w:rFonts w:asciiTheme="minorHAnsi" w:hAnsiTheme="minorHAnsi" w:cstheme="minorHAnsi"/>
            <w:color w:val="auto"/>
            <w:sz w:val="20"/>
            <w:szCs w:val="20"/>
            <w:rPrChange w:id="87" w:author="Małgorzata Rosołowicz" w:date="2024-08-14T08:39:00Z">
              <w:rPr/>
            </w:rPrChange>
          </w:rPr>
          <w:t xml:space="preserve">d) zasad gromadzenia i wysokości wpłat do pracowniczych planów kapitałowych, o których mowa w ustawie z dnia 4 października 2018 r. o pracowniczych planach kapitałowych, </w:t>
        </w:r>
      </w:ins>
    </w:p>
    <w:p w14:paraId="621D311D" w14:textId="77777777" w:rsidR="00C33B6C" w:rsidRPr="00BB0AB3" w:rsidRDefault="00C33B6C" w:rsidP="00C33B6C">
      <w:pPr>
        <w:pStyle w:val="LO-Normal"/>
        <w:tabs>
          <w:tab w:val="left" w:pos="1000"/>
        </w:tabs>
        <w:ind w:left="900" w:right="-2" w:hanging="200"/>
        <w:rPr>
          <w:ins w:id="88" w:author="Małgorzata Rosołowicz" w:date="2024-08-14T08:37:00Z"/>
          <w:rFonts w:asciiTheme="minorHAnsi" w:hAnsiTheme="minorHAnsi" w:cstheme="minorHAnsi"/>
          <w:color w:val="auto"/>
          <w:sz w:val="20"/>
          <w:szCs w:val="20"/>
          <w:rPrChange w:id="89" w:author="Małgorzata Rosołowicz" w:date="2024-08-14T08:39:00Z">
            <w:rPr>
              <w:ins w:id="90" w:author="Małgorzata Rosołowicz" w:date="2024-08-14T08:37:00Z"/>
            </w:rPr>
          </w:rPrChange>
        </w:rPr>
      </w:pPr>
      <w:ins w:id="91" w:author="Małgorzata Rosołowicz" w:date="2024-08-14T08:37:00Z">
        <w:r w:rsidRPr="00BB0AB3">
          <w:rPr>
            <w:rFonts w:asciiTheme="minorHAnsi" w:hAnsiTheme="minorHAnsi" w:cstheme="minorHAnsi"/>
            <w:color w:val="auto"/>
            <w:sz w:val="20"/>
            <w:szCs w:val="20"/>
            <w:rPrChange w:id="92" w:author="Małgorzata Rosołowicz" w:date="2024-08-14T08:39:00Z">
              <w:rPr/>
            </w:rPrChange>
          </w:rPr>
          <w:t>- jeżeli wyżej wymienione zmiany mają wpływ na koszty wykonania zamówienia przez Wykonawcę.</w:t>
        </w:r>
      </w:ins>
    </w:p>
    <w:p w14:paraId="2E25418F" w14:textId="160F0E8E" w:rsidR="00C33B6C" w:rsidRPr="00BB0AB3" w:rsidRDefault="00C33B6C">
      <w:pPr>
        <w:pStyle w:val="LO-Normal"/>
        <w:tabs>
          <w:tab w:val="left" w:pos="1000"/>
        </w:tabs>
        <w:ind w:left="700" w:right="-2" w:firstLine="0"/>
        <w:rPr>
          <w:rFonts w:cstheme="minorHAnsi"/>
          <w:sz w:val="20"/>
          <w:szCs w:val="20"/>
          <w:rPrChange w:id="93" w:author="Małgorzata Rosołowicz" w:date="2024-08-14T08:39:00Z">
            <w:rPr/>
          </w:rPrChange>
        </w:rPr>
        <w:pPrChange w:id="94" w:author="Małgorzata Rosołowicz" w:date="2024-08-14T08:37:00Z">
          <w:pPr>
            <w:pStyle w:val="Akapitzlist"/>
            <w:numPr>
              <w:ilvl w:val="2"/>
              <w:numId w:val="41"/>
            </w:numPr>
            <w:pBdr>
              <w:top w:val="nil"/>
              <w:left w:val="nil"/>
              <w:bottom w:val="nil"/>
              <w:right w:val="nil"/>
              <w:between w:val="nil"/>
            </w:pBdr>
            <w:tabs>
              <w:tab w:val="left" w:pos="709"/>
            </w:tabs>
            <w:spacing w:after="0" w:line="276" w:lineRule="auto"/>
            <w:ind w:left="1080" w:hanging="360"/>
            <w:jc w:val="both"/>
          </w:pPr>
        </w:pPrChange>
      </w:pPr>
      <w:ins w:id="95" w:author="Małgorzata Rosołowicz" w:date="2024-08-14T08:37:00Z">
        <w:r w:rsidRPr="00BB0AB3">
          <w:rPr>
            <w:rFonts w:asciiTheme="minorHAnsi" w:eastAsia="Calibri" w:hAnsiTheme="minorHAnsi" w:cstheme="minorHAnsi"/>
            <w:color w:val="auto"/>
            <w:sz w:val="20"/>
            <w:szCs w:val="20"/>
            <w:lang w:eastAsia="en-US"/>
            <w:rPrChange w:id="96" w:author="Małgorzata Rosołowicz" w:date="2024-08-14T08:39:00Z">
              <w:rPr>
                <w:rFonts w:eastAsia="Calibri"/>
              </w:rPr>
            </w:rPrChange>
          </w:rPr>
          <w:t xml:space="preserve">Jeśli zmiany, o których mowa w lit. a)– d) powodują zwiększenie kosztów realizacji umowy po stronie </w:t>
        </w:r>
        <w:r w:rsidRPr="00BB0AB3">
          <w:rPr>
            <w:rFonts w:asciiTheme="minorHAnsi" w:eastAsia="Calibri" w:hAnsiTheme="minorHAnsi" w:cstheme="minorHAnsi"/>
            <w:b/>
            <w:color w:val="auto"/>
            <w:sz w:val="20"/>
            <w:szCs w:val="20"/>
            <w:lang w:eastAsia="en-US"/>
            <w:rPrChange w:id="97" w:author="Małgorzata Rosołowicz" w:date="2024-08-14T08:39:00Z">
              <w:rPr>
                <w:rFonts w:eastAsia="Calibri"/>
                <w:b/>
              </w:rPr>
            </w:rPrChange>
          </w:rPr>
          <w:t>Wykonawcy</w:t>
        </w:r>
        <w:r w:rsidRPr="00BB0AB3">
          <w:rPr>
            <w:rFonts w:asciiTheme="minorHAnsi" w:eastAsia="Calibri" w:hAnsiTheme="minorHAnsi" w:cstheme="minorHAnsi"/>
            <w:color w:val="auto"/>
            <w:sz w:val="20"/>
            <w:szCs w:val="20"/>
            <w:lang w:eastAsia="en-US"/>
            <w:rPrChange w:id="98" w:author="Małgorzata Rosołowicz" w:date="2024-08-14T08:39:00Z">
              <w:rPr>
                <w:rFonts w:eastAsia="Calibri"/>
              </w:rPr>
            </w:rPrChange>
          </w:rPr>
          <w:t xml:space="preserve">, </w:t>
        </w:r>
        <w:r w:rsidRPr="00BB0AB3">
          <w:rPr>
            <w:rFonts w:asciiTheme="minorHAnsi" w:eastAsia="Calibri" w:hAnsiTheme="minorHAnsi" w:cstheme="minorHAnsi"/>
            <w:b/>
            <w:color w:val="auto"/>
            <w:sz w:val="20"/>
            <w:szCs w:val="20"/>
            <w:lang w:eastAsia="en-US"/>
            <w:rPrChange w:id="99" w:author="Małgorzata Rosołowicz" w:date="2024-08-14T08:39:00Z">
              <w:rPr>
                <w:rFonts w:eastAsia="Calibri"/>
                <w:b/>
              </w:rPr>
            </w:rPrChange>
          </w:rPr>
          <w:t>Zamawiający</w:t>
        </w:r>
        <w:r w:rsidRPr="00BB0AB3">
          <w:rPr>
            <w:rFonts w:asciiTheme="minorHAnsi" w:eastAsia="Calibri" w:hAnsiTheme="minorHAnsi" w:cstheme="minorHAnsi"/>
            <w:color w:val="auto"/>
            <w:sz w:val="20"/>
            <w:szCs w:val="20"/>
            <w:lang w:eastAsia="en-US"/>
            <w:rPrChange w:id="100" w:author="Małgorzata Rosołowicz" w:date="2024-08-14T08:39:00Z">
              <w:rPr>
                <w:rFonts w:eastAsia="Calibri"/>
              </w:rPr>
            </w:rPrChange>
          </w:rPr>
          <w:t xml:space="preserve"> dopuszcza możliwość zwiększenia wynagrodzenia </w:t>
        </w:r>
        <w:r w:rsidRPr="00BB0AB3">
          <w:rPr>
            <w:rFonts w:asciiTheme="minorHAnsi" w:eastAsia="Calibri" w:hAnsiTheme="minorHAnsi" w:cstheme="minorHAnsi"/>
            <w:b/>
            <w:color w:val="auto"/>
            <w:sz w:val="20"/>
            <w:szCs w:val="20"/>
            <w:lang w:eastAsia="en-US"/>
            <w:rPrChange w:id="101" w:author="Małgorzata Rosołowicz" w:date="2024-08-14T08:39:00Z">
              <w:rPr>
                <w:rFonts w:eastAsia="Calibri"/>
                <w:b/>
              </w:rPr>
            </w:rPrChange>
          </w:rPr>
          <w:t>Wykonawcy</w:t>
        </w:r>
        <w:r w:rsidRPr="00BB0AB3">
          <w:rPr>
            <w:rFonts w:asciiTheme="minorHAnsi" w:eastAsia="Calibri" w:hAnsiTheme="minorHAnsi" w:cstheme="minorHAnsi"/>
            <w:color w:val="auto"/>
            <w:sz w:val="20"/>
            <w:szCs w:val="20"/>
            <w:lang w:eastAsia="en-US"/>
            <w:rPrChange w:id="102" w:author="Małgorzata Rosołowicz" w:date="2024-08-14T08:39:00Z">
              <w:rPr>
                <w:rFonts w:eastAsia="Calibri"/>
              </w:rPr>
            </w:rPrChange>
          </w:rPr>
          <w:t xml:space="preserve"> o kwotę, która wynika bezpośrednio z okoliczności będących następstwem tych zmian. W przypadku zwiększenia wynagrodzenia, </w:t>
        </w:r>
        <w:r w:rsidRPr="00BB0AB3">
          <w:rPr>
            <w:rFonts w:asciiTheme="minorHAnsi" w:eastAsia="Calibri" w:hAnsiTheme="minorHAnsi" w:cstheme="minorHAnsi"/>
            <w:b/>
            <w:color w:val="auto"/>
            <w:sz w:val="20"/>
            <w:szCs w:val="20"/>
            <w:lang w:eastAsia="en-US"/>
            <w:rPrChange w:id="103" w:author="Małgorzata Rosołowicz" w:date="2024-08-14T08:39:00Z">
              <w:rPr>
                <w:rFonts w:eastAsia="Calibri"/>
                <w:b/>
              </w:rPr>
            </w:rPrChange>
          </w:rPr>
          <w:t>Wykonawca</w:t>
        </w:r>
        <w:r w:rsidRPr="00BB0AB3">
          <w:rPr>
            <w:rFonts w:asciiTheme="minorHAnsi" w:eastAsia="Calibri" w:hAnsiTheme="minorHAnsi" w:cstheme="minorHAnsi"/>
            <w:color w:val="auto"/>
            <w:sz w:val="20"/>
            <w:szCs w:val="20"/>
            <w:lang w:eastAsia="en-US"/>
            <w:rPrChange w:id="104" w:author="Małgorzata Rosołowicz" w:date="2024-08-14T08:39:00Z">
              <w:rPr>
                <w:rFonts w:eastAsia="Calibri"/>
              </w:rPr>
            </w:rPrChange>
          </w:rPr>
          <w:t xml:space="preserve"> zobowiązany jest do przedstawienia dowodów, które w sposób jednoznaczny i wyczerpujący potwierdzą zasadność wprowadzenia zmiany wynagrodzenia. Jeśli zmiany będą powodować zmniejszenie kosztów wykonania umowy po stronie </w:t>
        </w:r>
        <w:r w:rsidRPr="00BB0AB3">
          <w:rPr>
            <w:rFonts w:asciiTheme="minorHAnsi" w:eastAsia="Calibri" w:hAnsiTheme="minorHAnsi" w:cstheme="minorHAnsi"/>
            <w:b/>
            <w:color w:val="auto"/>
            <w:sz w:val="20"/>
            <w:szCs w:val="20"/>
            <w:lang w:eastAsia="en-US"/>
            <w:rPrChange w:id="105" w:author="Małgorzata Rosołowicz" w:date="2024-08-14T08:39:00Z">
              <w:rPr>
                <w:rFonts w:eastAsia="Calibri"/>
                <w:b/>
              </w:rPr>
            </w:rPrChange>
          </w:rPr>
          <w:t>Wykonawcy</w:t>
        </w:r>
        <w:r w:rsidRPr="00BB0AB3">
          <w:rPr>
            <w:rFonts w:asciiTheme="minorHAnsi" w:eastAsia="Calibri" w:hAnsiTheme="minorHAnsi" w:cstheme="minorHAnsi"/>
            <w:color w:val="auto"/>
            <w:sz w:val="20"/>
            <w:szCs w:val="20"/>
            <w:lang w:eastAsia="en-US"/>
            <w:rPrChange w:id="106" w:author="Małgorzata Rosołowicz" w:date="2024-08-14T08:39:00Z">
              <w:rPr>
                <w:rFonts w:eastAsia="Calibri"/>
              </w:rPr>
            </w:rPrChange>
          </w:rPr>
          <w:t xml:space="preserve">, </w:t>
        </w:r>
        <w:r w:rsidRPr="00BB0AB3">
          <w:rPr>
            <w:rFonts w:asciiTheme="minorHAnsi" w:eastAsia="Calibri" w:hAnsiTheme="minorHAnsi" w:cstheme="minorHAnsi"/>
            <w:b/>
            <w:color w:val="auto"/>
            <w:sz w:val="20"/>
            <w:szCs w:val="20"/>
            <w:lang w:eastAsia="en-US"/>
            <w:rPrChange w:id="107" w:author="Małgorzata Rosołowicz" w:date="2024-08-14T08:39:00Z">
              <w:rPr>
                <w:rFonts w:eastAsia="Calibri"/>
                <w:b/>
              </w:rPr>
            </w:rPrChange>
          </w:rPr>
          <w:t>Zamawiający</w:t>
        </w:r>
        <w:r w:rsidRPr="00BB0AB3">
          <w:rPr>
            <w:rFonts w:asciiTheme="minorHAnsi" w:eastAsia="Calibri" w:hAnsiTheme="minorHAnsi" w:cstheme="minorHAnsi"/>
            <w:color w:val="auto"/>
            <w:sz w:val="20"/>
            <w:szCs w:val="20"/>
            <w:lang w:eastAsia="en-US"/>
            <w:rPrChange w:id="108" w:author="Małgorzata Rosołowicz" w:date="2024-08-14T08:39:00Z">
              <w:rPr>
                <w:rFonts w:eastAsia="Calibri"/>
              </w:rPr>
            </w:rPrChange>
          </w:rPr>
          <w:t xml:space="preserve"> dopuszcza również możliwość umniejszenia wynagrodzenia o różnicę, która nastąpiła w wyniku zmiany przepisów  w zakresie określonym w lit. a)  - d),</w:t>
        </w:r>
      </w:ins>
    </w:p>
    <w:p w14:paraId="093BD86F" w14:textId="77777777" w:rsidR="00CA55F3" w:rsidRPr="00BB0AB3" w:rsidRDefault="00CA55F3" w:rsidP="00CA55F3">
      <w:pPr>
        <w:pBdr>
          <w:top w:val="nil"/>
          <w:left w:val="nil"/>
          <w:bottom w:val="nil"/>
          <w:right w:val="nil"/>
          <w:between w:val="nil"/>
        </w:pBdr>
        <w:tabs>
          <w:tab w:val="left" w:pos="709"/>
        </w:tabs>
        <w:spacing w:after="0"/>
        <w:ind w:left="1440" w:hanging="504"/>
        <w:jc w:val="both"/>
        <w:rPr>
          <w:rFonts w:cstheme="minorHAnsi"/>
          <w:sz w:val="20"/>
          <w:szCs w:val="20"/>
        </w:rPr>
      </w:pPr>
    </w:p>
    <w:p w14:paraId="57EAD930" w14:textId="6D8E22CA"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lastRenderedPageBreak/>
        <w:t>W przypadku przesunięcia terminów, strony ustalą nowe terminy realizacji przedmiotu umowy, a Wykonawca zobowiązany jest do zapewnienia ciągłości zabezpieczenia należytego wykonania umowy i ubezpieczenia odpowiedzialności cywilnej.</w:t>
      </w:r>
    </w:p>
    <w:p w14:paraId="679AEF7C" w14:textId="77777777"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Wykonawca jest zobowiązany do niezwłocznego przesyłania do Zamawiającego pisemnej informacji o zmianie danych Wykonawcy zawartych w Umowie.</w:t>
      </w:r>
    </w:p>
    <w:p w14:paraId="3DE25B36" w14:textId="77777777"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W przypadku nie powiadomienia przez Wykonawcę Zamawiającego o zmianie danych zawartych w umowie, wszelką korespondencję wysyłaną przez Zamawiającego, zgodnie z posiadanymi przez niego danymi, strony uznają za doręczoną.</w:t>
      </w:r>
    </w:p>
    <w:p w14:paraId="2FD2076D" w14:textId="77777777"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Wszelkie wymienione w ust. 1 zmiany i uzupełnienia niniejszej Umowy wymagają formy pisemnej pod rygorem nieważności, w postaci aneksu do Umowy i muszą być akceptowane przez obie umawiające się strony.</w:t>
      </w:r>
    </w:p>
    <w:p w14:paraId="2773AE26" w14:textId="77777777"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 xml:space="preserve">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w:t>
      </w:r>
      <w:r>
        <w:rPr>
          <w:b/>
          <w:color w:val="000000"/>
          <w:sz w:val="20"/>
          <w:szCs w:val="20"/>
        </w:rPr>
        <w:t>7 dni</w:t>
      </w:r>
      <w:r>
        <w:rPr>
          <w:color w:val="000000"/>
          <w:sz w:val="20"/>
          <w:szCs w:val="20"/>
        </w:rPr>
        <w:t xml:space="preserve"> roboczych po otrzymaniu wyżej wymienionych dokumentów, jeżeli kwalifikacje  i doświadczenie wskazanych osób spełniają warunki postawione w tym zakresie w Specyfikacji Istotnych Warunków Zamówienia.</w:t>
      </w:r>
    </w:p>
    <w:p w14:paraId="1BECC192" w14:textId="2D81D7C0"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Zmiany harmonogramu rzeczowo finansowego mogą zostać wprowadzone po uprzedniej, pisemnej zgodzie Zamawiającego. Zaakceptowanie przez Zamawiającego zmiany nie wymagają aneksu do niniejszej umowy.</w:t>
      </w:r>
    </w:p>
    <w:p w14:paraId="693EA6CE" w14:textId="239226AC" w:rsidR="00CA55F3" w:rsidRDefault="00CA55F3" w:rsidP="00CA55F3">
      <w:pPr>
        <w:pBdr>
          <w:top w:val="nil"/>
          <w:left w:val="nil"/>
          <w:bottom w:val="nil"/>
          <w:right w:val="nil"/>
          <w:between w:val="nil"/>
        </w:pBdr>
        <w:tabs>
          <w:tab w:val="left" w:pos="284"/>
        </w:tabs>
        <w:spacing w:after="0" w:line="276" w:lineRule="auto"/>
        <w:jc w:val="both"/>
        <w:rPr>
          <w:color w:val="000000"/>
          <w:sz w:val="20"/>
          <w:szCs w:val="20"/>
        </w:rPr>
      </w:pPr>
    </w:p>
    <w:p w14:paraId="38E2554C" w14:textId="77777777" w:rsidR="00CA55F3" w:rsidRDefault="00CA55F3" w:rsidP="00CA55F3">
      <w:pPr>
        <w:pBdr>
          <w:top w:val="nil"/>
          <w:left w:val="nil"/>
          <w:bottom w:val="nil"/>
          <w:right w:val="nil"/>
          <w:between w:val="nil"/>
        </w:pBdr>
        <w:tabs>
          <w:tab w:val="left" w:pos="284"/>
        </w:tabs>
        <w:spacing w:after="0" w:line="276" w:lineRule="auto"/>
        <w:jc w:val="both"/>
        <w:rPr>
          <w:color w:val="000000"/>
          <w:sz w:val="20"/>
          <w:szCs w:val="20"/>
        </w:rPr>
      </w:pPr>
    </w:p>
    <w:p w14:paraId="7EEED91C" w14:textId="77777777" w:rsidR="00286B71" w:rsidRDefault="00286B71" w:rsidP="00286B71"/>
    <w:p w14:paraId="2C0C146A" w14:textId="77777777" w:rsidR="00286B71" w:rsidRPr="00CA55F3" w:rsidRDefault="00286B71" w:rsidP="00CA55F3">
      <w:pPr>
        <w:jc w:val="center"/>
        <w:rPr>
          <w:b/>
        </w:rPr>
      </w:pPr>
      <w:r w:rsidRPr="00CA55F3">
        <w:rPr>
          <w:b/>
        </w:rPr>
        <w:t>§ 25</w:t>
      </w:r>
    </w:p>
    <w:p w14:paraId="4C92F3AD" w14:textId="77777777" w:rsidR="00CA55F3" w:rsidRPr="002F1960" w:rsidRDefault="00CA55F3" w:rsidP="00CA55F3">
      <w:pPr>
        <w:jc w:val="center"/>
        <w:rPr>
          <w:b/>
          <w:sz w:val="20"/>
          <w:szCs w:val="20"/>
        </w:rPr>
      </w:pPr>
      <w:r w:rsidRPr="002F1960">
        <w:rPr>
          <w:b/>
          <w:sz w:val="20"/>
          <w:szCs w:val="20"/>
        </w:rPr>
        <w:t>Klauzula waloryzacyjna – wzrost cen materiałów i kosztów</w:t>
      </w:r>
    </w:p>
    <w:p w14:paraId="0D27220D" w14:textId="667943FF" w:rsidR="00286B71" w:rsidRPr="00CA55F3" w:rsidRDefault="00CA55F3" w:rsidP="002F1960">
      <w:pPr>
        <w:spacing w:line="240" w:lineRule="auto"/>
        <w:jc w:val="both"/>
        <w:rPr>
          <w:sz w:val="20"/>
          <w:szCs w:val="20"/>
        </w:rPr>
      </w:pPr>
      <w:r>
        <w:rPr>
          <w:sz w:val="20"/>
          <w:szCs w:val="20"/>
        </w:rPr>
        <w:t xml:space="preserve">1. </w:t>
      </w:r>
      <w:r w:rsidRPr="00CA55F3">
        <w:rPr>
          <w:sz w:val="20"/>
          <w:szCs w:val="20"/>
        </w:rPr>
        <w:t>Zamawiający przewiduje możliwość zmiany wysokości wynagrodzenia należnego wykonawcy w przypadku zmiany cen materiałów lub kosztów związanych z realizacją zamówi</w:t>
      </w:r>
      <w:r w:rsidR="002F1960">
        <w:rPr>
          <w:sz w:val="20"/>
          <w:szCs w:val="20"/>
        </w:rPr>
        <w:t xml:space="preserve">enia, z tym zastrzeżeniem, że: </w:t>
      </w:r>
      <w:r w:rsidR="002F1960">
        <w:rPr>
          <w:sz w:val="20"/>
          <w:szCs w:val="20"/>
        </w:rPr>
        <w:br/>
        <w:t xml:space="preserve">   </w:t>
      </w:r>
      <w:r w:rsidRPr="00CA55F3">
        <w:rPr>
          <w:sz w:val="20"/>
          <w:szCs w:val="20"/>
        </w:rPr>
        <w:t>1) minimalny poziom zmiany ceny materiałów lub kosztów, uprawniający strony umowy do żądania zmiany wynagrodzenia wynosi 5 % w stosunku do cen lub kosztów z miesiąca, w którym została złożo</w:t>
      </w:r>
      <w:r w:rsidR="002F1960">
        <w:rPr>
          <w:sz w:val="20"/>
          <w:szCs w:val="20"/>
        </w:rPr>
        <w:t>na oferta Wykonawcy.</w:t>
      </w:r>
      <w:r w:rsidR="002F1960">
        <w:rPr>
          <w:sz w:val="20"/>
          <w:szCs w:val="20"/>
        </w:rPr>
        <w:br/>
        <w:t xml:space="preserve">   </w:t>
      </w:r>
      <w:r w:rsidRPr="00CA55F3">
        <w:rPr>
          <w:sz w:val="20"/>
          <w:szCs w:val="20"/>
        </w:rPr>
        <w:t xml:space="preserve">2) poziom zmiany wynagrodzenia zostanie ustalony na podstawie wskaźnika zmiany cen produkcji budowlano - montażowej w komunikacie prezesa Głównego Urzędu Statystycznego, ustalonego w stosunku do kwartału, </w:t>
      </w:r>
      <w:r w:rsidR="002F1960">
        <w:rPr>
          <w:sz w:val="20"/>
          <w:szCs w:val="20"/>
        </w:rPr>
        <w:br/>
      </w:r>
      <w:r w:rsidRPr="00CA55F3">
        <w:rPr>
          <w:sz w:val="20"/>
          <w:szCs w:val="20"/>
        </w:rPr>
        <w:t>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zgodnie z Umową jest przewidziane zakończenie wykonania przedmiotu Umowy. W przypadku gdyby wskaźniki przestały być dostępne, zastosowanie znajdą inne, najbardziej zbliżone, wskaźniki</w:t>
      </w:r>
      <w:r w:rsidR="002F1960">
        <w:rPr>
          <w:sz w:val="20"/>
          <w:szCs w:val="20"/>
        </w:rPr>
        <w:t xml:space="preserve"> publikowane przez Prezesa GUS.</w:t>
      </w:r>
      <w:r w:rsidR="002F1960">
        <w:rPr>
          <w:sz w:val="20"/>
          <w:szCs w:val="20"/>
        </w:rPr>
        <w:br/>
        <w:t xml:space="preserve">   </w:t>
      </w:r>
      <w:r w:rsidRPr="00CA55F3">
        <w:rPr>
          <w:sz w:val="20"/>
          <w:szCs w:val="20"/>
        </w:rPr>
        <w:t xml:space="preserve">3) </w:t>
      </w:r>
      <w:r w:rsidR="002F1960">
        <w:rPr>
          <w:sz w:val="20"/>
          <w:szCs w:val="20"/>
        </w:rPr>
        <w:t>s</w:t>
      </w:r>
      <w:r w:rsidRPr="00CA55F3">
        <w:rPr>
          <w:sz w:val="20"/>
          <w:szCs w:val="20"/>
        </w:rPr>
        <w:t xml:space="preserve">posób określenia wpływu zmiany ceny materiałów lub kosztów na koszt wykonania zamówienia nastąpi na podstawie pisemnego wniosku strony wnioskującej o zmianę oraz dokumentów dołączonych do tego wniosku potwierdzających m.in. rzeczywiste zastosowanie poszczególnych materiałów/poniesienie poszczególnych kosztów w ramach niniejszego zamówienia, a także na podstawie komunikatów Prezesa GUS, o których mowa </w:t>
      </w:r>
      <w:r w:rsidR="002F1960">
        <w:rPr>
          <w:sz w:val="20"/>
          <w:szCs w:val="20"/>
        </w:rPr>
        <w:br/>
        <w:t xml:space="preserve">w pkt 2 powyżej. </w:t>
      </w:r>
      <w:r w:rsidR="002F1960">
        <w:rPr>
          <w:sz w:val="20"/>
          <w:szCs w:val="20"/>
        </w:rPr>
        <w:br/>
        <w:t xml:space="preserve">   4) </w:t>
      </w:r>
      <w:r w:rsidRPr="00CA55F3">
        <w:rPr>
          <w:sz w:val="20"/>
          <w:szCs w:val="20"/>
        </w:rPr>
        <w:t>Wniosek powinien zawierać wyczerpujące uzasadnienie faktyczne i wskazanie podstaw prawnych oraz dokładne wyliczenie kwoty wynagrodzen</w:t>
      </w:r>
      <w:r w:rsidR="002F1960">
        <w:rPr>
          <w:sz w:val="20"/>
          <w:szCs w:val="20"/>
        </w:rPr>
        <w:t xml:space="preserve">ia Wykonawcy po zmianie umowy. </w:t>
      </w:r>
      <w:r w:rsidR="002F1960">
        <w:rPr>
          <w:sz w:val="20"/>
          <w:szCs w:val="20"/>
        </w:rPr>
        <w:br/>
        <w:t xml:space="preserve">   5) </w:t>
      </w:r>
      <w:r w:rsidRPr="00CA55F3">
        <w:rPr>
          <w:sz w:val="20"/>
          <w:szCs w:val="20"/>
        </w:rPr>
        <w:t>Każda ze stron umowy może zwrócić się do drugiej strony z wnioskiem o waloryzację w terminie do 14 dni od dnia przewidzianego zakończenie wykonania przedmiotu Umowy.</w:t>
      </w:r>
      <w:r w:rsidR="002F1960">
        <w:rPr>
          <w:sz w:val="20"/>
          <w:szCs w:val="20"/>
        </w:rPr>
        <w:br/>
        <w:t xml:space="preserve">   6) </w:t>
      </w:r>
      <w:r w:rsidRPr="00CA55F3">
        <w:rPr>
          <w:sz w:val="20"/>
          <w:szCs w:val="20"/>
        </w:rPr>
        <w:t>Maksymalna wartość zmiany wynagrodzenia, jaką dopuszcza zamawiający, to łącznie 15 % w stosunku do wartości całkowitego wynagrodzenia brutto o</w:t>
      </w:r>
      <w:r w:rsidR="002F1960">
        <w:rPr>
          <w:sz w:val="20"/>
          <w:szCs w:val="20"/>
        </w:rPr>
        <w:t>kreślonego w § 6 ust. 1 umowy;</w:t>
      </w:r>
      <w:r w:rsidR="002F1960">
        <w:rPr>
          <w:sz w:val="20"/>
          <w:szCs w:val="20"/>
        </w:rPr>
        <w:br/>
        <w:t xml:space="preserve">   </w:t>
      </w:r>
      <w:r w:rsidRPr="00CA55F3">
        <w:rPr>
          <w:sz w:val="20"/>
          <w:szCs w:val="20"/>
        </w:rPr>
        <w:t>7) Zmiana wynagrodzenia może nastąpić nie częściej niż co 3 miesiące , począwszy najwcześniej od drugiego miesiąca o</w:t>
      </w:r>
      <w:r w:rsidR="002F1960">
        <w:rPr>
          <w:sz w:val="20"/>
          <w:szCs w:val="20"/>
        </w:rPr>
        <w:t>bowiązywania niniejszej Umowy.</w:t>
      </w:r>
      <w:r w:rsidR="002F1960">
        <w:rPr>
          <w:sz w:val="20"/>
          <w:szCs w:val="20"/>
        </w:rPr>
        <w:br/>
        <w:t xml:space="preserve">   </w:t>
      </w:r>
      <w:r w:rsidRPr="00CA55F3">
        <w:rPr>
          <w:sz w:val="20"/>
          <w:szCs w:val="20"/>
        </w:rPr>
        <w:t>8) Zmiana wynagrodzenia może nastąpić na podstawie pisemnego aneksu podpis</w:t>
      </w:r>
      <w:r w:rsidR="002F1960">
        <w:rPr>
          <w:sz w:val="20"/>
          <w:szCs w:val="20"/>
        </w:rPr>
        <w:t>anego przez obie Strony umowy.</w:t>
      </w:r>
      <w:r w:rsidR="002F1960">
        <w:rPr>
          <w:sz w:val="20"/>
          <w:szCs w:val="20"/>
        </w:rPr>
        <w:br/>
      </w:r>
      <w:r w:rsidR="002F1960">
        <w:rPr>
          <w:sz w:val="20"/>
          <w:szCs w:val="20"/>
        </w:rPr>
        <w:lastRenderedPageBreak/>
        <w:t xml:space="preserve">   </w:t>
      </w:r>
      <w:r w:rsidRPr="00CA55F3">
        <w:rPr>
          <w:sz w:val="20"/>
          <w:szCs w:val="20"/>
        </w:rPr>
        <w:t>9) 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w:t>
      </w:r>
    </w:p>
    <w:p w14:paraId="315217F4" w14:textId="77115406" w:rsidR="00286B71" w:rsidRPr="00CA55F3" w:rsidRDefault="00286B71" w:rsidP="00286B71">
      <w:pPr>
        <w:rPr>
          <w:sz w:val="20"/>
          <w:szCs w:val="20"/>
        </w:rPr>
      </w:pPr>
      <w:r w:rsidRPr="00CA55F3">
        <w:rPr>
          <w:sz w:val="20"/>
          <w:szCs w:val="20"/>
        </w:rPr>
        <w:t xml:space="preserve">Wartość zmiany (WZ) o której mowa </w:t>
      </w:r>
      <w:r w:rsidR="002F1960">
        <w:rPr>
          <w:sz w:val="20"/>
          <w:szCs w:val="20"/>
        </w:rPr>
        <w:t>w pkt 6</w:t>
      </w:r>
      <w:r w:rsidRPr="00CA55F3">
        <w:rPr>
          <w:sz w:val="20"/>
          <w:szCs w:val="20"/>
        </w:rPr>
        <w:t xml:space="preserve"> określa się na podstawie wzoru: </w:t>
      </w:r>
    </w:p>
    <w:p w14:paraId="356DAD34" w14:textId="77777777" w:rsidR="00286B71" w:rsidRPr="00CA55F3" w:rsidRDefault="00286B71" w:rsidP="00286B71">
      <w:pPr>
        <w:rPr>
          <w:sz w:val="20"/>
          <w:szCs w:val="20"/>
        </w:rPr>
      </w:pPr>
      <w:r w:rsidRPr="00CA55F3">
        <w:rPr>
          <w:sz w:val="20"/>
          <w:szCs w:val="20"/>
        </w:rPr>
        <w:t xml:space="preserve">WZ = (W x F)/100, przy czym: </w:t>
      </w:r>
    </w:p>
    <w:p w14:paraId="4B9A7B42" w14:textId="77777777" w:rsidR="00286B71" w:rsidRPr="00CA55F3" w:rsidRDefault="00286B71" w:rsidP="00286B71">
      <w:pPr>
        <w:rPr>
          <w:sz w:val="20"/>
          <w:szCs w:val="20"/>
        </w:rPr>
      </w:pPr>
      <w:r w:rsidRPr="00CA55F3">
        <w:rPr>
          <w:sz w:val="20"/>
          <w:szCs w:val="20"/>
        </w:rPr>
        <w:t xml:space="preserve">W - wynagrodzenie netto za zakres przedmiotu umowy, za zakres przedmiotu umowy niezrealizowanego jeszcze przez Wykonawcę i nieodebranego przez Zamawiającego przed dniem złożenia wniosku, </w:t>
      </w:r>
    </w:p>
    <w:p w14:paraId="007764E1" w14:textId="77777777" w:rsidR="00286B71" w:rsidRPr="00CA55F3" w:rsidRDefault="00286B71" w:rsidP="00286B71">
      <w:pPr>
        <w:rPr>
          <w:sz w:val="20"/>
          <w:szCs w:val="20"/>
        </w:rPr>
      </w:pPr>
      <w:r w:rsidRPr="00CA55F3">
        <w:rPr>
          <w:sz w:val="20"/>
          <w:szCs w:val="20"/>
        </w:rPr>
        <w:t>F – średnia arytmetyczna czterech następujących po sobie wartości zmiany cen materiałów lub kosztów związanych z realizacją przedmiotu umowy wynikających z komunikatów Prezesa GUS;</w:t>
      </w:r>
    </w:p>
    <w:p w14:paraId="7F65AD4D" w14:textId="77777777" w:rsidR="00286B71" w:rsidRPr="00CA55F3" w:rsidRDefault="00286B71" w:rsidP="00286B71">
      <w:pPr>
        <w:rPr>
          <w:sz w:val="20"/>
          <w:szCs w:val="20"/>
        </w:rPr>
      </w:pPr>
    </w:p>
    <w:p w14:paraId="7AB6718F" w14:textId="70241C15" w:rsidR="00286B71" w:rsidRPr="00CA55F3" w:rsidRDefault="002F1960" w:rsidP="00286B71">
      <w:pPr>
        <w:rPr>
          <w:sz w:val="20"/>
          <w:szCs w:val="20"/>
        </w:rPr>
      </w:pPr>
      <w:r>
        <w:rPr>
          <w:sz w:val="20"/>
          <w:szCs w:val="20"/>
        </w:rPr>
        <w:t xml:space="preserve">2. </w:t>
      </w:r>
      <w:r w:rsidR="00286B71" w:rsidRPr="00CA55F3">
        <w:rPr>
          <w:sz w:val="20"/>
          <w:szCs w:val="20"/>
        </w:rPr>
        <w:t>Przepisy ust. 1 niniejszego paragrafu będą miały zastosowanie odpowiednio w przypadku wstrzymania prac na wniosek Zamawiają</w:t>
      </w:r>
      <w:r>
        <w:rPr>
          <w:sz w:val="20"/>
          <w:szCs w:val="20"/>
        </w:rPr>
        <w:t>cego, o którym mowa w § 5 umowy.</w:t>
      </w:r>
    </w:p>
    <w:p w14:paraId="442F79CE" w14:textId="0633E37B" w:rsidR="00286B71" w:rsidRPr="00CA55F3" w:rsidRDefault="002F1960" w:rsidP="00286B71">
      <w:pPr>
        <w:rPr>
          <w:sz w:val="20"/>
          <w:szCs w:val="20"/>
        </w:rPr>
      </w:pPr>
      <w:r>
        <w:rPr>
          <w:sz w:val="20"/>
          <w:szCs w:val="20"/>
        </w:rPr>
        <w:t xml:space="preserve">3. </w:t>
      </w:r>
      <w:r w:rsidR="00286B71" w:rsidRPr="00CA55F3">
        <w:rPr>
          <w:sz w:val="20"/>
          <w:szCs w:val="20"/>
        </w:rPr>
        <w:t xml:space="preserve">Przez zmianę cen materiałów lub kosztów rozumie się także ich obniżenie. W takim wypadku z wnioskiem </w:t>
      </w:r>
      <w:r>
        <w:rPr>
          <w:sz w:val="20"/>
          <w:szCs w:val="20"/>
        </w:rPr>
        <w:br/>
      </w:r>
      <w:r w:rsidR="00286B71" w:rsidRPr="00CA55F3">
        <w:rPr>
          <w:sz w:val="20"/>
          <w:szCs w:val="20"/>
        </w:rPr>
        <w:t>o zmianę (zmniejszenie) wyna</w:t>
      </w:r>
      <w:r>
        <w:rPr>
          <w:sz w:val="20"/>
          <w:szCs w:val="20"/>
        </w:rPr>
        <w:t>grodzenia może wystąpić także Z</w:t>
      </w:r>
      <w:r w:rsidR="00286B71" w:rsidRPr="00CA55F3">
        <w:rPr>
          <w:sz w:val="20"/>
          <w:szCs w:val="20"/>
        </w:rPr>
        <w:t xml:space="preserve">amawiający, ust. 1 stosuje się odpowiednio. </w:t>
      </w:r>
    </w:p>
    <w:p w14:paraId="6C609B3D" w14:textId="76B21218" w:rsidR="00286B71" w:rsidRDefault="00286B71" w:rsidP="00286B71"/>
    <w:p w14:paraId="2CD4AA97" w14:textId="77777777" w:rsidR="002F1960" w:rsidRDefault="002F1960" w:rsidP="00286B71"/>
    <w:p w14:paraId="51307755" w14:textId="4FECCAE1" w:rsidR="00286B71" w:rsidRPr="002F1960" w:rsidRDefault="00286B71" w:rsidP="0054461A">
      <w:pPr>
        <w:jc w:val="center"/>
        <w:rPr>
          <w:b/>
        </w:rPr>
      </w:pPr>
      <w:r w:rsidRPr="002F1960">
        <w:rPr>
          <w:b/>
        </w:rPr>
        <w:t>§ 26</w:t>
      </w:r>
    </w:p>
    <w:p w14:paraId="07F1F53E" w14:textId="77777777" w:rsidR="002F1960" w:rsidRDefault="002F1960" w:rsidP="002F1960">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Odstąpienie od Umowy</w:t>
      </w:r>
    </w:p>
    <w:p w14:paraId="6859FE2C" w14:textId="77777777" w:rsidR="002F1960" w:rsidRDefault="002F1960" w:rsidP="002F1960">
      <w:pPr>
        <w:keepNext/>
        <w:keepLines/>
        <w:pBdr>
          <w:top w:val="nil"/>
          <w:left w:val="nil"/>
          <w:bottom w:val="nil"/>
          <w:right w:val="nil"/>
          <w:between w:val="nil"/>
        </w:pBdr>
        <w:tabs>
          <w:tab w:val="left" w:pos="426"/>
        </w:tabs>
        <w:spacing w:after="0"/>
        <w:ind w:left="360" w:hanging="360"/>
        <w:jc w:val="both"/>
        <w:rPr>
          <w:b/>
          <w:color w:val="000000"/>
          <w:sz w:val="20"/>
          <w:szCs w:val="20"/>
          <w:u w:val="single"/>
        </w:rPr>
      </w:pPr>
    </w:p>
    <w:p w14:paraId="5F78D618" w14:textId="6658B6F1" w:rsidR="002F1960" w:rsidRDefault="002F1960" w:rsidP="002F1960">
      <w:pPr>
        <w:numPr>
          <w:ilvl w:val="1"/>
          <w:numId w:val="43"/>
        </w:numPr>
        <w:pBdr>
          <w:top w:val="nil"/>
          <w:left w:val="nil"/>
          <w:bottom w:val="nil"/>
          <w:right w:val="nil"/>
          <w:between w:val="nil"/>
        </w:pBdr>
        <w:spacing w:after="0" w:line="276" w:lineRule="auto"/>
        <w:ind w:left="567"/>
        <w:jc w:val="both"/>
        <w:rPr>
          <w:color w:val="000000"/>
          <w:sz w:val="20"/>
          <w:szCs w:val="20"/>
        </w:rPr>
      </w:pPr>
      <w:bookmarkStart w:id="109" w:name="_2lwamvv" w:colFirst="0" w:colLast="0"/>
      <w:bookmarkEnd w:id="109"/>
      <w:r>
        <w:rPr>
          <w:color w:val="000000"/>
          <w:sz w:val="20"/>
          <w:szCs w:val="20"/>
        </w:rPr>
        <w:t>Zamawiający</w:t>
      </w:r>
      <w:ins w:id="110" w:author="Waldemar Woźniak" w:date="2024-08-13T10:22:00Z">
        <w:r w:rsidR="001727DE">
          <w:rPr>
            <w:color w:val="000000"/>
            <w:sz w:val="20"/>
            <w:szCs w:val="20"/>
          </w:rPr>
          <w:t>,</w:t>
        </w:r>
      </w:ins>
      <w:r>
        <w:rPr>
          <w:color w:val="000000"/>
          <w:sz w:val="20"/>
          <w:szCs w:val="20"/>
        </w:rPr>
        <w:t xml:space="preserve"> może odstąpić od umowy lub jej części, w każdym z następujących przypadków:</w:t>
      </w:r>
    </w:p>
    <w:p w14:paraId="39BA3714"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Wykonawca, pomimo pisemnie zgłoszonych przez Zamawiającego zastrzeżeń co do sposobu wykonywania przedmiotu Umowy, nie zacznie wykonywać umowy zgodnie z jej postanowieniami,</w:t>
      </w:r>
    </w:p>
    <w:p w14:paraId="37DFC45F"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 xml:space="preserve">Wykonawca pozostaje w zwłoce z wykonaniem przedmiotu umowy w stosunku do terminów Umowy lub Harmonogramu roboczo-finansowego,  </w:t>
      </w:r>
    </w:p>
    <w:p w14:paraId="1E7D3CA4"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Wykonawca, w ocenie Zamawiającego, pozostaje w zwłoce z wykonaniem Przedmiotu Umowy tak dalece, że nie jest możliwe aby wykonał przedmiot umowy w terminie,</w:t>
      </w:r>
    </w:p>
    <w:p w14:paraId="458C2809" w14:textId="30AC3509"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Zamawiający, zgodnie z</w:t>
      </w:r>
      <w:r>
        <w:rPr>
          <w:b/>
          <w:color w:val="000000"/>
          <w:sz w:val="20"/>
          <w:szCs w:val="20"/>
        </w:rPr>
        <w:t xml:space="preserve"> </w:t>
      </w:r>
      <w:r>
        <w:rPr>
          <w:color w:val="000000"/>
          <w:sz w:val="20"/>
          <w:szCs w:val="20"/>
        </w:rPr>
        <w:t xml:space="preserve">§ </w:t>
      </w:r>
      <w:r w:rsidR="007046D5">
        <w:rPr>
          <w:color w:val="000000"/>
          <w:sz w:val="20"/>
          <w:szCs w:val="20"/>
        </w:rPr>
        <w:t>11</w:t>
      </w:r>
      <w:r>
        <w:rPr>
          <w:color w:val="000000"/>
          <w:sz w:val="20"/>
          <w:szCs w:val="20"/>
        </w:rPr>
        <w:t xml:space="preserve"> ust. 9 pkt 3 Umowy trzykrotnie dokona bezpośredniej zapłaty podwykonawcy lub dalszemu podwykonawcy lub gdy Zamawiający dokona bezpośredniej zapłaty podwykonawcy lub dalszemu podwykonawcy na łączną sumę większą niż 5 % Ceny ofertowej brutto,</w:t>
      </w:r>
    </w:p>
    <w:p w14:paraId="2CE8AD8C"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Wykonawca nie zapewni ciągłości zabezpieczenia należytego wykonania umowy lub nie dostarczy Zamawiającemu dokumentów potwierdzających udzielenie gwarancji lub poręczenia,</w:t>
      </w:r>
    </w:p>
    <w:p w14:paraId="7556AA40" w14:textId="0DA3978B"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bookmarkStart w:id="111" w:name="_111kx3o" w:colFirst="0" w:colLast="0"/>
      <w:bookmarkEnd w:id="111"/>
      <w:r>
        <w:rPr>
          <w:color w:val="000000"/>
          <w:sz w:val="20"/>
          <w:szCs w:val="20"/>
        </w:rPr>
        <w:t xml:space="preserve">Wykonawca nie zapewni ciągłości ubezpieczenia od odpowiedzialności </w:t>
      </w:r>
      <w:r w:rsidR="007046D5">
        <w:rPr>
          <w:color w:val="000000"/>
          <w:sz w:val="20"/>
          <w:szCs w:val="20"/>
        </w:rPr>
        <w:t xml:space="preserve">cywilnej lub nie dostarczy kopii </w:t>
      </w:r>
      <w:r>
        <w:rPr>
          <w:color w:val="000000"/>
          <w:sz w:val="20"/>
          <w:szCs w:val="20"/>
        </w:rPr>
        <w:t>polisy Zamawiającemu,</w:t>
      </w:r>
    </w:p>
    <w:p w14:paraId="18CE43A7"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Wykonawca oświadcza, że umowy nie będzie wykonywał.</w:t>
      </w:r>
    </w:p>
    <w:p w14:paraId="3C060E72"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 xml:space="preserve">Wykonawca nie przystąpił do realizacji zadania w terminie </w:t>
      </w:r>
      <w:r w:rsidRPr="007046D5">
        <w:rPr>
          <w:b/>
          <w:color w:val="000000"/>
          <w:sz w:val="20"/>
          <w:szCs w:val="20"/>
        </w:rPr>
        <w:t>14 dni</w:t>
      </w:r>
      <w:r>
        <w:rPr>
          <w:color w:val="000000"/>
          <w:sz w:val="20"/>
          <w:szCs w:val="20"/>
        </w:rPr>
        <w:t xml:space="preserve"> od daty podpisania niniejszej umowy.</w:t>
      </w:r>
    </w:p>
    <w:p w14:paraId="4F650EC5" w14:textId="77777777" w:rsidR="002F1960" w:rsidRDefault="002F1960" w:rsidP="002F1960">
      <w:pPr>
        <w:numPr>
          <w:ilvl w:val="2"/>
          <w:numId w:val="43"/>
        </w:numPr>
        <w:pBdr>
          <w:top w:val="nil"/>
          <w:left w:val="nil"/>
          <w:bottom w:val="nil"/>
          <w:right w:val="nil"/>
          <w:between w:val="nil"/>
        </w:pBdr>
        <w:tabs>
          <w:tab w:val="left" w:pos="709"/>
          <w:tab w:val="left" w:pos="142"/>
          <w:tab w:val="left" w:pos="851"/>
        </w:tabs>
        <w:spacing w:after="0" w:line="276" w:lineRule="auto"/>
        <w:ind w:left="993"/>
        <w:jc w:val="both"/>
        <w:rPr>
          <w:sz w:val="20"/>
          <w:szCs w:val="20"/>
        </w:rPr>
      </w:pPr>
      <w:r>
        <w:rPr>
          <w:color w:val="000000"/>
          <w:sz w:val="20"/>
          <w:szCs w:val="20"/>
        </w:rPr>
        <w:t>Stwierdzona zostanie przez Zamawiającego wadliwe wykonanie robót, niezgodna z technologią i projektem budowlanym, obowiązującymi normami i przepisami.</w:t>
      </w:r>
    </w:p>
    <w:p w14:paraId="72F46FDC" w14:textId="77777777" w:rsidR="002F1960" w:rsidRDefault="002F1960" w:rsidP="002F1960">
      <w:pPr>
        <w:numPr>
          <w:ilvl w:val="2"/>
          <w:numId w:val="43"/>
        </w:numPr>
        <w:pBdr>
          <w:top w:val="nil"/>
          <w:left w:val="nil"/>
          <w:bottom w:val="nil"/>
          <w:right w:val="nil"/>
          <w:between w:val="nil"/>
        </w:pBdr>
        <w:tabs>
          <w:tab w:val="left" w:pos="709"/>
          <w:tab w:val="left" w:pos="142"/>
          <w:tab w:val="left" w:pos="426"/>
          <w:tab w:val="left" w:pos="851"/>
        </w:tabs>
        <w:spacing w:after="0" w:line="276" w:lineRule="auto"/>
        <w:ind w:left="993"/>
        <w:jc w:val="both"/>
        <w:rPr>
          <w:sz w:val="20"/>
          <w:szCs w:val="20"/>
        </w:rPr>
      </w:pPr>
      <w:r>
        <w:rPr>
          <w:color w:val="000000"/>
          <w:sz w:val="20"/>
          <w:szCs w:val="20"/>
        </w:rPr>
        <w:t xml:space="preserve">Wykonawca pozostaje w zwłoce w wykonaniu robót budowlanych stwarzając zagrożenie terminowej realizacji zadania, a w szczególności , gdy zagrożona jest  realizacja Harmonogramu rzeczowo- finansowego w terminie do  14 dni w stosunku do podpisanego Harmonogramu rzeczowo- finansowego. </w:t>
      </w:r>
    </w:p>
    <w:p w14:paraId="26743206" w14:textId="77777777" w:rsidR="002F1960" w:rsidRDefault="002F1960" w:rsidP="002F1960">
      <w:pPr>
        <w:numPr>
          <w:ilvl w:val="1"/>
          <w:numId w:val="43"/>
        </w:numPr>
        <w:pBdr>
          <w:top w:val="nil"/>
          <w:left w:val="nil"/>
          <w:bottom w:val="nil"/>
          <w:right w:val="nil"/>
          <w:between w:val="nil"/>
        </w:pBdr>
        <w:tabs>
          <w:tab w:val="left" w:pos="142"/>
        </w:tabs>
        <w:spacing w:after="0" w:line="276" w:lineRule="auto"/>
        <w:ind w:left="567"/>
        <w:jc w:val="both"/>
        <w:rPr>
          <w:color w:val="000000"/>
          <w:sz w:val="20"/>
          <w:szCs w:val="20"/>
        </w:rPr>
      </w:pPr>
      <w:r>
        <w:rPr>
          <w:color w:val="000000"/>
          <w:sz w:val="20"/>
          <w:szCs w:val="20"/>
        </w:rPr>
        <w:t xml:space="preserve">Zgodnie z art. 456 ust. 1  pkt 1 PZP, w razie istotnej zmiany okoliczności powodującej, że wykonanie umowy nie leży w interesie publicznym, czego nie można było przewidzieć w chwili zawarcia umowy, lub dalsze </w:t>
      </w:r>
      <w:r>
        <w:rPr>
          <w:color w:val="000000"/>
          <w:sz w:val="20"/>
          <w:szCs w:val="20"/>
        </w:rPr>
        <w:lastRenderedPageBreak/>
        <w:t>wykonywanie umowy może zagrozić podstawowemu interesowi bezpieczeństwa państwa lub bezpieczeństwu publicznemu, Zamawiający może odstąpić od umowy w terminie do 30 dni od powzięcia wiadomości o tych okolicznościach. W w/w przypadku, Wykonawca może żądać wyłącznie wynagrodzenia należnego z tytułu wykonania części umowy.</w:t>
      </w:r>
    </w:p>
    <w:p w14:paraId="52AFE79F" w14:textId="150A9726" w:rsidR="002F1960" w:rsidRDefault="002F1960" w:rsidP="002F1960">
      <w:pPr>
        <w:numPr>
          <w:ilvl w:val="1"/>
          <w:numId w:val="43"/>
        </w:numPr>
        <w:pBdr>
          <w:top w:val="nil"/>
          <w:left w:val="nil"/>
          <w:bottom w:val="nil"/>
          <w:right w:val="nil"/>
          <w:between w:val="nil"/>
        </w:pBdr>
        <w:tabs>
          <w:tab w:val="left" w:pos="142"/>
        </w:tabs>
        <w:spacing w:after="0" w:line="276" w:lineRule="auto"/>
        <w:ind w:left="567"/>
        <w:jc w:val="both"/>
        <w:rPr>
          <w:color w:val="000000"/>
          <w:sz w:val="20"/>
          <w:szCs w:val="20"/>
        </w:rPr>
      </w:pPr>
      <w:r>
        <w:rPr>
          <w:color w:val="000000"/>
          <w:sz w:val="20"/>
          <w:szCs w:val="20"/>
        </w:rPr>
        <w:t>Zamawiający</w:t>
      </w:r>
      <w:r w:rsidR="00A86FB7">
        <w:rPr>
          <w:color w:val="000000"/>
          <w:sz w:val="20"/>
          <w:szCs w:val="20"/>
        </w:rPr>
        <w:t xml:space="preserve"> </w:t>
      </w:r>
      <w:del w:id="112" w:author="ALEKSANDRA NAWROCIK" w:date="2024-08-20T11:22:00Z">
        <w:r w:rsidDel="00E41A35">
          <w:rPr>
            <w:color w:val="000000"/>
            <w:sz w:val="20"/>
            <w:szCs w:val="20"/>
          </w:rPr>
          <w:delText xml:space="preserve"> </w:delText>
        </w:r>
      </w:del>
      <w:ins w:id="113" w:author="Waldemar Woźniak" w:date="2024-08-13T10:23:00Z">
        <w:del w:id="114" w:author="ALEKSANDRA NAWROCIK" w:date="2024-08-20T11:22:00Z">
          <w:r w:rsidR="001727DE" w:rsidDel="00E41A35">
            <w:rPr>
              <w:color w:val="000000"/>
              <w:sz w:val="20"/>
              <w:szCs w:val="20"/>
            </w:rPr>
            <w:delText xml:space="preserve">w terminie do 29 miesięcy od dnia zawarcia umowy, </w:delText>
          </w:r>
        </w:del>
      </w:ins>
      <w:r>
        <w:rPr>
          <w:color w:val="000000"/>
          <w:sz w:val="20"/>
          <w:szCs w:val="20"/>
        </w:rPr>
        <w:t>może odstąpić od Umowy lub jej części w przypadku likwidacji przedsiębiorstwa Wykonawcy, bądź zajęcia jego majątku.</w:t>
      </w:r>
    </w:p>
    <w:p w14:paraId="415597A0" w14:textId="77777777" w:rsidR="002F1960" w:rsidRDefault="002F1960" w:rsidP="002F1960">
      <w:pPr>
        <w:numPr>
          <w:ilvl w:val="1"/>
          <w:numId w:val="43"/>
        </w:numPr>
        <w:pBdr>
          <w:top w:val="nil"/>
          <w:left w:val="nil"/>
          <w:bottom w:val="nil"/>
          <w:right w:val="nil"/>
          <w:between w:val="nil"/>
        </w:pBdr>
        <w:tabs>
          <w:tab w:val="left" w:pos="142"/>
        </w:tabs>
        <w:spacing w:after="0" w:line="276" w:lineRule="auto"/>
        <w:ind w:left="567"/>
        <w:jc w:val="both"/>
        <w:rPr>
          <w:color w:val="000000"/>
          <w:sz w:val="20"/>
          <w:szCs w:val="20"/>
        </w:rPr>
      </w:pPr>
      <w:r>
        <w:rPr>
          <w:color w:val="000000"/>
          <w:sz w:val="20"/>
          <w:szCs w:val="20"/>
        </w:rPr>
        <w:t>Odstąpienie od Umowy może nastąpić jedynie w formie pisemnej wraz z podaniem uzasadnienia, pod rygorem nieważności.</w:t>
      </w:r>
    </w:p>
    <w:p w14:paraId="1705AF36" w14:textId="77777777" w:rsidR="002F1960" w:rsidRDefault="002F1960" w:rsidP="002F1960">
      <w:pPr>
        <w:numPr>
          <w:ilvl w:val="1"/>
          <w:numId w:val="43"/>
        </w:numPr>
        <w:pBdr>
          <w:top w:val="nil"/>
          <w:left w:val="nil"/>
          <w:bottom w:val="nil"/>
          <w:right w:val="nil"/>
          <w:between w:val="nil"/>
        </w:pBdr>
        <w:tabs>
          <w:tab w:val="left" w:pos="709"/>
        </w:tabs>
        <w:spacing w:after="0" w:line="276" w:lineRule="auto"/>
        <w:ind w:left="567" w:hanging="283"/>
        <w:jc w:val="both"/>
        <w:rPr>
          <w:color w:val="000000"/>
          <w:sz w:val="20"/>
          <w:szCs w:val="20"/>
        </w:rPr>
      </w:pPr>
      <w:bookmarkStart w:id="115" w:name="_3l18frh" w:colFirst="0" w:colLast="0"/>
      <w:bookmarkEnd w:id="115"/>
      <w:r>
        <w:rPr>
          <w:color w:val="000000"/>
          <w:sz w:val="20"/>
          <w:szCs w:val="20"/>
        </w:rPr>
        <w:t>W przypadku odstąpienia od Umowy przez Wykonawcę lub Zamawiającego, Wykonawca ma obowiązek:</w:t>
      </w:r>
    </w:p>
    <w:p w14:paraId="501F73F9" w14:textId="597B6C8A" w:rsidR="002F1960" w:rsidRDefault="002F1960" w:rsidP="002F1960">
      <w:pPr>
        <w:numPr>
          <w:ilvl w:val="2"/>
          <w:numId w:val="42"/>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natychmiast wstrzymać wykonywanie robót, poza robotami mającymi na celu ochronę życia </w:t>
      </w:r>
      <w:r w:rsidR="007046D5">
        <w:rPr>
          <w:color w:val="000000"/>
          <w:sz w:val="20"/>
          <w:szCs w:val="20"/>
        </w:rPr>
        <w:br/>
      </w:r>
      <w:r>
        <w:rPr>
          <w:color w:val="000000"/>
          <w:sz w:val="20"/>
          <w:szCs w:val="20"/>
        </w:rPr>
        <w:t xml:space="preserve">i własności, zabezpieczyć przerwane roboty w zakresie obustronnie uzgodnionym oraz zabezpieczyć Teren budowy i opuścić go najpóźniej w terminie wskazanym przez Zamawiającego, </w:t>
      </w:r>
    </w:p>
    <w:p w14:paraId="61B0EAA0" w14:textId="77777777" w:rsidR="002F1960" w:rsidRDefault="002F1960" w:rsidP="002F1960">
      <w:pPr>
        <w:numPr>
          <w:ilvl w:val="2"/>
          <w:numId w:val="42"/>
        </w:numPr>
        <w:pBdr>
          <w:top w:val="nil"/>
          <w:left w:val="nil"/>
          <w:bottom w:val="nil"/>
          <w:right w:val="nil"/>
          <w:between w:val="nil"/>
        </w:pBdr>
        <w:tabs>
          <w:tab w:val="left" w:pos="709"/>
        </w:tabs>
        <w:spacing w:after="0" w:line="276" w:lineRule="auto"/>
        <w:jc w:val="both"/>
        <w:rPr>
          <w:sz w:val="20"/>
          <w:szCs w:val="20"/>
        </w:rPr>
      </w:pPr>
      <w:r>
        <w:rPr>
          <w:color w:val="000000"/>
          <w:sz w:val="20"/>
          <w:szCs w:val="20"/>
        </w:rPr>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5B25EDCA"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 xml:space="preserve">W terminie 10 dni od daty odstąpienia od Umowy, Wykonawca zgłosi Zamawiającemu gotowość do odbioru robót przerwanych oraz robót zabezpieczających. W przypadku odstąpienia od Umowy przez Wykonawcę lub Zamawiającego, Zamawiający zobowiązany jest do dokonania w terminie </w:t>
      </w:r>
      <w:r>
        <w:rPr>
          <w:b/>
          <w:color w:val="000000"/>
          <w:sz w:val="20"/>
          <w:szCs w:val="20"/>
        </w:rPr>
        <w:t>21 d</w:t>
      </w:r>
      <w:r w:rsidRPr="007046D5">
        <w:rPr>
          <w:b/>
          <w:color w:val="000000"/>
          <w:sz w:val="20"/>
          <w:szCs w:val="20"/>
        </w:rPr>
        <w:t>ni</w:t>
      </w:r>
      <w:r>
        <w:rPr>
          <w:color w:val="000000"/>
          <w:sz w:val="20"/>
          <w:szCs w:val="20"/>
        </w:rPr>
        <w:t xml:space="preserve"> do odbioru robót przerwanych i zabezpieczających oraz przejęcia od Wykonawcy pod swój dozór Terenu budowy. W przypadku niezgłoszenia w tym terminie gotowości do odbioru, Zamawiający ma prawo przeprowadzić odbiór jednostronny. </w:t>
      </w:r>
    </w:p>
    <w:p w14:paraId="59204D47"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 xml:space="preserve">Wykonawca niezwłocznie, a najpóźniej w terminie </w:t>
      </w:r>
      <w:r w:rsidRPr="007046D5">
        <w:rPr>
          <w:b/>
          <w:color w:val="000000"/>
          <w:sz w:val="20"/>
          <w:szCs w:val="20"/>
        </w:rPr>
        <w:t>do 14 dni</w:t>
      </w:r>
      <w:r>
        <w:rPr>
          <w:color w:val="000000"/>
          <w:sz w:val="20"/>
          <w:szCs w:val="20"/>
        </w:rPr>
        <w:t xml:space="preserve">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4741700A"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347401E8" w14:textId="77777777" w:rsidR="002F1960" w:rsidRDefault="002F1960" w:rsidP="002F1960">
      <w:pPr>
        <w:numPr>
          <w:ilvl w:val="1"/>
          <w:numId w:val="44"/>
        </w:numPr>
        <w:pBdr>
          <w:top w:val="nil"/>
          <w:left w:val="nil"/>
          <w:bottom w:val="nil"/>
          <w:right w:val="nil"/>
          <w:between w:val="nil"/>
        </w:pBdr>
        <w:tabs>
          <w:tab w:val="left" w:pos="709"/>
          <w:tab w:val="left" w:pos="426"/>
        </w:tabs>
        <w:spacing w:after="0" w:line="276" w:lineRule="auto"/>
        <w:jc w:val="both"/>
        <w:rPr>
          <w:color w:val="000000"/>
          <w:sz w:val="20"/>
          <w:szCs w:val="20"/>
        </w:rPr>
      </w:pPr>
      <w:r>
        <w:rPr>
          <w:color w:val="000000"/>
          <w:sz w:val="20"/>
          <w:szCs w:val="20"/>
        </w:rPr>
        <w:t>Wykonawca ma obowiązek zastosowania się do zawartych w oświadczeniu o odstąpieniu poleceń Zamawiającego dotyczących ochrony własności lub bezpieczeństwa robót.</w:t>
      </w:r>
    </w:p>
    <w:p w14:paraId="6179E5B0"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 xml:space="preserve">W terminie </w:t>
      </w:r>
      <w:r w:rsidRPr="007046D5">
        <w:rPr>
          <w:b/>
          <w:color w:val="000000"/>
          <w:sz w:val="20"/>
          <w:szCs w:val="20"/>
        </w:rPr>
        <w:t>14 dni</w:t>
      </w:r>
      <w:r>
        <w:rPr>
          <w:color w:val="000000"/>
          <w:sz w:val="20"/>
          <w:szCs w:val="20"/>
        </w:rPr>
        <w:t xml:space="preserve"> od dnia odstąpienia od Umowy, Wykonawca przy udziale Zamawiającego, sporządzi szczegółowy protokół odbioru robót przerwanych i robót zabezpieczających według stanu na dzień odstąpienia. </w:t>
      </w:r>
    </w:p>
    <w:p w14:paraId="1C6D8AEC"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Wykonawca zobowiązany jest do dokonania i dostarczenia Zamawiającemu inwentaryzacji robót według stanu na dzień odstąpienia.</w:t>
      </w:r>
    </w:p>
    <w:p w14:paraId="31774E7C"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Szczegółowy protokół robót odbioru robót przerwanych i robót zabezpieczających w toku, inwentaryzacja robót i wykaz materiałów, konstrukcji lub urządzeń, , które nie mogą być wykorzystane przez niego do realizacji innych robót nieobjętych Umową, jeżeli odstąpienie nastąpiło z przyczyn niezależnych od Wykonawcy, stanowią podstawę do wystąpienia przez Wykonawcę o rozliczenie robót i zwrot kosztów materiałów.</w:t>
      </w:r>
    </w:p>
    <w:p w14:paraId="490AC137" w14:textId="437B3838" w:rsidR="002F1960" w:rsidRDefault="002F1960" w:rsidP="007046D5">
      <w:pPr>
        <w:numPr>
          <w:ilvl w:val="1"/>
          <w:numId w:val="44"/>
        </w:numPr>
        <w:tabs>
          <w:tab w:val="left" w:pos="142"/>
        </w:tabs>
        <w:spacing w:after="0" w:line="276" w:lineRule="auto"/>
        <w:jc w:val="both"/>
        <w:rPr>
          <w:sz w:val="20"/>
          <w:szCs w:val="20"/>
        </w:rPr>
      </w:pPr>
      <w:r>
        <w:rPr>
          <w:sz w:val="20"/>
          <w:szCs w:val="20"/>
        </w:rPr>
        <w:t xml:space="preserve">Zamawiający zapłaci Wykonawcy wynagrodzenie za roboty wykonane do dnia odstąpienia, pomniejszone o roszczenia Zamawiającego z tytułu kar umownych oraz ewentualne roszczenia </w:t>
      </w:r>
      <w:r w:rsidR="007046D5">
        <w:rPr>
          <w:sz w:val="20"/>
          <w:szCs w:val="20"/>
        </w:rPr>
        <w:br/>
      </w:r>
      <w:r w:rsidRPr="007046D5">
        <w:rPr>
          <w:sz w:val="20"/>
          <w:szCs w:val="20"/>
        </w:rPr>
        <w:t>o obniżenie ceny na podstawie rękojmi i gwarancji lub inne roszczenia odszkodowawcze wyliczone na podstawie rzeczywistych obmiarów z zachowaniem nośników cenotwórczych zawartych w  kosztorysie szczegółowym będącym podstawą wyliczenia poszczególnych elementów scalonych.</w:t>
      </w:r>
    </w:p>
    <w:p w14:paraId="73BB5E9B" w14:textId="77777777" w:rsidR="00863122" w:rsidRPr="007046D5" w:rsidRDefault="00863122" w:rsidP="00863122">
      <w:pPr>
        <w:tabs>
          <w:tab w:val="left" w:pos="142"/>
        </w:tabs>
        <w:spacing w:after="0" w:line="276" w:lineRule="auto"/>
        <w:ind w:left="720"/>
        <w:jc w:val="both"/>
        <w:rPr>
          <w:sz w:val="20"/>
          <w:szCs w:val="20"/>
        </w:rPr>
      </w:pPr>
    </w:p>
    <w:p w14:paraId="7C5AE098" w14:textId="77777777" w:rsidR="00286B71" w:rsidRDefault="00286B71" w:rsidP="00286B71"/>
    <w:p w14:paraId="45672194" w14:textId="77777777" w:rsidR="00286B71" w:rsidRPr="007046D5" w:rsidRDefault="00286B71" w:rsidP="007046D5">
      <w:pPr>
        <w:jc w:val="center"/>
        <w:rPr>
          <w:b/>
        </w:rPr>
      </w:pPr>
      <w:r w:rsidRPr="007046D5">
        <w:rPr>
          <w:b/>
        </w:rPr>
        <w:lastRenderedPageBreak/>
        <w:t>§ 27</w:t>
      </w:r>
    </w:p>
    <w:p w14:paraId="3C42A9CA" w14:textId="77777777" w:rsidR="007046D5" w:rsidRDefault="007046D5" w:rsidP="007046D5">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Kary umowne</w:t>
      </w:r>
    </w:p>
    <w:p w14:paraId="64787516" w14:textId="77777777" w:rsidR="007046D5" w:rsidRDefault="007046D5" w:rsidP="007046D5">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7C30AA80" w14:textId="77777777" w:rsidR="007046D5" w:rsidRDefault="007046D5" w:rsidP="007046D5">
      <w:pPr>
        <w:numPr>
          <w:ilvl w:val="1"/>
          <w:numId w:val="45"/>
        </w:numPr>
        <w:pBdr>
          <w:top w:val="nil"/>
          <w:left w:val="nil"/>
          <w:bottom w:val="nil"/>
          <w:right w:val="nil"/>
          <w:between w:val="nil"/>
        </w:pBdr>
        <w:tabs>
          <w:tab w:val="left" w:pos="142"/>
          <w:tab w:val="left" w:pos="426"/>
        </w:tabs>
        <w:spacing w:after="0" w:line="276" w:lineRule="auto"/>
        <w:jc w:val="both"/>
        <w:rPr>
          <w:color w:val="000000"/>
          <w:sz w:val="20"/>
          <w:szCs w:val="20"/>
        </w:rPr>
      </w:pPr>
      <w:r>
        <w:rPr>
          <w:color w:val="000000"/>
          <w:sz w:val="20"/>
          <w:szCs w:val="20"/>
        </w:rPr>
        <w:t>Wykonawca zapłaci Zamawiającemu kary umowne, niezależnie w każdym z następujących przypadków:</w:t>
      </w:r>
    </w:p>
    <w:p w14:paraId="7209E4B6" w14:textId="28DEDC00"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za zwłokę w wykonaniu przedmiotu Umowy - w wysokości </w:t>
      </w:r>
      <w:r>
        <w:rPr>
          <w:b/>
          <w:color w:val="000000"/>
          <w:sz w:val="20"/>
          <w:szCs w:val="20"/>
        </w:rPr>
        <w:t>0,0</w:t>
      </w:r>
      <w:r w:rsidR="00863122">
        <w:rPr>
          <w:b/>
          <w:color w:val="000000"/>
          <w:sz w:val="20"/>
          <w:szCs w:val="20"/>
        </w:rPr>
        <w:t>5</w:t>
      </w:r>
      <w:r>
        <w:rPr>
          <w:b/>
          <w:color w:val="000000"/>
          <w:sz w:val="20"/>
          <w:szCs w:val="20"/>
        </w:rPr>
        <w:t>%</w:t>
      </w:r>
      <w:r>
        <w:rPr>
          <w:color w:val="000000"/>
          <w:sz w:val="20"/>
          <w:szCs w:val="20"/>
        </w:rPr>
        <w:t xml:space="preserve"> </w:t>
      </w:r>
      <w:r>
        <w:rPr>
          <w:strike/>
          <w:color w:val="000000"/>
          <w:sz w:val="20"/>
          <w:szCs w:val="20"/>
        </w:rPr>
        <w:t xml:space="preserve"> </w:t>
      </w:r>
      <w:r>
        <w:rPr>
          <w:color w:val="000000"/>
          <w:sz w:val="20"/>
          <w:szCs w:val="20"/>
        </w:rPr>
        <w:t xml:space="preserve">wartości </w:t>
      </w:r>
      <w:ins w:id="116" w:author="Waldemar Woźniak" w:date="2024-08-13T10:24:00Z">
        <w:r w:rsidR="001727DE">
          <w:rPr>
            <w:color w:val="000000"/>
            <w:sz w:val="20"/>
            <w:szCs w:val="20"/>
          </w:rPr>
          <w:t>wynagrodzenia</w:t>
        </w:r>
      </w:ins>
      <w:del w:id="117" w:author="Waldemar Woźniak" w:date="2024-08-13T10:24:00Z">
        <w:r w:rsidDel="001727DE">
          <w:rPr>
            <w:color w:val="000000"/>
            <w:sz w:val="20"/>
            <w:szCs w:val="20"/>
          </w:rPr>
          <w:delText>umowy</w:delText>
        </w:r>
      </w:del>
      <w:r>
        <w:rPr>
          <w:color w:val="000000"/>
          <w:sz w:val="20"/>
          <w:szCs w:val="20"/>
        </w:rPr>
        <w:t xml:space="preserve"> brutto określone</w:t>
      </w:r>
      <w:ins w:id="118" w:author="Waldemar Woźniak" w:date="2024-08-13T10:24:00Z">
        <w:r w:rsidR="001727DE">
          <w:rPr>
            <w:color w:val="000000"/>
            <w:sz w:val="20"/>
            <w:szCs w:val="20"/>
          </w:rPr>
          <w:t>go</w:t>
        </w:r>
      </w:ins>
      <w:del w:id="119" w:author="Waldemar Woźniak" w:date="2024-08-13T10:24:00Z">
        <w:r w:rsidDel="001727DE">
          <w:rPr>
            <w:color w:val="000000"/>
            <w:sz w:val="20"/>
            <w:szCs w:val="20"/>
          </w:rPr>
          <w:delText>j</w:delText>
        </w:r>
      </w:del>
      <w:r>
        <w:rPr>
          <w:color w:val="000000"/>
          <w:sz w:val="20"/>
          <w:szCs w:val="20"/>
        </w:rPr>
        <w:t xml:space="preserve"> w  § 6 ust. 1 niniejszej Umowy, za każdy dzień zwłoki,</w:t>
      </w:r>
    </w:p>
    <w:p w14:paraId="00980FD5" w14:textId="1977A629"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za zwłokę w usunięciu wad ujawnionych w trakcie odbioru oraz w okresie rękojmi i gwarancji - w wysokości </w:t>
      </w:r>
      <w:r>
        <w:rPr>
          <w:b/>
          <w:color w:val="000000"/>
          <w:sz w:val="20"/>
          <w:szCs w:val="20"/>
        </w:rPr>
        <w:t>0,0</w:t>
      </w:r>
      <w:r w:rsidR="00863122">
        <w:rPr>
          <w:b/>
          <w:color w:val="000000"/>
          <w:sz w:val="20"/>
          <w:szCs w:val="20"/>
        </w:rPr>
        <w:t>5</w:t>
      </w:r>
      <w:r>
        <w:rPr>
          <w:b/>
          <w:color w:val="000000"/>
          <w:sz w:val="20"/>
          <w:szCs w:val="20"/>
        </w:rPr>
        <w:t xml:space="preserve">% </w:t>
      </w:r>
      <w:r>
        <w:rPr>
          <w:color w:val="000000"/>
          <w:sz w:val="20"/>
          <w:szCs w:val="20"/>
        </w:rPr>
        <w:t xml:space="preserve">wartości </w:t>
      </w:r>
      <w:ins w:id="120" w:author="Waldemar Woźniak" w:date="2024-08-13T10:25:00Z">
        <w:r w:rsidR="001727DE">
          <w:rPr>
            <w:color w:val="000000"/>
            <w:sz w:val="20"/>
            <w:szCs w:val="20"/>
          </w:rPr>
          <w:t>wynagrodzenia</w:t>
        </w:r>
      </w:ins>
      <w:del w:id="121" w:author="Waldemar Woźniak" w:date="2024-08-13T10:25:00Z">
        <w:r w:rsidDel="001727DE">
          <w:rPr>
            <w:color w:val="000000"/>
            <w:sz w:val="20"/>
            <w:szCs w:val="20"/>
          </w:rPr>
          <w:delText>um</w:delText>
        </w:r>
      </w:del>
      <w:del w:id="122" w:author="Waldemar Woźniak" w:date="2024-08-13T10:24:00Z">
        <w:r w:rsidDel="001727DE">
          <w:rPr>
            <w:color w:val="000000"/>
            <w:sz w:val="20"/>
            <w:szCs w:val="20"/>
          </w:rPr>
          <w:delText>owy</w:delText>
        </w:r>
      </w:del>
      <w:r>
        <w:rPr>
          <w:color w:val="000000"/>
          <w:sz w:val="20"/>
          <w:szCs w:val="20"/>
        </w:rPr>
        <w:t xml:space="preserve"> brutto określone</w:t>
      </w:r>
      <w:ins w:id="123" w:author="Waldemar Woźniak" w:date="2024-08-13T10:25:00Z">
        <w:r w:rsidR="001727DE">
          <w:rPr>
            <w:color w:val="000000"/>
            <w:sz w:val="20"/>
            <w:szCs w:val="20"/>
          </w:rPr>
          <w:t>go</w:t>
        </w:r>
      </w:ins>
      <w:del w:id="124" w:author="Waldemar Woźniak" w:date="2024-08-13T10:25:00Z">
        <w:r w:rsidDel="001727DE">
          <w:rPr>
            <w:color w:val="000000"/>
            <w:sz w:val="20"/>
            <w:szCs w:val="20"/>
          </w:rPr>
          <w:delText>j</w:delText>
        </w:r>
      </w:del>
      <w:r>
        <w:rPr>
          <w:color w:val="000000"/>
          <w:sz w:val="20"/>
          <w:szCs w:val="20"/>
        </w:rPr>
        <w:t xml:space="preserve"> w § 6 ust. 1 niniejszej Umowy, za każdy dzień zwłoki, licząc od następnego dnia po terminie, w którym miało nastąpić usunięcie wad, </w:t>
      </w:r>
    </w:p>
    <w:p w14:paraId="64A41FA4" w14:textId="166FF7EC"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za odstąpienie od umowy przez którąkolwiek ze stron, z przyczyn, za które odpowiedzialność ponosi Wykonawca - w wysokości </w:t>
      </w:r>
      <w:r>
        <w:rPr>
          <w:b/>
          <w:color w:val="000000"/>
          <w:sz w:val="20"/>
          <w:szCs w:val="20"/>
        </w:rPr>
        <w:t>10%</w:t>
      </w:r>
      <w:r>
        <w:rPr>
          <w:color w:val="000000"/>
          <w:sz w:val="20"/>
          <w:szCs w:val="20"/>
        </w:rPr>
        <w:t xml:space="preserve"> wartości </w:t>
      </w:r>
      <w:ins w:id="125" w:author="Waldemar Woźniak" w:date="2024-08-13T10:25:00Z">
        <w:r w:rsidR="001727DE">
          <w:rPr>
            <w:color w:val="000000"/>
            <w:sz w:val="20"/>
            <w:szCs w:val="20"/>
          </w:rPr>
          <w:t>wynagrodzenia</w:t>
        </w:r>
      </w:ins>
      <w:del w:id="126" w:author="Waldemar Woźniak" w:date="2024-08-13T10:25:00Z">
        <w:r w:rsidDel="001727DE">
          <w:rPr>
            <w:color w:val="000000"/>
            <w:sz w:val="20"/>
            <w:szCs w:val="20"/>
          </w:rPr>
          <w:delText>umowy</w:delText>
        </w:r>
      </w:del>
      <w:r>
        <w:rPr>
          <w:color w:val="000000"/>
          <w:sz w:val="20"/>
          <w:szCs w:val="20"/>
        </w:rPr>
        <w:t xml:space="preserve"> brutto określone</w:t>
      </w:r>
      <w:del w:id="127" w:author="Waldemar Woźniak" w:date="2024-08-13T10:25:00Z">
        <w:r w:rsidDel="001727DE">
          <w:rPr>
            <w:color w:val="000000"/>
            <w:sz w:val="20"/>
            <w:szCs w:val="20"/>
          </w:rPr>
          <w:delText>j</w:delText>
        </w:r>
      </w:del>
      <w:ins w:id="128" w:author="Waldemar Woźniak" w:date="2024-08-13T10:25:00Z">
        <w:r w:rsidR="001727DE">
          <w:rPr>
            <w:color w:val="000000"/>
            <w:sz w:val="20"/>
            <w:szCs w:val="20"/>
          </w:rPr>
          <w:t>go</w:t>
        </w:r>
      </w:ins>
      <w:r>
        <w:rPr>
          <w:color w:val="000000"/>
          <w:sz w:val="20"/>
          <w:szCs w:val="20"/>
        </w:rPr>
        <w:t xml:space="preserve"> w § 6 ust. 1 niniejszej Umowy,</w:t>
      </w:r>
    </w:p>
    <w:p w14:paraId="075EB870" w14:textId="5CC06728"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przypadku braku zapłaty lub nieterminowej zapłaty wynagrodzenia należnego Podwykonawcom lub dalszym Podwykonawcom - w wysokości </w:t>
      </w:r>
      <w:r>
        <w:rPr>
          <w:b/>
          <w:color w:val="000000"/>
          <w:sz w:val="20"/>
          <w:szCs w:val="20"/>
        </w:rPr>
        <w:t>0,0</w:t>
      </w:r>
      <w:r w:rsidR="00B140F4">
        <w:rPr>
          <w:b/>
          <w:color w:val="000000"/>
          <w:sz w:val="20"/>
          <w:szCs w:val="20"/>
        </w:rPr>
        <w:t>5</w:t>
      </w:r>
      <w:r>
        <w:rPr>
          <w:color w:val="000000"/>
          <w:sz w:val="20"/>
          <w:szCs w:val="20"/>
        </w:rPr>
        <w:t xml:space="preserve">% wartości </w:t>
      </w:r>
      <w:del w:id="129" w:author="Waldemar Woźniak" w:date="2024-08-13T10:25:00Z">
        <w:r w:rsidDel="001727DE">
          <w:rPr>
            <w:color w:val="000000"/>
            <w:sz w:val="20"/>
            <w:szCs w:val="20"/>
          </w:rPr>
          <w:delText xml:space="preserve">brutto </w:delText>
        </w:r>
      </w:del>
      <w:r>
        <w:rPr>
          <w:color w:val="000000"/>
          <w:sz w:val="20"/>
          <w:szCs w:val="20"/>
        </w:rPr>
        <w:t>wynagrodzenia</w:t>
      </w:r>
      <w:ins w:id="130" w:author="Waldemar Woźniak" w:date="2024-08-13T10:25:00Z">
        <w:r w:rsidR="001727DE">
          <w:rPr>
            <w:color w:val="000000"/>
            <w:sz w:val="20"/>
            <w:szCs w:val="20"/>
          </w:rPr>
          <w:t xml:space="preserve"> brutto</w:t>
        </w:r>
      </w:ins>
      <w:r>
        <w:rPr>
          <w:color w:val="000000"/>
          <w:sz w:val="20"/>
          <w:szCs w:val="20"/>
        </w:rPr>
        <w:t xml:space="preserve"> należnego Podwykonawcy lub dalszemu Podwykonawcy, za każdy dzień zwłoki, licząc od następnego dnia po terminie, w którym miała nastąpić zapłata, </w:t>
      </w:r>
    </w:p>
    <w:p w14:paraId="57D6682B" w14:textId="02763DD8" w:rsidR="007046D5" w:rsidRPr="00041458"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sidRPr="00041458">
        <w:rPr>
          <w:sz w:val="20"/>
          <w:szCs w:val="20"/>
        </w:rPr>
        <w:t>w przypadku nieprzedłożenia Zamawiającemu do zaakceptowania projektu umowy lub projektu jej zmiany  o podwykonawstwo, której przedmiotem są roboty budowlane</w:t>
      </w:r>
      <w:r>
        <w:rPr>
          <w:sz w:val="20"/>
          <w:szCs w:val="20"/>
        </w:rPr>
        <w:t xml:space="preserve"> </w:t>
      </w:r>
      <w:r w:rsidRPr="00041458">
        <w:rPr>
          <w:sz w:val="20"/>
          <w:szCs w:val="20"/>
        </w:rPr>
        <w:t xml:space="preserve">w wysokości </w:t>
      </w:r>
      <w:r w:rsidRPr="00041458">
        <w:rPr>
          <w:b/>
          <w:sz w:val="20"/>
          <w:szCs w:val="20"/>
        </w:rPr>
        <w:t xml:space="preserve">5 000,00 zł brutto </w:t>
      </w:r>
      <w:r w:rsidRPr="00041458">
        <w:rPr>
          <w:sz w:val="20"/>
          <w:szCs w:val="20"/>
        </w:rPr>
        <w:t>( słownie: pięć tysięcy złotych i 00/100), za każdy przypadek naruszenia,</w:t>
      </w:r>
    </w:p>
    <w:p w14:paraId="57671E66" w14:textId="6C88C3ED" w:rsidR="007046D5" w:rsidRPr="00041458"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sidRPr="00041458">
        <w:rPr>
          <w:sz w:val="20"/>
          <w:szCs w:val="20"/>
        </w:rPr>
        <w:t>w przypadku nieprzedłożenia Zamawiającemu poświadczonej za zgodność z oryginałem kopii umowy o podwykonawstwo lub jej zmiany albo przedłożenia takiej umowy z naruszeniem terminu określonego w § 11 ust. 4 i ust. 6</w:t>
      </w:r>
      <w:r w:rsidRPr="00041458">
        <w:rPr>
          <w:b/>
          <w:sz w:val="20"/>
          <w:szCs w:val="20"/>
        </w:rPr>
        <w:t xml:space="preserve"> </w:t>
      </w:r>
      <w:r w:rsidRPr="00041458">
        <w:rPr>
          <w:sz w:val="20"/>
          <w:szCs w:val="20"/>
        </w:rPr>
        <w:t xml:space="preserve">– w wysokości </w:t>
      </w:r>
      <w:r w:rsidRPr="00041458">
        <w:rPr>
          <w:b/>
          <w:sz w:val="20"/>
          <w:szCs w:val="20"/>
        </w:rPr>
        <w:t>2 000,00 zł brutto</w:t>
      </w:r>
      <w:r>
        <w:rPr>
          <w:sz w:val="20"/>
          <w:szCs w:val="20"/>
        </w:rPr>
        <w:t xml:space="preserve"> (słownie: dwa tysiące złotych </w:t>
      </w:r>
      <w:r>
        <w:rPr>
          <w:sz w:val="20"/>
          <w:szCs w:val="20"/>
        </w:rPr>
        <w:br/>
        <w:t>i</w:t>
      </w:r>
      <w:r w:rsidRPr="00041458">
        <w:rPr>
          <w:sz w:val="20"/>
          <w:szCs w:val="20"/>
        </w:rPr>
        <w:t xml:space="preserve"> 00/100), za każdy przypadek naruszenia,</w:t>
      </w:r>
    </w:p>
    <w:p w14:paraId="2A0614A9" w14:textId="312A1E0E" w:rsidR="007046D5" w:rsidRPr="0084275A"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sidRPr="00041458">
        <w:rPr>
          <w:sz w:val="20"/>
          <w:szCs w:val="20"/>
        </w:rPr>
        <w:t xml:space="preserve">w przypadku braku zmiany umowy o podwykonawstwo w zakresie terminu zapłaty - w wysokości </w:t>
      </w:r>
      <w:r w:rsidRPr="00041458">
        <w:rPr>
          <w:b/>
          <w:sz w:val="20"/>
          <w:szCs w:val="20"/>
        </w:rPr>
        <w:t>0,03%</w:t>
      </w:r>
      <w:r w:rsidRPr="00041458">
        <w:rPr>
          <w:sz w:val="20"/>
          <w:szCs w:val="20"/>
        </w:rPr>
        <w:t xml:space="preserve"> wartości</w:t>
      </w:r>
      <w:del w:id="131" w:author="Waldemar Woźniak" w:date="2024-08-13T10:25:00Z">
        <w:r w:rsidRPr="00041458" w:rsidDel="001727DE">
          <w:rPr>
            <w:sz w:val="20"/>
            <w:szCs w:val="20"/>
          </w:rPr>
          <w:delText xml:space="preserve"> umowy</w:delText>
        </w:r>
      </w:del>
      <w:ins w:id="132" w:author="Waldemar Woźniak" w:date="2024-08-13T10:26:00Z">
        <w:r w:rsidR="001727DE">
          <w:rPr>
            <w:sz w:val="20"/>
            <w:szCs w:val="20"/>
          </w:rPr>
          <w:t xml:space="preserve"> wynagrodzenia</w:t>
        </w:r>
      </w:ins>
      <w:r w:rsidRPr="00041458">
        <w:rPr>
          <w:sz w:val="20"/>
          <w:szCs w:val="20"/>
        </w:rPr>
        <w:t xml:space="preserve"> brutto określone</w:t>
      </w:r>
      <w:ins w:id="133" w:author="Waldemar Woźniak" w:date="2024-08-13T10:26:00Z">
        <w:r w:rsidR="001727DE">
          <w:rPr>
            <w:sz w:val="20"/>
            <w:szCs w:val="20"/>
          </w:rPr>
          <w:t>go</w:t>
        </w:r>
      </w:ins>
      <w:del w:id="134" w:author="Waldemar Woźniak" w:date="2024-08-13T10:26:00Z">
        <w:r w:rsidRPr="00041458" w:rsidDel="001727DE">
          <w:rPr>
            <w:sz w:val="20"/>
            <w:szCs w:val="20"/>
          </w:rPr>
          <w:delText>j</w:delText>
        </w:r>
      </w:del>
      <w:r w:rsidRPr="00041458">
        <w:rPr>
          <w:sz w:val="20"/>
          <w:szCs w:val="20"/>
        </w:rPr>
        <w:t xml:space="preserve"> w § 6 ust. 1 niniejszej Umowy, za każdy przypadek naruszenia.</w:t>
      </w:r>
    </w:p>
    <w:p w14:paraId="4653568F" w14:textId="1964F61C" w:rsidR="007046D5" w:rsidRPr="00041458"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sidRPr="00041458">
        <w:rPr>
          <w:sz w:val="20"/>
          <w:szCs w:val="20"/>
        </w:rPr>
        <w:t>w przypadku braku zapłaty lub nieterminowej zapłaty wynagrodzenia należnego podwykonawcom z tytułu zmiany wysokości wynagrodzenia, o której mowa w art. 439 ust. 5 ustawy P</w:t>
      </w:r>
      <w:r w:rsidR="00F63C85">
        <w:rPr>
          <w:sz w:val="20"/>
          <w:szCs w:val="20"/>
        </w:rPr>
        <w:t>ZP</w:t>
      </w:r>
      <w:r w:rsidRPr="00041458">
        <w:rPr>
          <w:sz w:val="20"/>
          <w:szCs w:val="20"/>
        </w:rPr>
        <w:t xml:space="preserve"> w wysokości </w:t>
      </w:r>
      <w:r w:rsidRPr="00F63C85">
        <w:rPr>
          <w:b/>
          <w:sz w:val="20"/>
          <w:szCs w:val="20"/>
        </w:rPr>
        <w:t>5 %</w:t>
      </w:r>
      <w:r w:rsidRPr="00041458">
        <w:rPr>
          <w:sz w:val="20"/>
          <w:szCs w:val="20"/>
        </w:rPr>
        <w:t xml:space="preserve"> wartości </w:t>
      </w:r>
      <w:ins w:id="135" w:author="Waldemar Woźniak" w:date="2024-08-13T10:26:00Z">
        <w:r w:rsidR="001727DE">
          <w:rPr>
            <w:sz w:val="20"/>
            <w:szCs w:val="20"/>
          </w:rPr>
          <w:t>wynagrodzenia</w:t>
        </w:r>
      </w:ins>
      <w:del w:id="136" w:author="Waldemar Woźniak" w:date="2024-08-13T10:26:00Z">
        <w:r w:rsidRPr="00041458" w:rsidDel="001727DE">
          <w:rPr>
            <w:sz w:val="20"/>
            <w:szCs w:val="20"/>
          </w:rPr>
          <w:delText>przedmiotu umowy</w:delText>
        </w:r>
      </w:del>
      <w:r w:rsidRPr="00041458">
        <w:rPr>
          <w:sz w:val="20"/>
          <w:szCs w:val="20"/>
        </w:rPr>
        <w:t xml:space="preserve"> brutto określone</w:t>
      </w:r>
      <w:ins w:id="137" w:author="Waldemar Woźniak" w:date="2024-08-13T10:26:00Z">
        <w:r w:rsidR="001727DE">
          <w:rPr>
            <w:sz w:val="20"/>
            <w:szCs w:val="20"/>
          </w:rPr>
          <w:t>go</w:t>
        </w:r>
      </w:ins>
      <w:del w:id="138" w:author="Waldemar Woźniak" w:date="2024-08-13T10:26:00Z">
        <w:r w:rsidRPr="00041458" w:rsidDel="001727DE">
          <w:rPr>
            <w:sz w:val="20"/>
            <w:szCs w:val="20"/>
          </w:rPr>
          <w:delText>j</w:delText>
        </w:r>
      </w:del>
      <w:r w:rsidRPr="00041458">
        <w:rPr>
          <w:sz w:val="20"/>
          <w:szCs w:val="20"/>
        </w:rPr>
        <w:t xml:space="preserve"> w § 6 ust. 1 za każdy przypadek naruszenia,</w:t>
      </w:r>
    </w:p>
    <w:p w14:paraId="062C8A83" w14:textId="25634183"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przypadku nie uwzględnienia w całości lub w części uwag Zamawiającego odnośnie Harmonogramu rzeczowo-finansowego, Wykonawca zapłaci Zamawiającemu karę umowną </w:t>
      </w:r>
      <w:r w:rsidR="00F63C85">
        <w:rPr>
          <w:color w:val="000000"/>
          <w:sz w:val="20"/>
          <w:szCs w:val="20"/>
        </w:rPr>
        <w:br/>
      </w:r>
      <w:r>
        <w:rPr>
          <w:color w:val="000000"/>
          <w:sz w:val="20"/>
          <w:szCs w:val="20"/>
        </w:rPr>
        <w:t xml:space="preserve">w wysokości </w:t>
      </w:r>
      <w:r>
        <w:rPr>
          <w:b/>
          <w:color w:val="000000"/>
          <w:sz w:val="20"/>
          <w:szCs w:val="20"/>
        </w:rPr>
        <w:t>2 000,00 zł</w:t>
      </w:r>
      <w:r>
        <w:rPr>
          <w:color w:val="000000"/>
          <w:sz w:val="20"/>
          <w:szCs w:val="20"/>
        </w:rPr>
        <w:t xml:space="preserve"> brutto ( słownie: dwa tysiące złotych i 00/100),  za każdy rozpoczęty dzień zwłoki, do chwili doprowadzenia harmonogramu do zgodności z wymaganiami Zamawiającego.</w:t>
      </w:r>
    </w:p>
    <w:p w14:paraId="75CA7FE7" w14:textId="77777777"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razie stwierdzenia przez  Zamawiającego nieusprawiedliwionej nieobecności kierownika budowy lub kierowników robót w trakcie realizacji zadania - w wysokości </w:t>
      </w:r>
      <w:r>
        <w:rPr>
          <w:b/>
          <w:color w:val="000000"/>
          <w:sz w:val="20"/>
          <w:szCs w:val="20"/>
        </w:rPr>
        <w:t>2000,00 zł brutto</w:t>
      </w:r>
      <w:r>
        <w:rPr>
          <w:color w:val="000000"/>
          <w:sz w:val="20"/>
          <w:szCs w:val="20"/>
        </w:rPr>
        <w:t xml:space="preserve"> ( słownie: dwa tysiące złotych i 00/100), za każdą stwierdzoną przez Zamawiającego nieusprawiedliwioną nieobecność.</w:t>
      </w:r>
    </w:p>
    <w:p w14:paraId="7499C996" w14:textId="6BD4FFC6"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przypadku naruszenia obowiązku zatrudnienia osób, o których mowa w § 13 ust. 3 Umowy  </w:t>
      </w:r>
      <w:r w:rsidR="00F63C85">
        <w:rPr>
          <w:color w:val="000000"/>
          <w:sz w:val="20"/>
          <w:szCs w:val="20"/>
        </w:rPr>
        <w:br/>
      </w:r>
      <w:r>
        <w:rPr>
          <w:color w:val="000000"/>
          <w:sz w:val="20"/>
          <w:szCs w:val="20"/>
        </w:rPr>
        <w:t xml:space="preserve">w wysokości </w:t>
      </w:r>
      <w:r>
        <w:rPr>
          <w:b/>
          <w:color w:val="000000"/>
          <w:sz w:val="20"/>
          <w:szCs w:val="20"/>
        </w:rPr>
        <w:t>2 000,00 zł brutto</w:t>
      </w:r>
      <w:r>
        <w:rPr>
          <w:color w:val="000000"/>
          <w:sz w:val="20"/>
          <w:szCs w:val="20"/>
        </w:rPr>
        <w:t>( słownie: dwa tysiące złotych i 00/100), za każde naruszenie Umowy lub nieprzedstawienie Zamawiającemu dokumentów określonych w § 13 ust. 4 Umowy</w:t>
      </w:r>
    </w:p>
    <w:p w14:paraId="4AD76552" w14:textId="6565502E"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przypadku naruszenia obowiązku zatrudnienia osób niepełnosprawnych, o których mowa w § 13 ust. 10 Umowy  w wysokości </w:t>
      </w:r>
      <w:r>
        <w:rPr>
          <w:b/>
          <w:color w:val="000000"/>
          <w:sz w:val="20"/>
          <w:szCs w:val="20"/>
        </w:rPr>
        <w:t>2 000,00 zł brutto</w:t>
      </w:r>
      <w:r w:rsidR="00F63C85">
        <w:rPr>
          <w:b/>
          <w:color w:val="000000"/>
          <w:sz w:val="20"/>
          <w:szCs w:val="20"/>
        </w:rPr>
        <w:t xml:space="preserve"> </w:t>
      </w:r>
      <w:r>
        <w:rPr>
          <w:color w:val="000000"/>
          <w:sz w:val="20"/>
          <w:szCs w:val="20"/>
        </w:rPr>
        <w:t>( słownie: dwa tysiące złotych  i 00/100), za każde naruszenie  Umowy lub nieprzedstawienie Zamawiającemu dokumentów określonych w § 13 ust. 11 Umowy</w:t>
      </w:r>
    </w:p>
    <w:p w14:paraId="4456CEEF" w14:textId="647323FE"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razie  stwierdzenia przez Zamawiającego naruszenia zasad bhp na terenie budowy, w tym za brak stosowania środków ochrony osobistej przez pracowników – w wysokości </w:t>
      </w:r>
      <w:r w:rsidRPr="00F63C85">
        <w:rPr>
          <w:b/>
          <w:color w:val="000000"/>
          <w:sz w:val="20"/>
          <w:szCs w:val="20"/>
        </w:rPr>
        <w:t>2000,00 zł brutto</w:t>
      </w:r>
      <w:r w:rsidR="00F63C85">
        <w:rPr>
          <w:color w:val="000000"/>
          <w:sz w:val="20"/>
          <w:szCs w:val="20"/>
        </w:rPr>
        <w:t xml:space="preserve"> (</w:t>
      </w:r>
      <w:r>
        <w:rPr>
          <w:color w:val="000000"/>
          <w:sz w:val="20"/>
          <w:szCs w:val="20"/>
        </w:rPr>
        <w:t>słownie: dwa tysiące złotych i 00/100) za każde stwierdzone przez  Zamawiającego naruszenie.</w:t>
      </w:r>
    </w:p>
    <w:p w14:paraId="514D7FFD" w14:textId="31BD4D24" w:rsidR="007046D5" w:rsidRPr="000F5960" w:rsidRDefault="007046D5" w:rsidP="007046D5">
      <w:pPr>
        <w:tabs>
          <w:tab w:val="left" w:pos="284"/>
        </w:tabs>
        <w:spacing w:after="0"/>
        <w:ind w:left="993" w:hanging="283"/>
        <w:jc w:val="both"/>
        <w:rPr>
          <w:rFonts w:ascii="Arial Narrow" w:eastAsia="Arial Narrow" w:hAnsi="Arial Narrow" w:cs="Arial Narrow"/>
        </w:rPr>
      </w:pPr>
      <w:r>
        <w:rPr>
          <w:sz w:val="20"/>
          <w:szCs w:val="20"/>
        </w:rPr>
        <w:t>13</w:t>
      </w:r>
      <w:r w:rsidRPr="000F5960">
        <w:rPr>
          <w:sz w:val="20"/>
          <w:szCs w:val="20"/>
        </w:rPr>
        <w:t xml:space="preserve">) W przypadku braku realizacji przeglądów technicznych lub serwisów zgodnie z § 2 ust. 13 pkt 16, </w:t>
      </w:r>
      <w:r w:rsidR="00F63C85">
        <w:rPr>
          <w:sz w:val="20"/>
          <w:szCs w:val="20"/>
        </w:rPr>
        <w:t xml:space="preserve">w terminach przewidzianych w obowiązujących przepisach lub wynikających z instrukcji obsługi i </w:t>
      </w:r>
      <w:r w:rsidR="00F63C85">
        <w:rPr>
          <w:sz w:val="20"/>
          <w:szCs w:val="20"/>
        </w:rPr>
        <w:lastRenderedPageBreak/>
        <w:t>użytkowania wydanych przez producentów tych urządzeń</w:t>
      </w:r>
      <w:r w:rsidRPr="000F5960">
        <w:rPr>
          <w:sz w:val="20"/>
          <w:szCs w:val="20"/>
        </w:rPr>
        <w:t xml:space="preserve">  – w wysokości </w:t>
      </w:r>
      <w:r w:rsidRPr="000F5960">
        <w:rPr>
          <w:b/>
          <w:sz w:val="20"/>
          <w:szCs w:val="20"/>
        </w:rPr>
        <w:t>1%</w:t>
      </w:r>
      <w:r w:rsidRPr="000F5960">
        <w:rPr>
          <w:sz w:val="20"/>
          <w:szCs w:val="20"/>
        </w:rPr>
        <w:t xml:space="preserve"> wartości </w:t>
      </w:r>
      <w:ins w:id="139" w:author="Waldemar Woźniak" w:date="2024-08-13T10:26:00Z">
        <w:r w:rsidR="001727DE">
          <w:rPr>
            <w:sz w:val="20"/>
            <w:szCs w:val="20"/>
          </w:rPr>
          <w:t>wynagrodzenia</w:t>
        </w:r>
      </w:ins>
      <w:del w:id="140" w:author="Waldemar Woźniak" w:date="2024-08-13T10:26:00Z">
        <w:r w:rsidRPr="000F5960" w:rsidDel="001727DE">
          <w:rPr>
            <w:sz w:val="20"/>
            <w:szCs w:val="20"/>
          </w:rPr>
          <w:delText>umowy</w:delText>
        </w:r>
      </w:del>
      <w:r w:rsidRPr="000F5960">
        <w:rPr>
          <w:sz w:val="20"/>
          <w:szCs w:val="20"/>
        </w:rPr>
        <w:t xml:space="preserve"> brutto określone</w:t>
      </w:r>
      <w:del w:id="141" w:author="Waldemar Woźniak" w:date="2024-08-13T10:26:00Z">
        <w:r w:rsidRPr="000F5960" w:rsidDel="001727DE">
          <w:rPr>
            <w:sz w:val="20"/>
            <w:szCs w:val="20"/>
          </w:rPr>
          <w:delText>j</w:delText>
        </w:r>
      </w:del>
      <w:ins w:id="142" w:author="Waldemar Woźniak" w:date="2024-08-13T10:26:00Z">
        <w:r w:rsidR="001727DE">
          <w:rPr>
            <w:sz w:val="20"/>
            <w:szCs w:val="20"/>
          </w:rPr>
          <w:t>go</w:t>
        </w:r>
      </w:ins>
      <w:r w:rsidRPr="000F5960">
        <w:rPr>
          <w:sz w:val="20"/>
          <w:szCs w:val="20"/>
        </w:rPr>
        <w:t xml:space="preserve"> w § 6 ust. 1  niniejszej Umowy za każdy miesiąc niewywiązania się z tego obowiązku</w:t>
      </w:r>
      <w:r w:rsidRPr="000F5960">
        <w:rPr>
          <w:rFonts w:ascii="Arial Narrow" w:eastAsia="Arial Narrow" w:hAnsi="Arial Narrow" w:cs="Arial Narrow"/>
        </w:rPr>
        <w:t>.</w:t>
      </w:r>
    </w:p>
    <w:p w14:paraId="2533EC98" w14:textId="7AC1DB49"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 xml:space="preserve">W przypadku odstąpienia od umowy, Zamawiający zachowuje prawo do roszczeń z tytułu rękojmi </w:t>
      </w:r>
      <w:r w:rsidR="00F63C85">
        <w:rPr>
          <w:color w:val="000000"/>
          <w:sz w:val="20"/>
          <w:szCs w:val="20"/>
        </w:rPr>
        <w:br/>
      </w:r>
      <w:r>
        <w:rPr>
          <w:color w:val="000000"/>
          <w:sz w:val="20"/>
          <w:szCs w:val="20"/>
        </w:rPr>
        <w:t>i gwarancji do prac dotychczas wykonanych oraz kar umownych.</w:t>
      </w:r>
    </w:p>
    <w:p w14:paraId="54085B55"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Kary umowne są wymagalne, po doręczeniu Wykonawcy wyliczenia tych kar i po upływie terminu wyznaczonego do zapłaty w wezwaniu do dokonania zapłaty.</w:t>
      </w:r>
    </w:p>
    <w:p w14:paraId="5FA4BD18"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Zamawiający ma prawo do potrącenia kwoty kary umownej z należności Wykonawcy przy opłacaniu faktury wystawionej przez Wykonawcę.</w:t>
      </w:r>
    </w:p>
    <w:p w14:paraId="4DF72D2A"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Zapłata kary przez Wykonawcę lub potrącenie przez Zamawiającego kwoty kary z płatności należnej Wykonawcy, nie zwalnia Wykonawcy z jakichkolwiek obowiązków i zobowiązań wynikających z umowy.</w:t>
      </w:r>
    </w:p>
    <w:p w14:paraId="1E8C903B"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Wykonawca pokryje wszelkie ewentualne szkody, roszczenia osób trzecich i opłaty publicznoprawne, które powstały w wyniku wykonywania przedmiotu umowy.</w:t>
      </w:r>
    </w:p>
    <w:p w14:paraId="1185F776"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Zamawiający zastrzega sobie prawo dochodzenia odszkodowania przewyższającego naliczone kary umowne, na zasadach ogólnych.</w:t>
      </w:r>
    </w:p>
    <w:p w14:paraId="5B731D0B" w14:textId="34EEE2A9" w:rsidR="007046D5" w:rsidRDefault="007046D5" w:rsidP="007046D5">
      <w:pPr>
        <w:numPr>
          <w:ilvl w:val="1"/>
          <w:numId w:val="45"/>
        </w:numPr>
        <w:pBdr>
          <w:top w:val="nil"/>
          <w:left w:val="nil"/>
          <w:bottom w:val="nil"/>
          <w:right w:val="nil"/>
          <w:between w:val="nil"/>
        </w:pBdr>
        <w:tabs>
          <w:tab w:val="left" w:pos="709"/>
        </w:tabs>
        <w:spacing w:after="0" w:line="240" w:lineRule="auto"/>
        <w:jc w:val="both"/>
        <w:rPr>
          <w:color w:val="000000"/>
          <w:sz w:val="20"/>
          <w:szCs w:val="20"/>
        </w:rPr>
      </w:pPr>
      <w:r>
        <w:rPr>
          <w:color w:val="000000"/>
          <w:sz w:val="20"/>
          <w:szCs w:val="20"/>
        </w:rPr>
        <w:t>Kary umowne zawarte w niniejszej umowie podlegają łączeniu</w:t>
      </w:r>
      <w:r>
        <w:rPr>
          <w:rFonts w:ascii="Arial Narrow" w:eastAsia="Arial Narrow" w:hAnsi="Arial Narrow" w:cs="Arial Narrow"/>
          <w:color w:val="000000"/>
          <w:sz w:val="24"/>
          <w:szCs w:val="24"/>
        </w:rPr>
        <w:t xml:space="preserve">, </w:t>
      </w:r>
      <w:r>
        <w:rPr>
          <w:color w:val="000000"/>
          <w:sz w:val="20"/>
          <w:szCs w:val="20"/>
        </w:rPr>
        <w:t xml:space="preserve">z tym że, łączna maksymalna wysokość kar umownych nie może przekraczać  30% wartości </w:t>
      </w:r>
      <w:ins w:id="143" w:author="Waldemar Woźniak" w:date="2024-08-13T10:27:00Z">
        <w:r w:rsidR="001727DE">
          <w:rPr>
            <w:color w:val="000000"/>
            <w:sz w:val="20"/>
            <w:szCs w:val="20"/>
          </w:rPr>
          <w:t xml:space="preserve">wynagrodzenia </w:t>
        </w:r>
      </w:ins>
      <w:r>
        <w:rPr>
          <w:color w:val="000000"/>
          <w:sz w:val="20"/>
          <w:szCs w:val="20"/>
        </w:rPr>
        <w:t>brutto</w:t>
      </w:r>
      <w:del w:id="144" w:author="Waldemar Woźniak" w:date="2024-08-13T10:27:00Z">
        <w:r w:rsidDel="001727DE">
          <w:rPr>
            <w:color w:val="000000"/>
            <w:sz w:val="20"/>
            <w:szCs w:val="20"/>
          </w:rPr>
          <w:delText xml:space="preserve"> umowy</w:delText>
        </w:r>
      </w:del>
      <w:r>
        <w:rPr>
          <w:color w:val="000000"/>
          <w:sz w:val="20"/>
          <w:szCs w:val="20"/>
        </w:rPr>
        <w:t xml:space="preserve"> określone</w:t>
      </w:r>
      <w:ins w:id="145" w:author="Waldemar Woźniak" w:date="2024-08-13T10:27:00Z">
        <w:r w:rsidR="001727DE">
          <w:rPr>
            <w:color w:val="000000"/>
            <w:sz w:val="20"/>
            <w:szCs w:val="20"/>
          </w:rPr>
          <w:t>go</w:t>
        </w:r>
      </w:ins>
      <w:del w:id="146" w:author="Waldemar Woźniak" w:date="2024-08-13T10:27:00Z">
        <w:r w:rsidDel="001727DE">
          <w:rPr>
            <w:color w:val="000000"/>
            <w:sz w:val="20"/>
            <w:szCs w:val="20"/>
          </w:rPr>
          <w:delText>j</w:delText>
        </w:r>
      </w:del>
      <w:r>
        <w:rPr>
          <w:color w:val="000000"/>
          <w:sz w:val="20"/>
          <w:szCs w:val="20"/>
        </w:rPr>
        <w:t xml:space="preserve"> w § 6 ust. 1 Umowy.</w:t>
      </w:r>
    </w:p>
    <w:p w14:paraId="38705732" w14:textId="77777777" w:rsidR="00286B71" w:rsidRDefault="00286B71" w:rsidP="00286B71"/>
    <w:p w14:paraId="066C7E70" w14:textId="77777777" w:rsidR="00286B71" w:rsidRDefault="00286B71" w:rsidP="00286B71"/>
    <w:p w14:paraId="0B3B3C19" w14:textId="77777777" w:rsidR="00286B71" w:rsidRPr="00BF7B2F" w:rsidRDefault="00286B71" w:rsidP="00BF7B2F">
      <w:pPr>
        <w:jc w:val="center"/>
        <w:rPr>
          <w:b/>
        </w:rPr>
      </w:pPr>
      <w:r w:rsidRPr="00BF7B2F">
        <w:rPr>
          <w:b/>
        </w:rPr>
        <w:t>§ 28</w:t>
      </w:r>
    </w:p>
    <w:p w14:paraId="257E5183" w14:textId="77777777" w:rsidR="00BF7B2F" w:rsidRDefault="00BF7B2F" w:rsidP="00BF7B2F">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Postanowienia Końcowe</w:t>
      </w:r>
    </w:p>
    <w:p w14:paraId="7A09D3D2" w14:textId="77777777" w:rsidR="00BF7B2F" w:rsidRDefault="00BF7B2F" w:rsidP="00BF7B2F">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66101932" w14:textId="77777777" w:rsidR="00BF7B2F" w:rsidRDefault="00BF7B2F" w:rsidP="00BF7B2F">
      <w:pPr>
        <w:numPr>
          <w:ilvl w:val="1"/>
          <w:numId w:val="46"/>
        </w:numPr>
        <w:pBdr>
          <w:top w:val="nil"/>
          <w:left w:val="nil"/>
          <w:bottom w:val="nil"/>
          <w:right w:val="nil"/>
          <w:between w:val="nil"/>
        </w:pBdr>
        <w:spacing w:after="0" w:line="276" w:lineRule="auto"/>
        <w:jc w:val="both"/>
        <w:rPr>
          <w:color w:val="000000"/>
          <w:sz w:val="20"/>
          <w:szCs w:val="20"/>
        </w:rPr>
      </w:pPr>
      <w:r>
        <w:rPr>
          <w:color w:val="000000"/>
          <w:sz w:val="20"/>
          <w:szCs w:val="20"/>
        </w:rPr>
        <w:t>Wszelkie spory wynikające z niniejszej Umowy lub powstające w związku z Umową, będą rozstrzygane przez sąd właściwy dla siedziby Zamawiającego.</w:t>
      </w:r>
    </w:p>
    <w:p w14:paraId="12A38163" w14:textId="77777777" w:rsidR="00BF7B2F" w:rsidRDefault="00BF7B2F" w:rsidP="00BF7B2F">
      <w:pPr>
        <w:numPr>
          <w:ilvl w:val="1"/>
          <w:numId w:val="46"/>
        </w:numPr>
        <w:pBdr>
          <w:top w:val="nil"/>
          <w:left w:val="nil"/>
          <w:bottom w:val="nil"/>
          <w:right w:val="nil"/>
          <w:between w:val="nil"/>
        </w:pBdr>
        <w:spacing w:after="0" w:line="276" w:lineRule="auto"/>
        <w:jc w:val="both"/>
        <w:rPr>
          <w:color w:val="000000"/>
          <w:sz w:val="20"/>
          <w:szCs w:val="20"/>
        </w:rPr>
      </w:pPr>
      <w:r>
        <w:rPr>
          <w:color w:val="000000"/>
          <w:sz w:val="20"/>
          <w:szCs w:val="20"/>
        </w:rPr>
        <w:t>Nieważność lub bezskuteczność któregokolwiek z postanowień umowy, nie ma wpływu na ważność lub skuteczność umowy w pozostałym zakresie.</w:t>
      </w:r>
    </w:p>
    <w:p w14:paraId="25A76DDC" w14:textId="7782BD88" w:rsidR="00BF7B2F" w:rsidRDefault="00BF7B2F" w:rsidP="00BF7B2F">
      <w:pPr>
        <w:numPr>
          <w:ilvl w:val="1"/>
          <w:numId w:val="46"/>
        </w:numPr>
        <w:pBdr>
          <w:top w:val="nil"/>
          <w:left w:val="nil"/>
          <w:bottom w:val="nil"/>
          <w:right w:val="nil"/>
          <w:between w:val="nil"/>
        </w:pBdr>
        <w:spacing w:after="0" w:line="276" w:lineRule="auto"/>
        <w:jc w:val="both"/>
        <w:rPr>
          <w:color w:val="000000"/>
          <w:sz w:val="20"/>
          <w:szCs w:val="20"/>
        </w:rPr>
      </w:pPr>
      <w:r>
        <w:rPr>
          <w:color w:val="000000"/>
          <w:sz w:val="20"/>
          <w:szCs w:val="20"/>
        </w:rPr>
        <w:t xml:space="preserve">Postanowienia niniejszej Umowy nie pogarszają sytuacji prawnej Zamawiającego, wynikającej </w:t>
      </w:r>
      <w:r>
        <w:rPr>
          <w:color w:val="000000"/>
          <w:sz w:val="20"/>
          <w:szCs w:val="20"/>
        </w:rPr>
        <w:br/>
        <w:t>z powszechnie obowiązujących przepisów.</w:t>
      </w:r>
    </w:p>
    <w:p w14:paraId="232E61EC" w14:textId="77777777" w:rsidR="00BF7B2F" w:rsidRDefault="00BF7B2F" w:rsidP="00BF7B2F">
      <w:pPr>
        <w:numPr>
          <w:ilvl w:val="1"/>
          <w:numId w:val="46"/>
        </w:numPr>
        <w:pBdr>
          <w:top w:val="nil"/>
          <w:left w:val="nil"/>
          <w:bottom w:val="nil"/>
          <w:right w:val="nil"/>
          <w:between w:val="nil"/>
        </w:pBdr>
        <w:spacing w:after="0" w:line="276" w:lineRule="auto"/>
        <w:jc w:val="both"/>
        <w:rPr>
          <w:color w:val="000000"/>
          <w:sz w:val="20"/>
          <w:szCs w:val="20"/>
        </w:rPr>
      </w:pPr>
      <w:r>
        <w:rPr>
          <w:color w:val="000000"/>
          <w:sz w:val="20"/>
          <w:szCs w:val="20"/>
        </w:rPr>
        <w:t xml:space="preserve">Umowa została sporządzona w trzech jednobrzmiących egzemplarzach, dwa egzemplarze dla Zamawiającego oraz jeden dla Wykonawcy. </w:t>
      </w:r>
    </w:p>
    <w:p w14:paraId="456F5BC6" w14:textId="77777777" w:rsidR="00BF7B2F" w:rsidRDefault="00BF7B2F" w:rsidP="00BF7B2F">
      <w:pPr>
        <w:pBdr>
          <w:top w:val="nil"/>
          <w:left w:val="nil"/>
          <w:bottom w:val="nil"/>
          <w:right w:val="nil"/>
          <w:between w:val="nil"/>
        </w:pBdr>
        <w:tabs>
          <w:tab w:val="left" w:pos="18523"/>
          <w:tab w:val="left" w:pos="18551"/>
          <w:tab w:val="left" w:pos="18911"/>
        </w:tabs>
        <w:spacing w:after="0"/>
        <w:ind w:left="317" w:hanging="317"/>
        <w:jc w:val="both"/>
        <w:rPr>
          <w:color w:val="000000"/>
          <w:sz w:val="20"/>
          <w:szCs w:val="20"/>
        </w:rPr>
      </w:pPr>
    </w:p>
    <w:p w14:paraId="5C2087E1" w14:textId="77777777" w:rsidR="00BF7B2F" w:rsidRDefault="00BF7B2F" w:rsidP="00BF7B2F">
      <w:pPr>
        <w:pBdr>
          <w:top w:val="nil"/>
          <w:left w:val="nil"/>
          <w:bottom w:val="nil"/>
          <w:right w:val="nil"/>
          <w:between w:val="nil"/>
        </w:pBdr>
        <w:tabs>
          <w:tab w:val="left" w:pos="18523"/>
          <w:tab w:val="left" w:pos="18551"/>
          <w:tab w:val="left" w:pos="18911"/>
        </w:tabs>
        <w:spacing w:after="0"/>
        <w:ind w:left="317" w:hanging="317"/>
        <w:jc w:val="both"/>
        <w:rPr>
          <w:color w:val="000000"/>
          <w:sz w:val="18"/>
          <w:szCs w:val="18"/>
        </w:rPr>
      </w:pPr>
      <w:r>
        <w:rPr>
          <w:color w:val="000000"/>
          <w:sz w:val="18"/>
          <w:szCs w:val="18"/>
        </w:rPr>
        <w:t>Załączniki:</w:t>
      </w:r>
    </w:p>
    <w:p w14:paraId="6709B17B" w14:textId="77777777" w:rsidR="00BF7B2F" w:rsidRDefault="00BF7B2F" w:rsidP="00BF7B2F">
      <w:pPr>
        <w:numPr>
          <w:ilvl w:val="0"/>
          <w:numId w:val="47"/>
        </w:numPr>
        <w:pBdr>
          <w:top w:val="nil"/>
          <w:left w:val="nil"/>
          <w:bottom w:val="nil"/>
          <w:right w:val="nil"/>
          <w:between w:val="nil"/>
        </w:pBdr>
        <w:tabs>
          <w:tab w:val="left" w:pos="659"/>
          <w:tab w:val="left" w:pos="18523"/>
          <w:tab w:val="left" w:pos="18551"/>
          <w:tab w:val="left" w:pos="18911"/>
        </w:tabs>
        <w:spacing w:after="0" w:line="276" w:lineRule="auto"/>
        <w:ind w:left="317" w:hanging="317"/>
        <w:jc w:val="both"/>
        <w:rPr>
          <w:color w:val="000000"/>
          <w:sz w:val="18"/>
          <w:szCs w:val="18"/>
        </w:rPr>
      </w:pPr>
      <w:r>
        <w:rPr>
          <w:color w:val="000000"/>
          <w:sz w:val="18"/>
          <w:szCs w:val="18"/>
        </w:rPr>
        <w:t>Program funkcjonalno- użytkowy</w:t>
      </w:r>
    </w:p>
    <w:p w14:paraId="79EAA75A" w14:textId="77777777" w:rsidR="00BF7B2F" w:rsidRDefault="00BF7B2F" w:rsidP="00BF7B2F">
      <w:pPr>
        <w:numPr>
          <w:ilvl w:val="0"/>
          <w:numId w:val="47"/>
        </w:numPr>
        <w:pBdr>
          <w:top w:val="nil"/>
          <w:left w:val="nil"/>
          <w:bottom w:val="nil"/>
          <w:right w:val="nil"/>
          <w:between w:val="nil"/>
        </w:pBdr>
        <w:tabs>
          <w:tab w:val="left" w:pos="659"/>
          <w:tab w:val="left" w:pos="18523"/>
          <w:tab w:val="left" w:pos="18551"/>
          <w:tab w:val="left" w:pos="18911"/>
        </w:tabs>
        <w:spacing w:after="0" w:line="276" w:lineRule="auto"/>
        <w:ind w:left="317" w:hanging="317"/>
        <w:jc w:val="both"/>
        <w:rPr>
          <w:color w:val="000000"/>
          <w:sz w:val="18"/>
          <w:szCs w:val="18"/>
        </w:rPr>
      </w:pPr>
      <w:r>
        <w:rPr>
          <w:color w:val="000000"/>
          <w:sz w:val="18"/>
          <w:szCs w:val="18"/>
        </w:rPr>
        <w:t>SWZ wraz z wyjaśnieniami</w:t>
      </w:r>
    </w:p>
    <w:p w14:paraId="3A232893" w14:textId="77777777" w:rsidR="00BF7B2F" w:rsidRDefault="00BF7B2F" w:rsidP="00BF7B2F">
      <w:pPr>
        <w:numPr>
          <w:ilvl w:val="0"/>
          <w:numId w:val="47"/>
        </w:numPr>
        <w:pBdr>
          <w:top w:val="nil"/>
          <w:left w:val="nil"/>
          <w:bottom w:val="nil"/>
          <w:right w:val="nil"/>
          <w:between w:val="nil"/>
        </w:pBdr>
        <w:tabs>
          <w:tab w:val="left" w:pos="659"/>
          <w:tab w:val="left" w:pos="18523"/>
          <w:tab w:val="left" w:pos="18551"/>
          <w:tab w:val="left" w:pos="18911"/>
        </w:tabs>
        <w:spacing w:after="0" w:line="276" w:lineRule="auto"/>
        <w:ind w:left="317" w:hanging="317"/>
        <w:jc w:val="both"/>
        <w:rPr>
          <w:color w:val="000000"/>
          <w:sz w:val="18"/>
          <w:szCs w:val="18"/>
        </w:rPr>
      </w:pPr>
      <w:r>
        <w:rPr>
          <w:color w:val="000000"/>
          <w:sz w:val="18"/>
          <w:szCs w:val="18"/>
        </w:rPr>
        <w:t>Oferta Wykonawcy</w:t>
      </w:r>
    </w:p>
    <w:p w14:paraId="71D8530F" w14:textId="77777777" w:rsidR="00BF7B2F" w:rsidRDefault="00BF7B2F" w:rsidP="00BF7B2F">
      <w:pPr>
        <w:numPr>
          <w:ilvl w:val="0"/>
          <w:numId w:val="47"/>
        </w:numPr>
        <w:pBdr>
          <w:top w:val="nil"/>
          <w:left w:val="nil"/>
          <w:bottom w:val="nil"/>
          <w:right w:val="nil"/>
          <w:between w:val="nil"/>
        </w:pBdr>
        <w:tabs>
          <w:tab w:val="left" w:pos="659"/>
          <w:tab w:val="left" w:pos="18523"/>
          <w:tab w:val="left" w:pos="18551"/>
          <w:tab w:val="left" w:pos="18911"/>
        </w:tabs>
        <w:spacing w:after="0" w:line="276" w:lineRule="auto"/>
        <w:ind w:left="317" w:hanging="317"/>
        <w:jc w:val="both"/>
        <w:rPr>
          <w:color w:val="000000"/>
          <w:sz w:val="18"/>
          <w:szCs w:val="18"/>
        </w:rPr>
      </w:pPr>
      <w:r>
        <w:rPr>
          <w:color w:val="000000"/>
          <w:sz w:val="18"/>
          <w:szCs w:val="18"/>
        </w:rPr>
        <w:t>Harmonogram rzeczowo-finansowy</w:t>
      </w:r>
    </w:p>
    <w:p w14:paraId="12F7677B" w14:textId="77777777" w:rsidR="00BF7B2F" w:rsidRDefault="00BF7B2F" w:rsidP="00BF7B2F">
      <w:pPr>
        <w:tabs>
          <w:tab w:val="left" w:pos="567"/>
        </w:tabs>
        <w:spacing w:after="0"/>
        <w:jc w:val="both"/>
        <w:rPr>
          <w:b/>
          <w:sz w:val="20"/>
          <w:szCs w:val="20"/>
        </w:rPr>
      </w:pPr>
    </w:p>
    <w:p w14:paraId="38498511" w14:textId="77777777" w:rsidR="00BF7B2F" w:rsidRDefault="00BF7B2F" w:rsidP="00BF7B2F">
      <w:pPr>
        <w:tabs>
          <w:tab w:val="left" w:pos="567"/>
        </w:tabs>
        <w:spacing w:after="0"/>
        <w:ind w:left="227"/>
        <w:jc w:val="both"/>
        <w:rPr>
          <w:b/>
          <w:sz w:val="20"/>
          <w:szCs w:val="20"/>
        </w:rPr>
      </w:pPr>
      <w:r>
        <w:rPr>
          <w:b/>
          <w:sz w:val="20"/>
          <w:szCs w:val="20"/>
        </w:rPr>
        <w:t>Zamawiający                                                                                                                               Wykonawca</w:t>
      </w:r>
    </w:p>
    <w:p w14:paraId="75BDBE4C" w14:textId="17E0C8A6" w:rsidR="00B819D0" w:rsidRDefault="00B819D0" w:rsidP="00BF7B2F"/>
    <w:sectPr w:rsidR="00B81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73472"/>
    <w:multiLevelType w:val="multilevel"/>
    <w:tmpl w:val="D976173A"/>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F45BB1"/>
    <w:multiLevelType w:val="multilevel"/>
    <w:tmpl w:val="C4C8E0E4"/>
    <w:lvl w:ilvl="0">
      <w:start w:val="1"/>
      <w:numFmt w:val="decimal"/>
      <w:lvlText w:val="%1."/>
      <w:lvlJc w:val="left"/>
      <w:pPr>
        <w:ind w:left="862" w:hanging="360"/>
      </w:pPr>
      <w:rPr>
        <w:b w:val="0"/>
        <w:color w:val="000000"/>
      </w:rPr>
    </w:lvl>
    <w:lvl w:ilvl="1">
      <w:start w:val="21"/>
      <w:numFmt w:val="decimal"/>
      <w:lvlText w:val="%1.%2."/>
      <w:lvlJc w:val="left"/>
      <w:pPr>
        <w:ind w:left="1147" w:hanging="645"/>
      </w:pPr>
      <w:rPr>
        <w:b/>
      </w:rPr>
    </w:lvl>
    <w:lvl w:ilvl="2">
      <w:start w:val="1"/>
      <w:numFmt w:val="decimal"/>
      <w:lvlText w:val="%1.%2.%3."/>
      <w:lvlJc w:val="left"/>
      <w:pPr>
        <w:ind w:left="1222" w:hanging="720"/>
      </w:pPr>
      <w:rPr>
        <w:b/>
      </w:rPr>
    </w:lvl>
    <w:lvl w:ilvl="3">
      <w:start w:val="1"/>
      <w:numFmt w:val="decimal"/>
      <w:lvlText w:val="%1.%2.%3.%4."/>
      <w:lvlJc w:val="left"/>
      <w:pPr>
        <w:ind w:left="1222" w:hanging="720"/>
      </w:pPr>
      <w:rPr>
        <w:b/>
      </w:rPr>
    </w:lvl>
    <w:lvl w:ilvl="4">
      <w:start w:val="1"/>
      <w:numFmt w:val="decimal"/>
      <w:lvlText w:val="%1.%2.%3.%4.%5."/>
      <w:lvlJc w:val="left"/>
      <w:pPr>
        <w:ind w:left="1582" w:hanging="1080"/>
      </w:pPr>
      <w:rPr>
        <w:b/>
      </w:rPr>
    </w:lvl>
    <w:lvl w:ilvl="5">
      <w:start w:val="1"/>
      <w:numFmt w:val="decimal"/>
      <w:lvlText w:val="%1.%2.%3.%4.%5.%6."/>
      <w:lvlJc w:val="left"/>
      <w:pPr>
        <w:ind w:left="1582" w:hanging="1080"/>
      </w:pPr>
      <w:rPr>
        <w:b/>
      </w:rPr>
    </w:lvl>
    <w:lvl w:ilvl="6">
      <w:start w:val="1"/>
      <w:numFmt w:val="decimal"/>
      <w:lvlText w:val="%1.%2.%3.%4.%5.%6.%7."/>
      <w:lvlJc w:val="left"/>
      <w:pPr>
        <w:ind w:left="1582" w:hanging="1080"/>
      </w:pPr>
      <w:rPr>
        <w:b/>
      </w:rPr>
    </w:lvl>
    <w:lvl w:ilvl="7">
      <w:start w:val="1"/>
      <w:numFmt w:val="decimal"/>
      <w:lvlText w:val="%1.%2.%3.%4.%5.%6.%7.%8."/>
      <w:lvlJc w:val="left"/>
      <w:pPr>
        <w:ind w:left="1942" w:hanging="1440"/>
      </w:pPr>
      <w:rPr>
        <w:b/>
      </w:rPr>
    </w:lvl>
    <w:lvl w:ilvl="8">
      <w:start w:val="1"/>
      <w:numFmt w:val="decimal"/>
      <w:lvlText w:val="%1.%2.%3.%4.%5.%6.%7.%8.%9."/>
      <w:lvlJc w:val="left"/>
      <w:pPr>
        <w:ind w:left="1942" w:hanging="1440"/>
      </w:pPr>
      <w:rPr>
        <w:b/>
      </w:rPr>
    </w:lvl>
  </w:abstractNum>
  <w:abstractNum w:abstractNumId="2" w15:restartNumberingAfterBreak="0">
    <w:nsid w:val="0BAA31DA"/>
    <w:multiLevelType w:val="multilevel"/>
    <w:tmpl w:val="5ADE4DB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2D817D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D26054"/>
    <w:multiLevelType w:val="multilevel"/>
    <w:tmpl w:val="66A8C09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6CE1DFE"/>
    <w:multiLevelType w:val="hybridMultilevel"/>
    <w:tmpl w:val="21B2088A"/>
    <w:lvl w:ilvl="0" w:tplc="7DDE21D8">
      <w:start w:val="1"/>
      <w:numFmt w:val="decimal"/>
      <w:lvlText w:val="%1)"/>
      <w:lvlJc w:val="left"/>
      <w:pPr>
        <w:ind w:left="1070" w:hanging="7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D608B7"/>
    <w:multiLevelType w:val="multilevel"/>
    <w:tmpl w:val="0562FC6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F63122"/>
    <w:multiLevelType w:val="multilevel"/>
    <w:tmpl w:val="6A28F06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FC5797D"/>
    <w:multiLevelType w:val="multilevel"/>
    <w:tmpl w:val="1F0A0850"/>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0BE5033"/>
    <w:multiLevelType w:val="hybridMultilevel"/>
    <w:tmpl w:val="AC829B94"/>
    <w:lvl w:ilvl="0" w:tplc="65DAE78C">
      <w:start w:val="1"/>
      <w:numFmt w:val="decimal"/>
      <w:lvlText w:val="%1)"/>
      <w:lvlJc w:val="left"/>
      <w:pPr>
        <w:ind w:left="1430" w:hanging="360"/>
      </w:pPr>
      <w:rPr>
        <w:rFonts w:hint="default"/>
        <w:b/>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0" w15:restartNumberingAfterBreak="0">
    <w:nsid w:val="2164374A"/>
    <w:multiLevelType w:val="multilevel"/>
    <w:tmpl w:val="A3F4489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D21F50"/>
    <w:multiLevelType w:val="hybridMultilevel"/>
    <w:tmpl w:val="1226AFA8"/>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12" w15:restartNumberingAfterBreak="0">
    <w:nsid w:val="24D00A27"/>
    <w:multiLevelType w:val="multilevel"/>
    <w:tmpl w:val="472A8440"/>
    <w:lvl w:ilvl="0">
      <w:start w:val="6"/>
      <w:numFmt w:val="decimal"/>
      <w:lvlText w:val="§ %1"/>
      <w:lvlJc w:val="center"/>
      <w:pPr>
        <w:ind w:left="0" w:firstLine="0"/>
      </w:pPr>
      <w:rPr>
        <w:color w:val="000000"/>
        <w:sz w:val="20"/>
        <w:szCs w:val="20"/>
      </w:rPr>
    </w:lvl>
    <w:lvl w:ilvl="1">
      <w:start w:val="1"/>
      <w:numFmt w:val="decimal"/>
      <w:lvlText w:val="%2."/>
      <w:lvlJc w:val="left"/>
      <w:pPr>
        <w:ind w:left="502"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ED4645"/>
    <w:multiLevelType w:val="multilevel"/>
    <w:tmpl w:val="FF1A2DE6"/>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E02952"/>
    <w:multiLevelType w:val="multilevel"/>
    <w:tmpl w:val="BDBAF910"/>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F54BFE"/>
    <w:multiLevelType w:val="multilevel"/>
    <w:tmpl w:val="4DCCFC1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9AC6C82"/>
    <w:multiLevelType w:val="hybridMultilevel"/>
    <w:tmpl w:val="ED8CDC56"/>
    <w:lvl w:ilvl="0" w:tplc="857A3342">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895B5F"/>
    <w:multiLevelType w:val="hybridMultilevel"/>
    <w:tmpl w:val="55AC205E"/>
    <w:lvl w:ilvl="0" w:tplc="42924C08">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8" w15:restartNumberingAfterBreak="0">
    <w:nsid w:val="2E302BF9"/>
    <w:multiLevelType w:val="hybridMultilevel"/>
    <w:tmpl w:val="796A4D34"/>
    <w:lvl w:ilvl="0" w:tplc="FEC80C84">
      <w:start w:val="1"/>
      <w:numFmt w:val="decimal"/>
      <w:lvlText w:val="%1)"/>
      <w:lvlJc w:val="left"/>
      <w:pPr>
        <w:ind w:left="14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73015"/>
    <w:multiLevelType w:val="hybridMultilevel"/>
    <w:tmpl w:val="CAC0ACD8"/>
    <w:lvl w:ilvl="0" w:tplc="FEC80C84">
      <w:start w:val="1"/>
      <w:numFmt w:val="decimal"/>
      <w:lvlText w:val="%1)"/>
      <w:lvlJc w:val="left"/>
      <w:pPr>
        <w:ind w:left="14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64362C"/>
    <w:multiLevelType w:val="multilevel"/>
    <w:tmpl w:val="D304D478"/>
    <w:lvl w:ilvl="0">
      <w:start w:val="13"/>
      <w:numFmt w:val="decimal"/>
      <w:lvlText w:val="§ %1"/>
      <w:lvlJc w:val="center"/>
      <w:pPr>
        <w:ind w:left="0" w:firstLine="0"/>
      </w:pPr>
      <w:rPr>
        <w:color w:val="000000"/>
        <w:sz w:val="20"/>
        <w:szCs w:val="20"/>
      </w:rPr>
    </w:lvl>
    <w:lvl w:ilvl="1">
      <w:start w:val="7"/>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460D4C"/>
    <w:multiLevelType w:val="multilevel"/>
    <w:tmpl w:val="9B0A58B2"/>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5B449B"/>
    <w:multiLevelType w:val="multilevel"/>
    <w:tmpl w:val="74C89734"/>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C6122F"/>
    <w:multiLevelType w:val="multilevel"/>
    <w:tmpl w:val="A4409CD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CE96B29"/>
    <w:multiLevelType w:val="multilevel"/>
    <w:tmpl w:val="850CB3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5092FC8"/>
    <w:multiLevelType w:val="multilevel"/>
    <w:tmpl w:val="9DC65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64D339C"/>
    <w:multiLevelType w:val="multilevel"/>
    <w:tmpl w:val="6A1AF19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6BF4D22"/>
    <w:multiLevelType w:val="hybridMultilevel"/>
    <w:tmpl w:val="A1DA9580"/>
    <w:lvl w:ilvl="0" w:tplc="FEC80C84">
      <w:start w:val="1"/>
      <w:numFmt w:val="decimal"/>
      <w:lvlText w:val="%1)"/>
      <w:lvlJc w:val="left"/>
      <w:pPr>
        <w:ind w:left="14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B07422"/>
    <w:multiLevelType w:val="multilevel"/>
    <w:tmpl w:val="D976173A"/>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8B46C49"/>
    <w:multiLevelType w:val="multilevel"/>
    <w:tmpl w:val="08D8AD3C"/>
    <w:lvl w:ilvl="0">
      <w:start w:val="4"/>
      <w:numFmt w:val="decimal"/>
      <w:lvlText w:val="§ %1"/>
      <w:lvlJc w:val="center"/>
      <w:pPr>
        <w:ind w:left="9215" w:firstLine="0"/>
      </w:pPr>
      <w:rPr>
        <w:color w:val="000000"/>
        <w:sz w:val="20"/>
        <w:szCs w:val="20"/>
      </w:rPr>
    </w:lvl>
    <w:lvl w:ilvl="1">
      <w:start w:val="1"/>
      <w:numFmt w:val="decimal"/>
      <w:lvlText w:val="%2."/>
      <w:lvlJc w:val="left"/>
      <w:pPr>
        <w:ind w:left="9935" w:hanging="360"/>
      </w:pPr>
      <w:rPr>
        <w:b w:val="0"/>
      </w:rPr>
    </w:lvl>
    <w:lvl w:ilvl="2">
      <w:start w:val="1"/>
      <w:numFmt w:val="decimal"/>
      <w:lvlText w:val="%3)"/>
      <w:lvlJc w:val="left"/>
      <w:pPr>
        <w:ind w:left="10295" w:hanging="360"/>
      </w:pPr>
      <w:rPr>
        <w:b w:val="0"/>
        <w:color w:val="000000"/>
      </w:rPr>
    </w:lvl>
    <w:lvl w:ilvl="3">
      <w:start w:val="1"/>
      <w:numFmt w:val="lowerLetter"/>
      <w:lvlText w:val="%4)"/>
      <w:lvlJc w:val="left"/>
      <w:pPr>
        <w:ind w:left="10655" w:hanging="360"/>
      </w:pPr>
      <w:rPr>
        <w:b w:val="0"/>
      </w:rPr>
    </w:lvl>
    <w:lvl w:ilvl="4">
      <w:start w:val="1"/>
      <w:numFmt w:val="bullet"/>
      <w:lvlText w:val="●"/>
      <w:lvlJc w:val="left"/>
      <w:pPr>
        <w:ind w:left="11015" w:hanging="360"/>
      </w:pPr>
      <w:rPr>
        <w:rFonts w:ascii="Noto Sans Symbols" w:eastAsia="Noto Sans Symbols" w:hAnsi="Noto Sans Symbols" w:cs="Noto Sans Symbols"/>
        <w:color w:val="000000"/>
      </w:rPr>
    </w:lvl>
    <w:lvl w:ilvl="5">
      <w:start w:val="1"/>
      <w:numFmt w:val="lowerRoman"/>
      <w:lvlText w:val="(%6)"/>
      <w:lvlJc w:val="left"/>
      <w:pPr>
        <w:ind w:left="11375" w:hanging="360"/>
      </w:pPr>
    </w:lvl>
    <w:lvl w:ilvl="6">
      <w:start w:val="1"/>
      <w:numFmt w:val="decimal"/>
      <w:lvlText w:val="%7."/>
      <w:lvlJc w:val="left"/>
      <w:pPr>
        <w:ind w:left="11735" w:hanging="360"/>
      </w:pPr>
    </w:lvl>
    <w:lvl w:ilvl="7">
      <w:start w:val="1"/>
      <w:numFmt w:val="lowerLetter"/>
      <w:lvlText w:val="%8."/>
      <w:lvlJc w:val="left"/>
      <w:pPr>
        <w:ind w:left="12095" w:hanging="360"/>
      </w:pPr>
    </w:lvl>
    <w:lvl w:ilvl="8">
      <w:start w:val="1"/>
      <w:numFmt w:val="lowerRoman"/>
      <w:lvlText w:val="%9."/>
      <w:lvlJc w:val="left"/>
      <w:pPr>
        <w:ind w:left="12455" w:hanging="360"/>
      </w:pPr>
    </w:lvl>
  </w:abstractNum>
  <w:abstractNum w:abstractNumId="30" w15:restartNumberingAfterBreak="0">
    <w:nsid w:val="533E288F"/>
    <w:multiLevelType w:val="hybridMultilevel"/>
    <w:tmpl w:val="30DCD0B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1" w15:restartNumberingAfterBreak="0">
    <w:nsid w:val="54156633"/>
    <w:multiLevelType w:val="multilevel"/>
    <w:tmpl w:val="172EC6E6"/>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F04878"/>
    <w:multiLevelType w:val="multilevel"/>
    <w:tmpl w:val="D976173A"/>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52F2879"/>
    <w:multiLevelType w:val="multilevel"/>
    <w:tmpl w:val="B7A01F6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5321AEC"/>
    <w:multiLevelType w:val="multilevel"/>
    <w:tmpl w:val="1CA4260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7A401B3"/>
    <w:multiLevelType w:val="multilevel"/>
    <w:tmpl w:val="F3C0B8B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color w:val="auto"/>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D13646E"/>
    <w:multiLevelType w:val="multilevel"/>
    <w:tmpl w:val="5602267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F8124FC"/>
    <w:multiLevelType w:val="multilevel"/>
    <w:tmpl w:val="431E245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110745B"/>
    <w:multiLevelType w:val="multilevel"/>
    <w:tmpl w:val="442C9CE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3341917"/>
    <w:multiLevelType w:val="hybridMultilevel"/>
    <w:tmpl w:val="725CB358"/>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0" w15:restartNumberingAfterBreak="0">
    <w:nsid w:val="65AB10EF"/>
    <w:multiLevelType w:val="hybridMultilevel"/>
    <w:tmpl w:val="A336EE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6B47D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8EA2FA7"/>
    <w:multiLevelType w:val="multilevel"/>
    <w:tmpl w:val="F3C0B8B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color w:val="auto"/>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C77626A"/>
    <w:multiLevelType w:val="multilevel"/>
    <w:tmpl w:val="802EE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87E3D6B"/>
    <w:multiLevelType w:val="hybridMultilevel"/>
    <w:tmpl w:val="6D7E049C"/>
    <w:lvl w:ilvl="0" w:tplc="FEC80C84">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5" w15:restartNumberingAfterBreak="0">
    <w:nsid w:val="78A81563"/>
    <w:multiLevelType w:val="multilevel"/>
    <w:tmpl w:val="3324393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sz w:val="20"/>
        <w:szCs w:val="2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C732C8B"/>
    <w:multiLevelType w:val="hybridMultilevel"/>
    <w:tmpl w:val="083C5F0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7" w15:restartNumberingAfterBreak="0">
    <w:nsid w:val="7D515278"/>
    <w:multiLevelType w:val="multilevel"/>
    <w:tmpl w:val="17DCCB1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0"/>
  </w:num>
  <w:num w:numId="2">
    <w:abstractNumId w:val="16"/>
  </w:num>
  <w:num w:numId="3">
    <w:abstractNumId w:val="17"/>
  </w:num>
  <w:num w:numId="4">
    <w:abstractNumId w:val="9"/>
  </w:num>
  <w:num w:numId="5">
    <w:abstractNumId w:val="46"/>
  </w:num>
  <w:num w:numId="6">
    <w:abstractNumId w:val="5"/>
  </w:num>
  <w:num w:numId="7">
    <w:abstractNumId w:val="44"/>
  </w:num>
  <w:num w:numId="8">
    <w:abstractNumId w:val="11"/>
  </w:num>
  <w:num w:numId="9">
    <w:abstractNumId w:val="18"/>
  </w:num>
  <w:num w:numId="10">
    <w:abstractNumId w:val="19"/>
  </w:num>
  <w:num w:numId="11">
    <w:abstractNumId w:val="27"/>
  </w:num>
  <w:num w:numId="12">
    <w:abstractNumId w:val="39"/>
  </w:num>
  <w:num w:numId="13">
    <w:abstractNumId w:val="41"/>
  </w:num>
  <w:num w:numId="14">
    <w:abstractNumId w:val="31"/>
  </w:num>
  <w:num w:numId="15">
    <w:abstractNumId w:val="32"/>
  </w:num>
  <w:num w:numId="16">
    <w:abstractNumId w:val="22"/>
  </w:num>
  <w:num w:numId="17">
    <w:abstractNumId w:val="0"/>
  </w:num>
  <w:num w:numId="18">
    <w:abstractNumId w:val="28"/>
  </w:num>
  <w:num w:numId="19">
    <w:abstractNumId w:val="8"/>
  </w:num>
  <w:num w:numId="20">
    <w:abstractNumId w:val="14"/>
  </w:num>
  <w:num w:numId="21">
    <w:abstractNumId w:val="29"/>
  </w:num>
  <w:num w:numId="22">
    <w:abstractNumId w:val="3"/>
  </w:num>
  <w:num w:numId="23">
    <w:abstractNumId w:val="35"/>
  </w:num>
  <w:num w:numId="24">
    <w:abstractNumId w:val="42"/>
  </w:num>
  <w:num w:numId="25">
    <w:abstractNumId w:val="13"/>
  </w:num>
  <w:num w:numId="26">
    <w:abstractNumId w:val="21"/>
  </w:num>
  <w:num w:numId="27">
    <w:abstractNumId w:val="12"/>
  </w:num>
  <w:num w:numId="28">
    <w:abstractNumId w:val="26"/>
  </w:num>
  <w:num w:numId="29">
    <w:abstractNumId w:val="47"/>
  </w:num>
  <w:num w:numId="30">
    <w:abstractNumId w:val="4"/>
  </w:num>
  <w:num w:numId="31">
    <w:abstractNumId w:val="37"/>
  </w:num>
  <w:num w:numId="32">
    <w:abstractNumId w:val="38"/>
  </w:num>
  <w:num w:numId="33">
    <w:abstractNumId w:val="43"/>
  </w:num>
  <w:num w:numId="34">
    <w:abstractNumId w:val="36"/>
  </w:num>
  <w:num w:numId="35">
    <w:abstractNumId w:val="25"/>
  </w:num>
  <w:num w:numId="36">
    <w:abstractNumId w:val="15"/>
  </w:num>
  <w:num w:numId="37">
    <w:abstractNumId w:val="6"/>
  </w:num>
  <w:num w:numId="38">
    <w:abstractNumId w:val="1"/>
  </w:num>
  <w:num w:numId="39">
    <w:abstractNumId w:val="2"/>
  </w:num>
  <w:num w:numId="40">
    <w:abstractNumId w:val="23"/>
  </w:num>
  <w:num w:numId="41">
    <w:abstractNumId w:val="45"/>
  </w:num>
  <w:num w:numId="42">
    <w:abstractNumId w:val="34"/>
  </w:num>
  <w:num w:numId="43">
    <w:abstractNumId w:val="33"/>
  </w:num>
  <w:num w:numId="44">
    <w:abstractNumId w:val="20"/>
  </w:num>
  <w:num w:numId="45">
    <w:abstractNumId w:val="10"/>
  </w:num>
  <w:num w:numId="46">
    <w:abstractNumId w:val="7"/>
  </w:num>
  <w:num w:numId="47">
    <w:abstractNumId w:val="24"/>
  </w:num>
  <w:num w:numId="48">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ldemar Woźniak">
    <w15:presenceInfo w15:providerId="None" w15:userId="Waldemar Woźniak"/>
  </w15:person>
  <w15:person w15:author="Małgorzata Rosołowicz">
    <w15:presenceInfo w15:providerId="None" w15:userId="Małgorzata Rosołowicz"/>
  </w15:person>
  <w15:person w15:author="ALEKSANDRA NAWROCIK">
    <w15:presenceInfo w15:providerId="AD" w15:userId="S-1-5-21-1662114360-2571316477-364207990-16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B44"/>
    <w:rsid w:val="00055785"/>
    <w:rsid w:val="000957CB"/>
    <w:rsid w:val="000C73BA"/>
    <w:rsid w:val="00100D00"/>
    <w:rsid w:val="00113E6D"/>
    <w:rsid w:val="00142A04"/>
    <w:rsid w:val="001727DE"/>
    <w:rsid w:val="001D4899"/>
    <w:rsid w:val="001E4E0F"/>
    <w:rsid w:val="001F6574"/>
    <w:rsid w:val="00215A5F"/>
    <w:rsid w:val="00277EB9"/>
    <w:rsid w:val="00286B71"/>
    <w:rsid w:val="002B0C81"/>
    <w:rsid w:val="002D5F03"/>
    <w:rsid w:val="002E211E"/>
    <w:rsid w:val="002F1960"/>
    <w:rsid w:val="00373474"/>
    <w:rsid w:val="003A5B44"/>
    <w:rsid w:val="003B1F19"/>
    <w:rsid w:val="003D645B"/>
    <w:rsid w:val="004A7BF8"/>
    <w:rsid w:val="004D3CC9"/>
    <w:rsid w:val="004E0C18"/>
    <w:rsid w:val="00502291"/>
    <w:rsid w:val="005072F5"/>
    <w:rsid w:val="005224C9"/>
    <w:rsid w:val="005408B2"/>
    <w:rsid w:val="0054461A"/>
    <w:rsid w:val="00550035"/>
    <w:rsid w:val="00561BD6"/>
    <w:rsid w:val="006103E3"/>
    <w:rsid w:val="00624020"/>
    <w:rsid w:val="006D207A"/>
    <w:rsid w:val="006D2C82"/>
    <w:rsid w:val="006F76D9"/>
    <w:rsid w:val="007046D5"/>
    <w:rsid w:val="0071141F"/>
    <w:rsid w:val="00713932"/>
    <w:rsid w:val="00725C13"/>
    <w:rsid w:val="00750ABE"/>
    <w:rsid w:val="00783487"/>
    <w:rsid w:val="007A612F"/>
    <w:rsid w:val="007D0922"/>
    <w:rsid w:val="00820D40"/>
    <w:rsid w:val="00827E37"/>
    <w:rsid w:val="00863122"/>
    <w:rsid w:val="008B5BDD"/>
    <w:rsid w:val="008E7D65"/>
    <w:rsid w:val="009330F3"/>
    <w:rsid w:val="00953C6D"/>
    <w:rsid w:val="00966064"/>
    <w:rsid w:val="00971074"/>
    <w:rsid w:val="00A41E03"/>
    <w:rsid w:val="00A86FB7"/>
    <w:rsid w:val="00AF2617"/>
    <w:rsid w:val="00B140F4"/>
    <w:rsid w:val="00B215AD"/>
    <w:rsid w:val="00B819D0"/>
    <w:rsid w:val="00B96147"/>
    <w:rsid w:val="00BB0AB3"/>
    <w:rsid w:val="00BF1E0E"/>
    <w:rsid w:val="00BF7B2F"/>
    <w:rsid w:val="00C33B6C"/>
    <w:rsid w:val="00C511B0"/>
    <w:rsid w:val="00CA55F3"/>
    <w:rsid w:val="00CA6840"/>
    <w:rsid w:val="00CB6DF4"/>
    <w:rsid w:val="00E41A35"/>
    <w:rsid w:val="00E51694"/>
    <w:rsid w:val="00E76A51"/>
    <w:rsid w:val="00EF7C66"/>
    <w:rsid w:val="00F56226"/>
    <w:rsid w:val="00F63C85"/>
    <w:rsid w:val="00FD6D72"/>
    <w:rsid w:val="00FE4D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745A3"/>
  <w15:chartTrackingRefBased/>
  <w15:docId w15:val="{4F39A57F-F036-49A8-A7F8-3429C4417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bullet,Akapit z listą BS,Kolorowa lista — akcent 11,Średnia siatka 1 — akcent 21,Akapit z listą numerowaną,Podsis rysunku"/>
    <w:basedOn w:val="Normalny"/>
    <w:link w:val="AkapitzlistZnak"/>
    <w:qFormat/>
    <w:rsid w:val="0054461A"/>
    <w:pPr>
      <w:ind w:left="720"/>
      <w:contextualSpacing/>
    </w:pPr>
  </w:style>
  <w:style w:type="paragraph" w:customStyle="1" w:styleId="western">
    <w:name w:val="western"/>
    <w:basedOn w:val="Normalny"/>
    <w:rsid w:val="00E51694"/>
    <w:pPr>
      <w:spacing w:before="100" w:beforeAutospacing="1" w:after="119" w:line="240" w:lineRule="auto"/>
    </w:pPr>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6103E3"/>
    <w:pPr>
      <w:spacing w:after="0" w:line="240" w:lineRule="auto"/>
    </w:pPr>
  </w:style>
  <w:style w:type="paragraph" w:customStyle="1" w:styleId="LO-Normal">
    <w:name w:val="LO-Normal"/>
    <w:rsid w:val="00C33B6C"/>
    <w:pPr>
      <w:suppressAutoHyphens/>
      <w:autoSpaceDE w:val="0"/>
      <w:spacing w:after="0" w:line="240" w:lineRule="auto"/>
      <w:ind w:left="567" w:hanging="567"/>
      <w:jc w:val="both"/>
    </w:pPr>
    <w:rPr>
      <w:rFonts w:ascii="Times New Roman" w:eastAsia="Arial" w:hAnsi="Times New Roman" w:cs="Times New Roman"/>
      <w:color w:val="000000"/>
      <w:kern w:val="0"/>
      <w:sz w:val="24"/>
      <w:szCs w:val="24"/>
      <w:lang w:eastAsia="zh-CN"/>
      <w14:ligatures w14:val="none"/>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locked/>
    <w:rsid w:val="00C33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4B28191EE16946B23E588EEE6B775F" ma:contentTypeVersion="10" ma:contentTypeDescription="Utwórz nowy dokument." ma:contentTypeScope="" ma:versionID="5e184117c7a48880b0b6fea2528db5bd">
  <xsd:schema xmlns:xsd="http://www.w3.org/2001/XMLSchema" xmlns:xs="http://www.w3.org/2001/XMLSchema" xmlns:p="http://schemas.microsoft.com/office/2006/metadata/properties" xmlns:ns2="21197087-1a47-44a2-a005-276aa34a2e7c" xmlns:ns3="f9fb3188-e2eb-4f64-999f-5206e4cc78f6" targetNamespace="http://schemas.microsoft.com/office/2006/metadata/properties" ma:root="true" ma:fieldsID="0de2dc466cfb6970a16bf261ae14d7b9" ns2:_="" ns3:_="">
    <xsd:import namespace="21197087-1a47-44a2-a005-276aa34a2e7c"/>
    <xsd:import namespace="f9fb3188-e2eb-4f64-999f-5206e4cc78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97087-1a47-44a2-a005-276aa34a2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d4555f6-a4bd-4f11-b0d7-8143c711c8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fb3188-e2eb-4f64-999f-5206e4cc78f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13e946c-d356-4444-ad58-de060fa1bc77}" ma:internalName="TaxCatchAll" ma:showField="CatchAllData" ma:web="f9fb3188-e2eb-4f64-999f-5206e4cc78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A999C-07A0-416D-97D0-2520BF41E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97087-1a47-44a2-a005-276aa34a2e7c"/>
    <ds:schemaRef ds:uri="f9fb3188-e2eb-4f64-999f-5206e4cc7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5397F8-EC89-4656-8421-F0A16979D6E3}">
  <ds:schemaRefs>
    <ds:schemaRef ds:uri="http://schemas.microsoft.com/sharepoint/v3/contenttype/forms"/>
  </ds:schemaRefs>
</ds:datastoreItem>
</file>

<file path=customXml/itemProps3.xml><?xml version="1.0" encoding="utf-8"?>
<ds:datastoreItem xmlns:ds="http://schemas.openxmlformats.org/officeDocument/2006/customXml" ds:itemID="{BE3C3633-3DD0-4172-B233-13BC9BC4D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35</Pages>
  <Words>17208</Words>
  <Characters>103251</Characters>
  <Application>Microsoft Office Word</Application>
  <DocSecurity>0</DocSecurity>
  <Lines>860</Lines>
  <Paragraphs>240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NAWROCIK</dc:creator>
  <cp:keywords/>
  <dc:description/>
  <cp:lastModifiedBy>Małgorzata Lenik</cp:lastModifiedBy>
  <cp:revision>7</cp:revision>
  <cp:lastPrinted>2024-08-21T09:01:00Z</cp:lastPrinted>
  <dcterms:created xsi:type="dcterms:W3CDTF">2024-09-04T09:59:00Z</dcterms:created>
  <dcterms:modified xsi:type="dcterms:W3CDTF">2024-09-06T10:32:00Z</dcterms:modified>
</cp:coreProperties>
</file>