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4C" w:rsidRDefault="00FF604C" w:rsidP="00FF604C">
      <w:pPr>
        <w:pStyle w:val="Tekstpodstawowy"/>
        <w:spacing w:before="41"/>
        <w:ind w:right="131"/>
        <w:jc w:val="right"/>
      </w:pPr>
      <w:r>
        <w:t>Załącznik nr 9 do SWZ</w:t>
      </w:r>
    </w:p>
    <w:p w:rsidR="00FF604C" w:rsidRDefault="002C22C3" w:rsidP="00FF604C">
      <w:pPr>
        <w:pStyle w:val="Tekstpodstawowy"/>
        <w:spacing w:before="157"/>
        <w:ind w:left="132"/>
      </w:pPr>
      <w:r>
        <w:t>Nr postępowania: SA.270.1.5</w:t>
      </w:r>
      <w:r w:rsidR="009C2299">
        <w:t>.2024</w:t>
      </w:r>
    </w:p>
    <w:p w:rsidR="00FF604C" w:rsidRDefault="00FF604C" w:rsidP="00FF604C">
      <w:pPr>
        <w:pStyle w:val="Tekstpodstawowy"/>
        <w:spacing w:before="157"/>
        <w:ind w:right="134"/>
        <w:jc w:val="right"/>
      </w:pPr>
      <w:r>
        <w:rPr>
          <w:w w:val="95"/>
        </w:rPr>
        <w:t>…………………………………………………………</w:t>
      </w:r>
    </w:p>
    <w:p w:rsidR="00FF604C" w:rsidRDefault="00FF604C" w:rsidP="00FF604C">
      <w:pPr>
        <w:spacing w:before="36"/>
        <w:ind w:right="1402"/>
        <w:jc w:val="right"/>
        <w:rPr>
          <w:i/>
          <w:sz w:val="16"/>
        </w:rPr>
      </w:pPr>
      <w:r>
        <w:rPr>
          <w:i/>
          <w:sz w:val="16"/>
        </w:rPr>
        <w:t>(miejscowość, data)</w:t>
      </w:r>
    </w:p>
    <w:p w:rsidR="00FF604C" w:rsidRDefault="00FF604C" w:rsidP="00FF604C">
      <w:pPr>
        <w:pStyle w:val="Tekstpodstawowy"/>
        <w:spacing w:before="2"/>
        <w:rPr>
          <w:i/>
          <w:sz w:val="12"/>
        </w:rPr>
      </w:pPr>
    </w:p>
    <w:p w:rsidR="00FF604C" w:rsidRDefault="00FF604C" w:rsidP="00FF604C">
      <w:pPr>
        <w:pStyle w:val="Nagwek1"/>
        <w:spacing w:before="0" w:line="276" w:lineRule="auto"/>
        <w:ind w:left="132" w:right="122"/>
      </w:pPr>
      <w:r>
        <w:t>Dane Wykonawcy*/ Wykonawców wspólnie ubiegających się o udzielenie zamówienia* / Podmiotu udostępniającego zasoby*:</w:t>
      </w:r>
    </w:p>
    <w:p w:rsidR="00FF604C" w:rsidRDefault="00FF604C" w:rsidP="00FF604C">
      <w:pPr>
        <w:pStyle w:val="Tekstpodstawowy"/>
        <w:spacing w:before="120"/>
        <w:ind w:left="132"/>
      </w:pPr>
      <w:r>
        <w:t>Nazwa i adres: ……………………................................................................................................................................................</w:t>
      </w:r>
    </w:p>
    <w:p w:rsidR="00FF604C" w:rsidRDefault="00FF604C" w:rsidP="00FF604C">
      <w:pPr>
        <w:pStyle w:val="Tekstpodstawowy"/>
        <w:spacing w:before="157"/>
        <w:ind w:right="151"/>
        <w:jc w:val="right"/>
      </w:pPr>
      <w:r>
        <w:t>…………………………………...........................................................................................................................................................</w:t>
      </w:r>
    </w:p>
    <w:p w:rsidR="00FF604C" w:rsidRDefault="00FF604C" w:rsidP="00FF604C">
      <w:pPr>
        <w:spacing w:before="34"/>
        <w:ind w:left="325" w:right="326"/>
        <w:jc w:val="center"/>
        <w:rPr>
          <w:i/>
          <w:sz w:val="16"/>
        </w:rPr>
      </w:pPr>
      <w:r>
        <w:rPr>
          <w:i/>
          <w:sz w:val="16"/>
        </w:rPr>
        <w:t>(pełna nazwa/firma, adres, NIP/PESEL, REGON,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>)</w:t>
      </w:r>
    </w:p>
    <w:p w:rsidR="00FF604C" w:rsidRDefault="00FF604C" w:rsidP="00FF604C">
      <w:pPr>
        <w:pStyle w:val="Tekstpodstawowy"/>
        <w:spacing w:before="124"/>
        <w:ind w:left="132"/>
      </w:pPr>
      <w:r>
        <w:t>reprezentowany przez: …………………………………………………………………</w:t>
      </w:r>
      <w:r w:rsidR="003412A3">
        <w:t>……………………………………..…………………........</w:t>
      </w:r>
    </w:p>
    <w:p w:rsidR="00FF604C" w:rsidRDefault="00FF604C" w:rsidP="00FF604C">
      <w:pPr>
        <w:spacing w:before="34"/>
        <w:ind w:left="325" w:right="329"/>
        <w:jc w:val="center"/>
        <w:rPr>
          <w:i/>
          <w:sz w:val="16"/>
        </w:rPr>
      </w:pPr>
      <w:r>
        <w:rPr>
          <w:i/>
          <w:sz w:val="16"/>
        </w:rPr>
        <w:t>(imię, nazwisko, stanowisko/podstawa reprezentacji)</w:t>
      </w:r>
    </w:p>
    <w:p w:rsidR="003412A3" w:rsidRDefault="003412A3" w:rsidP="00FF604C">
      <w:pPr>
        <w:spacing w:before="34"/>
        <w:ind w:left="325" w:right="329"/>
        <w:jc w:val="center"/>
        <w:rPr>
          <w:i/>
          <w:sz w:val="16"/>
        </w:rPr>
      </w:pPr>
    </w:p>
    <w:p w:rsidR="003412A3" w:rsidRDefault="00FF604C" w:rsidP="00FF604C">
      <w:pPr>
        <w:pStyle w:val="Tekstpodstawowy"/>
        <w:spacing w:before="122"/>
        <w:ind w:left="132"/>
      </w:pPr>
      <w:r>
        <w:t xml:space="preserve">Regon: ………...…………………….. NIP: …………..…………………………… </w:t>
      </w:r>
    </w:p>
    <w:p w:rsidR="00FF604C" w:rsidRDefault="003412A3" w:rsidP="00FF604C">
      <w:pPr>
        <w:pStyle w:val="Tekstpodstawowy"/>
        <w:spacing w:before="122"/>
        <w:ind w:left="132"/>
      </w:pPr>
      <w:r>
        <w:br/>
      </w:r>
      <w:r w:rsidR="00FF604C">
        <w:t>Adres poczty elektronicznej: ………………….……….…………….</w:t>
      </w:r>
    </w:p>
    <w:p w:rsidR="00FF604C" w:rsidRDefault="00FF604C" w:rsidP="00FF604C">
      <w:pPr>
        <w:pStyle w:val="Tekstpodstawowy"/>
      </w:pPr>
    </w:p>
    <w:p w:rsidR="00FF604C" w:rsidRDefault="00FF604C" w:rsidP="00FF604C">
      <w:pPr>
        <w:pStyle w:val="Tekstpodstawowy"/>
        <w:spacing w:before="6"/>
        <w:rPr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121920</wp:posOffset>
                </wp:positionV>
                <wp:extent cx="6158230" cy="155575"/>
                <wp:effectExtent l="0" t="0" r="0" b="0"/>
                <wp:wrapTopAndBottom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5557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7ADA4" id="Prostokąt 3" o:spid="_x0000_s1026" style="position:absolute;margin-left:55.2pt;margin-top:9.6pt;width:484.9pt;height:12.2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" fillcolor="#bebebe" stroked="f">
                <w10:wrap type="topAndBottom" anchorx="page"/>
              </v:rect>
            </w:pict>
          </mc:Fallback>
        </mc:AlternateContent>
      </w:r>
    </w:p>
    <w:p w:rsidR="00FF604C" w:rsidRDefault="00FF604C" w:rsidP="00FF604C">
      <w:pPr>
        <w:pStyle w:val="Tekstpodstawowy"/>
        <w:spacing w:before="11"/>
        <w:rPr>
          <w:sz w:val="15"/>
        </w:rPr>
      </w:pPr>
    </w:p>
    <w:p w:rsidR="00FF604C" w:rsidRDefault="00FF604C" w:rsidP="00FF604C">
      <w:pPr>
        <w:pStyle w:val="Nagwek1"/>
        <w:spacing w:before="59"/>
        <w:ind w:left="325" w:right="328"/>
        <w:jc w:val="center"/>
      </w:pPr>
      <w:r>
        <w:t>OŚWIADCZENIE</w:t>
      </w:r>
    </w:p>
    <w:p w:rsidR="00FF604C" w:rsidRDefault="00FF604C" w:rsidP="00FF604C">
      <w:pPr>
        <w:spacing w:before="37" w:line="276" w:lineRule="auto"/>
        <w:ind w:left="325" w:right="334"/>
        <w:jc w:val="center"/>
        <w:rPr>
          <w:b/>
          <w:sz w:val="20"/>
        </w:rPr>
      </w:pPr>
      <w:r>
        <w:rPr>
          <w:b/>
          <w:sz w:val="20"/>
        </w:rPr>
        <w:t>O AKTUALNOŚCI INFORMACJI ZAWARTYCH W OŚWIADCZENIU O NIEPODLEGANIU WYKLUCZENIU I SPEŁNIANIU WARUNKÓW UDZIAŁU W POSTĘPOWANIU</w:t>
      </w:r>
    </w:p>
    <w:p w:rsidR="00FF604C" w:rsidRDefault="00FF604C" w:rsidP="00FF604C">
      <w:pPr>
        <w:pStyle w:val="Tekstpodstawowy"/>
        <w:spacing w:line="276" w:lineRule="auto"/>
        <w:ind w:left="2410" w:right="1892" w:hanging="506"/>
      </w:pPr>
      <w:r>
        <w:t>składane na podstawie art. 274 ust. 1 ustawy Prawo za</w:t>
      </w:r>
      <w:r w:rsidR="009C2299">
        <w:t>mówień publicznych (Dz.U. z 2023 r. poz. 1605</w:t>
      </w:r>
      <w:r>
        <w:t>, z późn. zm.)</w:t>
      </w:r>
    </w:p>
    <w:p w:rsidR="00FF604C" w:rsidRDefault="00FF604C" w:rsidP="00FF604C">
      <w:pPr>
        <w:spacing w:line="276" w:lineRule="auto"/>
        <w:ind w:left="132" w:right="122"/>
        <w:rPr>
          <w:sz w:val="20"/>
        </w:rPr>
      </w:pPr>
      <w:r>
        <w:rPr>
          <w:sz w:val="20"/>
        </w:rPr>
        <w:t xml:space="preserve">w postępowaniu prowadzonym w </w:t>
      </w:r>
      <w:r>
        <w:rPr>
          <w:b/>
          <w:sz w:val="20"/>
        </w:rPr>
        <w:t>trybie podstawowym - bez negocjacji</w:t>
      </w:r>
      <w:r>
        <w:rPr>
          <w:sz w:val="20"/>
        </w:rPr>
        <w:t>, o którym mowa w art. 275 pkt 1 ustawy Pzp, na potrzeby postępowania o udzielenie zamówienia publicznego pn.</w:t>
      </w:r>
    </w:p>
    <w:p w:rsidR="00FF604C" w:rsidRDefault="00FF604C" w:rsidP="00794961">
      <w:pPr>
        <w:pStyle w:val="Nagwek1"/>
        <w:spacing w:before="120" w:line="276" w:lineRule="auto"/>
        <w:ind w:left="426" w:hanging="13"/>
        <w:jc w:val="center"/>
      </w:pPr>
      <w:r>
        <w:t>„</w:t>
      </w:r>
      <w:r w:rsidR="009C2299" w:rsidRPr="009C2299">
        <w:t>Budowa budynku szkoleniowo – edukacyjnego wraz z niezbędną infrastrukturą techniczną i komunikacyjną w Łówczy</w:t>
      </w:r>
      <w:r w:rsidR="00E20673">
        <w:t xml:space="preserve"> – II</w:t>
      </w:r>
      <w:r w:rsidR="002C22C3">
        <w:t>I</w:t>
      </w:r>
      <w:bookmarkStart w:id="0" w:name="_GoBack"/>
      <w:bookmarkEnd w:id="0"/>
      <w:r w:rsidR="00E20673">
        <w:t xml:space="preserve"> postępowanie</w:t>
      </w:r>
      <w:r w:rsidR="009C2299">
        <w:t>”</w:t>
      </w:r>
    </w:p>
    <w:p w:rsidR="00FF604C" w:rsidRDefault="00FF604C" w:rsidP="00FF604C">
      <w:pPr>
        <w:pStyle w:val="Tekstpodstawowy"/>
        <w:ind w:left="132"/>
      </w:pPr>
      <w:r>
        <w:t>prowadzonego przez Skarb Państwa Państwowe Gospodarstwo Leśne Lasy Państwowe Nadleśnictwo Narol</w:t>
      </w:r>
    </w:p>
    <w:p w:rsidR="00FF604C" w:rsidRDefault="00FF604C" w:rsidP="00FF604C">
      <w:pPr>
        <w:pStyle w:val="Tekstpodstawowy"/>
        <w:spacing w:before="8"/>
        <w:rPr>
          <w:sz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201295</wp:posOffset>
                </wp:positionV>
                <wp:extent cx="6158230" cy="153670"/>
                <wp:effectExtent l="0" t="0" r="0" b="0"/>
                <wp:wrapTopAndBottom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5367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17CBD" id="Prostokąt 2" o:spid="_x0000_s1026" style="position:absolute;margin-left:55.2pt;margin-top:15.85pt;width:484.9pt;height:12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" fillcolor="#bebebe" stroked="f">
                <w10:wrap type="topAndBottom" anchorx="page"/>
              </v:rect>
            </w:pict>
          </mc:Fallback>
        </mc:AlternateContent>
      </w:r>
    </w:p>
    <w:p w:rsidR="00FF604C" w:rsidRDefault="00FF604C" w:rsidP="00FF604C">
      <w:pPr>
        <w:spacing w:before="92"/>
        <w:ind w:left="132"/>
        <w:rPr>
          <w:sz w:val="20"/>
        </w:rPr>
      </w:pPr>
      <w:r>
        <w:rPr>
          <w:b/>
          <w:sz w:val="20"/>
        </w:rPr>
        <w:t xml:space="preserve">Oświadczam, że </w:t>
      </w:r>
      <w:r>
        <w:rPr>
          <w:sz w:val="20"/>
        </w:rPr>
        <w:t>uczestniczę w postępowaniu jako: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spacing w:before="157"/>
        <w:ind w:hanging="146"/>
        <w:rPr>
          <w:sz w:val="20"/>
        </w:rPr>
      </w:pPr>
      <w:r>
        <w:rPr>
          <w:sz w:val="20"/>
        </w:rPr>
        <w:t>Wykonawca samodzielnie ubiegający się o udzielenie</w:t>
      </w:r>
      <w:r>
        <w:rPr>
          <w:spacing w:val="-6"/>
          <w:sz w:val="20"/>
        </w:rPr>
        <w:t xml:space="preserve"> </w:t>
      </w:r>
      <w:r>
        <w:rPr>
          <w:sz w:val="20"/>
        </w:rPr>
        <w:t>zamówienia.</w:t>
      </w:r>
      <w:r>
        <w:rPr>
          <w:sz w:val="20"/>
          <w:vertAlign w:val="superscript"/>
        </w:rPr>
        <w:t>1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spacing w:before="157"/>
        <w:ind w:hanging="146"/>
        <w:rPr>
          <w:sz w:val="20"/>
        </w:rPr>
      </w:pPr>
      <w:r>
        <w:rPr>
          <w:sz w:val="20"/>
        </w:rPr>
        <w:t>Wykonawca ubiegający się o udzielenie zamówienia wspólnie z innymi</w:t>
      </w:r>
      <w:r>
        <w:rPr>
          <w:spacing w:val="-6"/>
          <w:sz w:val="20"/>
        </w:rPr>
        <w:t xml:space="preserve"> </w:t>
      </w:r>
      <w:r>
        <w:rPr>
          <w:sz w:val="20"/>
        </w:rPr>
        <w:t>Wykonawcami.*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spacing w:before="156"/>
        <w:ind w:hanging="146"/>
        <w:rPr>
          <w:sz w:val="20"/>
        </w:rPr>
      </w:pPr>
      <w:r>
        <w:rPr>
          <w:sz w:val="20"/>
        </w:rPr>
        <w:t>podmiot udostępniający</w:t>
      </w:r>
      <w:r>
        <w:rPr>
          <w:spacing w:val="-1"/>
          <w:sz w:val="20"/>
        </w:rPr>
        <w:t xml:space="preserve"> </w:t>
      </w:r>
      <w:r>
        <w:rPr>
          <w:sz w:val="20"/>
        </w:rPr>
        <w:t>zasoby.*</w:t>
      </w:r>
    </w:p>
    <w:p w:rsidR="00FF604C" w:rsidRDefault="00FF604C" w:rsidP="00FF604C">
      <w:pPr>
        <w:pStyle w:val="Tekstpodstawowy"/>
        <w:spacing w:before="157" w:line="276" w:lineRule="auto"/>
        <w:ind w:left="132"/>
      </w:pPr>
      <w:r>
        <w:rPr>
          <w:b/>
        </w:rPr>
        <w:t xml:space="preserve">Oświadczam, że </w:t>
      </w:r>
      <w:r>
        <w:t>jestem mikro, małym lub średnim przedsiębiorstwem, zgodnie z definicjami zawartymi w zaleceniu Komisji 2003/361/WE (Dz. UE L 124 z 20.5.2003, s.36).*</w:t>
      </w:r>
    </w:p>
    <w:p w:rsidR="00FF604C" w:rsidRDefault="00FF604C" w:rsidP="00FF604C">
      <w:pPr>
        <w:pStyle w:val="Tekstpodstawowy"/>
        <w:spacing w:before="9"/>
        <w:rPr>
          <w:sz w:val="25"/>
        </w:rPr>
      </w:pPr>
    </w:p>
    <w:p w:rsidR="00FF604C" w:rsidRDefault="00FF604C" w:rsidP="00FF604C">
      <w:pPr>
        <w:pStyle w:val="Nagwek1"/>
        <w:tabs>
          <w:tab w:val="left" w:pos="9802"/>
        </w:tabs>
      </w:pPr>
      <w:r>
        <w:rPr>
          <w:rFonts w:ascii="Times New Roman" w:hAnsi="Times New Roman"/>
          <w:b w:val="0"/>
          <w:spacing w:val="-21"/>
          <w:w w:val="99"/>
          <w:shd w:val="clear" w:color="auto" w:fill="BEBEBE"/>
        </w:rPr>
        <w:t xml:space="preserve"> </w:t>
      </w:r>
      <w:r>
        <w:rPr>
          <w:shd w:val="clear" w:color="auto" w:fill="BEBEBE"/>
        </w:rPr>
        <w:t>OŚWIADCZENIE DOTYCZĄCE PODSTAW</w:t>
      </w:r>
      <w:r>
        <w:rPr>
          <w:spacing w:val="-23"/>
          <w:shd w:val="clear" w:color="auto" w:fill="BEBEBE"/>
        </w:rPr>
        <w:t xml:space="preserve"> </w:t>
      </w:r>
      <w:r>
        <w:rPr>
          <w:shd w:val="clear" w:color="auto" w:fill="BEBEBE"/>
        </w:rPr>
        <w:t>WYKLUCZENIA</w:t>
      </w:r>
      <w:r>
        <w:rPr>
          <w:shd w:val="clear" w:color="auto" w:fill="BEBEBE"/>
        </w:rPr>
        <w:tab/>
      </w:r>
    </w:p>
    <w:p w:rsidR="00FF604C" w:rsidRDefault="00FF604C" w:rsidP="00FF604C">
      <w:pPr>
        <w:pStyle w:val="Tekstpodstawowy"/>
        <w:spacing w:before="121" w:line="355" w:lineRule="auto"/>
        <w:ind w:left="132" w:right="183"/>
      </w:pPr>
      <w:r>
        <w:rPr>
          <w:b/>
        </w:rPr>
        <w:t xml:space="preserve">Oświadczam, że  </w:t>
      </w:r>
      <w:r>
        <w:t xml:space="preserve">informacje  zawarte w „Oświadczeniu  o niepodleganiu wykluczeniu  i spełnianiu warunków udziału  w postępowaniu” w zakresie podstaw wykluczenia </w:t>
      </w:r>
      <w:r>
        <w:rPr>
          <w:b/>
        </w:rPr>
        <w:t>są nadal aktualne</w:t>
      </w:r>
      <w:r>
        <w:t>, a</w:t>
      </w:r>
      <w:r>
        <w:rPr>
          <w:spacing w:val="-3"/>
        </w:rPr>
        <w:t xml:space="preserve"> </w:t>
      </w:r>
      <w:r>
        <w:t>zatem:</w:t>
      </w:r>
    </w:p>
    <w:p w:rsidR="00FF604C" w:rsidRDefault="00FF604C" w:rsidP="00FF604C">
      <w:pPr>
        <w:pStyle w:val="Tekstpodstawowy"/>
        <w:spacing w:before="124" w:line="360" w:lineRule="auto"/>
        <w:ind w:left="132" w:right="122"/>
      </w:pPr>
      <w:r>
        <w:rPr>
          <w:b/>
        </w:rPr>
        <w:t xml:space="preserve">Oświadczam, że </w:t>
      </w:r>
      <w:r>
        <w:t xml:space="preserve">nie podlegam wykluczeniu z postępowania na podstawie, określonych w rozdziale 6 ust. 1 </w:t>
      </w:r>
      <w:r>
        <w:br/>
        <w:t>i ust. 2 SWZ przesłanek wykluczenia, o których mowa</w:t>
      </w:r>
      <w:r>
        <w:rPr>
          <w:spacing w:val="-1"/>
        </w:rPr>
        <w:t xml:space="preserve"> </w:t>
      </w:r>
      <w:r>
        <w:t>w: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spacing w:before="0" w:line="244" w:lineRule="exact"/>
        <w:ind w:hanging="146"/>
        <w:rPr>
          <w:sz w:val="20"/>
        </w:rPr>
      </w:pPr>
      <w:r>
        <w:rPr>
          <w:sz w:val="20"/>
        </w:rPr>
        <w:t>art. 108 ust. 1 pkt 1) lub 2) ustawy</w:t>
      </w:r>
      <w:r>
        <w:rPr>
          <w:spacing w:val="-14"/>
          <w:sz w:val="20"/>
        </w:rPr>
        <w:t xml:space="preserve"> </w:t>
      </w:r>
      <w:r>
        <w:rPr>
          <w:sz w:val="20"/>
        </w:rPr>
        <w:t>Pzp,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108 ust. 1 pkt 3 ustawy Pzp,</w:t>
      </w:r>
    </w:p>
    <w:p w:rsidR="00FF604C" w:rsidRDefault="00FF604C" w:rsidP="00FF604C">
      <w:pPr>
        <w:widowControl/>
        <w:autoSpaceDE/>
        <w:autoSpaceDN/>
        <w:rPr>
          <w:sz w:val="20"/>
        </w:rPr>
        <w:sectPr w:rsidR="00FF604C">
          <w:pgSz w:w="11910" w:h="16840"/>
          <w:pgMar w:top="1480" w:right="1000" w:bottom="280" w:left="1000" w:header="708" w:footer="708" w:gutter="0"/>
          <w:cols w:space="708"/>
        </w:sectPr>
      </w:pP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spacing w:before="41"/>
        <w:ind w:hanging="146"/>
        <w:rPr>
          <w:sz w:val="20"/>
        </w:rPr>
      </w:pPr>
      <w:r>
        <w:rPr>
          <w:sz w:val="20"/>
        </w:rPr>
        <w:lastRenderedPageBreak/>
        <w:t>art. 108 ust. 1 pkt 4) ustawy</w:t>
      </w:r>
      <w:r>
        <w:rPr>
          <w:spacing w:val="-11"/>
          <w:sz w:val="20"/>
        </w:rPr>
        <w:t xml:space="preserve"> </w:t>
      </w:r>
      <w:r>
        <w:rPr>
          <w:sz w:val="20"/>
        </w:rPr>
        <w:t>Pzp,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108 ust. 1 pkt 5) ustawy</w:t>
      </w:r>
      <w:r>
        <w:rPr>
          <w:spacing w:val="-10"/>
          <w:sz w:val="20"/>
        </w:rPr>
        <w:t xml:space="preserve"> </w:t>
      </w:r>
      <w:r>
        <w:rPr>
          <w:sz w:val="20"/>
        </w:rPr>
        <w:t>Pzp,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108 ust. 1 pkt 6) ustawy</w:t>
      </w:r>
      <w:r>
        <w:rPr>
          <w:spacing w:val="-11"/>
          <w:sz w:val="20"/>
        </w:rPr>
        <w:t xml:space="preserve"> </w:t>
      </w:r>
      <w:r>
        <w:rPr>
          <w:sz w:val="20"/>
        </w:rPr>
        <w:t>Pzp,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1) ustawy</w:t>
      </w:r>
      <w:r>
        <w:rPr>
          <w:spacing w:val="-10"/>
          <w:sz w:val="20"/>
        </w:rPr>
        <w:t xml:space="preserve"> </w:t>
      </w:r>
      <w:r>
        <w:rPr>
          <w:sz w:val="20"/>
        </w:rPr>
        <w:t>Pzp,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109 ust. 1 pkt 4) ustawy</w:t>
      </w:r>
      <w:r>
        <w:rPr>
          <w:spacing w:val="-11"/>
          <w:sz w:val="20"/>
        </w:rPr>
        <w:t xml:space="preserve"> </w:t>
      </w:r>
      <w:r>
        <w:rPr>
          <w:sz w:val="20"/>
        </w:rPr>
        <w:t>Pzp,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5) ustawy</w:t>
      </w:r>
      <w:r>
        <w:rPr>
          <w:spacing w:val="-11"/>
          <w:sz w:val="20"/>
        </w:rPr>
        <w:t xml:space="preserve"> </w:t>
      </w:r>
      <w:r>
        <w:rPr>
          <w:sz w:val="20"/>
        </w:rPr>
        <w:t>Pzp,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109 ust. 1 pkt 7) ustawy</w:t>
      </w:r>
      <w:r>
        <w:rPr>
          <w:spacing w:val="-11"/>
          <w:sz w:val="20"/>
        </w:rPr>
        <w:t xml:space="preserve"> </w:t>
      </w:r>
      <w:r>
        <w:rPr>
          <w:sz w:val="20"/>
        </w:rPr>
        <w:t>Pzp,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8) ustawy</w:t>
      </w:r>
      <w:r>
        <w:rPr>
          <w:spacing w:val="-11"/>
          <w:sz w:val="20"/>
        </w:rPr>
        <w:t xml:space="preserve"> </w:t>
      </w:r>
      <w:r>
        <w:rPr>
          <w:sz w:val="20"/>
        </w:rPr>
        <w:t>Pzp,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ind w:hanging="146"/>
        <w:rPr>
          <w:sz w:val="20"/>
        </w:rPr>
      </w:pPr>
      <w:r>
        <w:rPr>
          <w:sz w:val="20"/>
        </w:rPr>
        <w:t>art. 109 ust. 1 pkt 9) ustawy</w:t>
      </w:r>
      <w:r>
        <w:rPr>
          <w:spacing w:val="-11"/>
          <w:sz w:val="20"/>
        </w:rPr>
        <w:t xml:space="preserve"> </w:t>
      </w:r>
      <w:r>
        <w:rPr>
          <w:sz w:val="20"/>
        </w:rPr>
        <w:t>Pzp,</w:t>
      </w:r>
    </w:p>
    <w:p w:rsidR="00FF604C" w:rsidRDefault="00FF604C" w:rsidP="00FF604C">
      <w:pPr>
        <w:pStyle w:val="Akapitzlist"/>
        <w:numPr>
          <w:ilvl w:val="0"/>
          <w:numId w:val="1"/>
        </w:numPr>
        <w:tabs>
          <w:tab w:val="left" w:pos="278"/>
        </w:tabs>
        <w:spacing w:before="121"/>
        <w:ind w:hanging="146"/>
        <w:rPr>
          <w:sz w:val="20"/>
        </w:rPr>
      </w:pPr>
      <w:r>
        <w:rPr>
          <w:sz w:val="20"/>
        </w:rPr>
        <w:t>art. 109 ust. 1 pkt 10) ustawy</w:t>
      </w:r>
      <w:r>
        <w:rPr>
          <w:spacing w:val="-3"/>
          <w:sz w:val="20"/>
        </w:rPr>
        <w:t xml:space="preserve"> </w:t>
      </w:r>
      <w:r>
        <w:rPr>
          <w:sz w:val="20"/>
        </w:rPr>
        <w:t>Pzp.</w:t>
      </w:r>
    </w:p>
    <w:p w:rsidR="00FF604C" w:rsidRDefault="00FF604C" w:rsidP="00FF604C">
      <w:pPr>
        <w:pStyle w:val="Tekstpodstawowy"/>
      </w:pPr>
    </w:p>
    <w:p w:rsidR="00FF604C" w:rsidRDefault="00FF604C" w:rsidP="00FF604C">
      <w:pPr>
        <w:pStyle w:val="Tekstpodstawowy"/>
        <w:tabs>
          <w:tab w:val="left" w:leader="dot" w:pos="8040"/>
        </w:tabs>
        <w:ind w:left="132"/>
      </w:pPr>
      <w:r>
        <w:rPr>
          <w:b/>
        </w:rPr>
        <w:t xml:space="preserve">Oświadczam, że </w:t>
      </w:r>
      <w:r>
        <w:t>zachodzą w stosunku do mnie podstawy wykluczenia określone</w:t>
      </w:r>
      <w:r>
        <w:rPr>
          <w:spacing w:val="-20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art.</w:t>
      </w:r>
      <w:r>
        <w:tab/>
        <w:t>ustawy Pzp.*</w:t>
      </w:r>
    </w:p>
    <w:p w:rsidR="00FF604C" w:rsidRDefault="00FF604C" w:rsidP="00FF604C">
      <w:pPr>
        <w:spacing w:before="120" w:line="360" w:lineRule="auto"/>
        <w:ind w:left="132" w:right="183"/>
        <w:rPr>
          <w:i/>
          <w:sz w:val="16"/>
        </w:rPr>
      </w:pPr>
      <w:r>
        <w:rPr>
          <w:i/>
          <w:sz w:val="16"/>
        </w:rPr>
        <w:t>(należy podać mającą zastosowanie podstawę wykluczenia spośród wymienionych w art. 108 ust. 1 pkt 1, 2 i 5 lub art.109 ust. 1 pkt 4, 5 i 7-10 ustawy Pzp)</w:t>
      </w:r>
    </w:p>
    <w:p w:rsidR="00FF604C" w:rsidRPr="00FF604C" w:rsidRDefault="00FF604C" w:rsidP="003412A3">
      <w:pPr>
        <w:pStyle w:val="Tekstpodstawowy"/>
        <w:spacing w:before="3" w:line="360" w:lineRule="auto"/>
        <w:ind w:left="132" w:right="183"/>
        <w:jc w:val="both"/>
      </w:pPr>
      <w:r>
        <w:t>Jednocześnie potwierdzam, że w związku z  powyższą  podstawą  wykluczenia,  zostały  przeze mnie  podjęte opisane w „Oświadczeniu o niepodleganiu wykluczeniu i spełnianiu warunków udziału w postępowaniu” środki</w:t>
      </w:r>
      <w:r>
        <w:rPr>
          <w:spacing w:val="-19"/>
        </w:rPr>
        <w:t xml:space="preserve"> </w:t>
      </w:r>
      <w:r>
        <w:t>naprawcze.*</w:t>
      </w:r>
    </w:p>
    <w:p w:rsidR="00FF604C" w:rsidRDefault="00FF604C" w:rsidP="00FF604C">
      <w:pPr>
        <w:pStyle w:val="Nagwek1"/>
        <w:tabs>
          <w:tab w:val="left" w:pos="9802"/>
        </w:tabs>
        <w:jc w:val="center"/>
      </w:pPr>
      <w:r>
        <w:rPr>
          <w:shd w:val="clear" w:color="auto" w:fill="BEBEBE"/>
        </w:rPr>
        <w:t>OŚWIADCZENIE DOTYCZĄCE PODANYCH</w:t>
      </w:r>
      <w:r>
        <w:rPr>
          <w:spacing w:val="-27"/>
          <w:shd w:val="clear" w:color="auto" w:fill="BEBEBE"/>
        </w:rPr>
        <w:t xml:space="preserve">      </w:t>
      </w:r>
      <w:r>
        <w:rPr>
          <w:shd w:val="clear" w:color="auto" w:fill="BEBEBE"/>
        </w:rPr>
        <w:t>INFORMACJI</w:t>
      </w:r>
    </w:p>
    <w:p w:rsidR="00FF604C" w:rsidRDefault="00FF604C" w:rsidP="00FF604C">
      <w:pPr>
        <w:pStyle w:val="Tekstpodstawowy"/>
        <w:spacing w:before="120" w:line="276" w:lineRule="auto"/>
        <w:ind w:left="132" w:right="135"/>
        <w:jc w:val="both"/>
      </w:pPr>
      <w:r>
        <w:rPr>
          <w:b/>
        </w:rPr>
        <w:t xml:space="preserve">Oświadczam, że </w:t>
      </w:r>
      <w:r>
        <w:t>wszystkie informacje podane w powyższych oświadczeniach są aktualne i zgodne z prawdą oraz zostały przedstawione z pełną świadomością konsekwencji wprowadzenia Zamawiającego w błąd przy przedstawieniu informacji.</w:t>
      </w:r>
    </w:p>
    <w:p w:rsidR="00FF604C" w:rsidRDefault="00FF604C" w:rsidP="00FF604C">
      <w:pPr>
        <w:pStyle w:val="Tekstpodstawowy"/>
      </w:pPr>
    </w:p>
    <w:p w:rsidR="00FF604C" w:rsidRDefault="00FF604C" w:rsidP="00FF604C">
      <w:pPr>
        <w:pStyle w:val="Tekstpodstawowy"/>
      </w:pPr>
    </w:p>
    <w:p w:rsidR="00FF604C" w:rsidRDefault="00FF604C" w:rsidP="00FF604C">
      <w:pPr>
        <w:pStyle w:val="Tekstpodstawowy"/>
        <w:spacing w:before="158"/>
        <w:ind w:left="132"/>
        <w:jc w:val="both"/>
      </w:pPr>
      <w:r>
        <w:t>Miejscowość …………………………… data …………………………</w:t>
      </w:r>
    </w:p>
    <w:p w:rsidR="00FF604C" w:rsidRDefault="00FF604C" w:rsidP="00FF604C">
      <w:pPr>
        <w:pStyle w:val="Tekstpodstawowy"/>
      </w:pPr>
    </w:p>
    <w:p w:rsidR="00FF604C" w:rsidRDefault="00FF604C" w:rsidP="00FF604C">
      <w:pPr>
        <w:pStyle w:val="Tekstpodstawowy"/>
      </w:pPr>
    </w:p>
    <w:p w:rsidR="00FF604C" w:rsidRDefault="00FF604C" w:rsidP="00FF604C">
      <w:pPr>
        <w:pStyle w:val="Tekstpodstawowy"/>
        <w:spacing w:before="1"/>
        <w:rPr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123190</wp:posOffset>
                </wp:positionV>
                <wp:extent cx="1541145" cy="1270"/>
                <wp:effectExtent l="0" t="0" r="20955" b="17780"/>
                <wp:wrapTopAndBottom/>
                <wp:docPr id="1" name="Dowolny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11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427"/>
                            <a:gd name="T2" fmla="+- 0 3559 1133"/>
                            <a:gd name="T3" fmla="*/ T2 w 24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27">
                              <a:moveTo>
                                <a:pt x="0" y="0"/>
                              </a:moveTo>
                              <a:lnTo>
                                <a:pt x="2426" y="0"/>
                              </a:lnTo>
                            </a:path>
                          </a:pathLst>
                        </a:custGeom>
                        <a:noFill/>
                        <a:ln w="7646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ED478" id="Dowolny kształt 1" o:spid="_x0000_s1026" style="position:absolute;margin-left:56.65pt;margin-top:9.7pt;width:121.3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" path="m,l2426,e" filled="f" strokeweight=".21239mm">
                <v:stroke dashstyle="dash"/>
                <v:path arrowok="t" o:connecttype="custom" o:connectlocs="0,0;1540510,0" o:connectangles="0,0"/>
                <w10:wrap type="topAndBottom" anchorx="page"/>
              </v:shape>
            </w:pict>
          </mc:Fallback>
        </mc:AlternateContent>
      </w:r>
    </w:p>
    <w:p w:rsidR="00FF604C" w:rsidRDefault="00FF604C" w:rsidP="00FF604C">
      <w:pPr>
        <w:pStyle w:val="Tekstpodstawowy"/>
        <w:spacing w:before="1"/>
        <w:rPr>
          <w:sz w:val="12"/>
        </w:rPr>
      </w:pPr>
    </w:p>
    <w:p w:rsidR="00FF604C" w:rsidRDefault="00FF604C" w:rsidP="00FF604C">
      <w:pPr>
        <w:spacing w:before="64"/>
        <w:ind w:left="132" w:right="129"/>
        <w:jc w:val="both"/>
        <w:rPr>
          <w:i/>
          <w:sz w:val="18"/>
        </w:rPr>
      </w:pPr>
      <w:r>
        <w:rPr>
          <w:i/>
          <w:sz w:val="18"/>
          <w:vertAlign w:val="superscript"/>
        </w:rPr>
        <w:t>[1]</w:t>
      </w:r>
      <w:r>
        <w:rPr>
          <w:i/>
          <w:sz w:val="18"/>
        </w:rPr>
        <w:t xml:space="preserve">Niepotrzebne skreślić, zalecenie Komisji z dnia 6 maja 2003 r. dotyczące definicji mikroprzedsiębiorstw oraz małych i średnich przedsiębiorstw (Dz.U. L 124 z 20.5.2003, s. 36). Te informacje są wymagane wyłącznie do celów statystycznych. </w:t>
      </w:r>
    </w:p>
    <w:p w:rsidR="00FF604C" w:rsidRDefault="00FF604C" w:rsidP="00FF604C">
      <w:pPr>
        <w:spacing w:before="64"/>
        <w:ind w:left="132" w:right="129"/>
        <w:jc w:val="both"/>
        <w:rPr>
          <w:i/>
          <w:sz w:val="18"/>
        </w:rPr>
      </w:pPr>
      <w:r>
        <w:rPr>
          <w:i/>
          <w:sz w:val="18"/>
        </w:rPr>
        <w:t>Mikroprzedsiębiorstwo: przedsiębiorstwo, które zatrudnia mniej niż 10 osób i którego roczny obrót lub roczna suma bilansowa nie przekracza 2 milionów EUR</w:t>
      </w:r>
    </w:p>
    <w:p w:rsidR="00FF604C" w:rsidRDefault="00FF604C" w:rsidP="00FF604C">
      <w:pPr>
        <w:spacing w:before="64"/>
        <w:ind w:left="132" w:right="129"/>
        <w:jc w:val="both"/>
        <w:rPr>
          <w:i/>
          <w:sz w:val="18"/>
        </w:rPr>
      </w:pPr>
      <w:r>
        <w:rPr>
          <w:i/>
          <w:sz w:val="18"/>
        </w:rPr>
        <w:t>Małe przedsiębiorstwo: przedsiębiorstwo, które zatrudnia mniej niż 50 osób i którego roczny obrót lub roczna suma bilansowa nie przekracza 10 milionów EUR.</w:t>
      </w:r>
    </w:p>
    <w:p w:rsidR="00FF604C" w:rsidRDefault="00FF604C" w:rsidP="00FF604C">
      <w:pPr>
        <w:spacing w:before="64"/>
        <w:ind w:left="132" w:right="129"/>
        <w:jc w:val="both"/>
        <w:rPr>
          <w:i/>
          <w:sz w:val="18"/>
        </w:rPr>
      </w:pPr>
      <w:r>
        <w:rPr>
          <w:i/>
          <w:sz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FF604C" w:rsidRDefault="00FF604C" w:rsidP="00FF604C">
      <w:pPr>
        <w:spacing w:before="64"/>
        <w:ind w:left="132" w:right="129"/>
        <w:jc w:val="both"/>
        <w:rPr>
          <w:i/>
          <w:sz w:val="18"/>
        </w:rPr>
      </w:pPr>
      <w:r>
        <w:rPr>
          <w:i/>
          <w:sz w:val="18"/>
        </w:rPr>
        <w:t>Proszę wypełnić każdą część oświadczenia – poprzez zaznaczenie właściwej odpowiedzi lub jej udzielenie - jeśli jakaś część oświadczenia nie dotyczy podmiotu składającego oświadczenie: proszę wpisać, że „nie dotyczy”</w:t>
      </w:r>
    </w:p>
    <w:p w:rsidR="00FF604C" w:rsidRDefault="00FF604C" w:rsidP="00FF604C">
      <w:pPr>
        <w:spacing w:before="119"/>
        <w:ind w:left="132" w:right="129"/>
        <w:jc w:val="both"/>
        <w:rPr>
          <w:i/>
          <w:sz w:val="18"/>
        </w:rPr>
      </w:pPr>
      <w:r>
        <w:rPr>
          <w:i/>
          <w:sz w:val="18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FF604C" w:rsidRDefault="00FF604C" w:rsidP="00FF604C">
      <w:pPr>
        <w:spacing w:before="120"/>
        <w:ind w:left="132"/>
        <w:jc w:val="both"/>
        <w:rPr>
          <w:i/>
          <w:sz w:val="18"/>
        </w:rPr>
      </w:pPr>
      <w:r>
        <w:rPr>
          <w:i/>
          <w:sz w:val="18"/>
        </w:rPr>
        <w:t>*niepotrzebne skreślić</w:t>
      </w:r>
    </w:p>
    <w:p w:rsidR="00A83A5C" w:rsidRPr="00794961" w:rsidRDefault="00FF604C" w:rsidP="00794961">
      <w:pPr>
        <w:spacing w:before="119"/>
        <w:ind w:left="132" w:right="131"/>
        <w:jc w:val="both"/>
        <w:rPr>
          <w:i/>
          <w:sz w:val="18"/>
        </w:rPr>
      </w:pPr>
      <w:r>
        <w:rPr>
          <w:i/>
          <w:sz w:val="18"/>
        </w:rPr>
        <w:t>Oświadczenie  winna podpisać osoba  (osoby)  uprawniona  do reprezentacji Wykonawcy,  Wykonawcy wspólnie  ubiegającego  się  o udzielenie  zamówienia,  podmiotu  udostępniającego  zasoby  -  Wymogi  odnoszące  się  do  formy  niniejszego  oświadczenia,     w szczególności wymogi co do jej podpisania i złożenia, zostały szczegółowo opisane w</w:t>
      </w:r>
      <w:r>
        <w:rPr>
          <w:i/>
          <w:spacing w:val="-16"/>
          <w:sz w:val="18"/>
        </w:rPr>
        <w:t xml:space="preserve"> </w:t>
      </w:r>
      <w:r w:rsidR="00794961">
        <w:rPr>
          <w:i/>
          <w:sz w:val="18"/>
        </w:rPr>
        <w:t>SWZ</w:t>
      </w:r>
    </w:p>
    <w:sectPr w:rsidR="00A83A5C" w:rsidRPr="00794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828E4"/>
    <w:multiLevelType w:val="hybridMultilevel"/>
    <w:tmpl w:val="D8C0D694"/>
    <w:lvl w:ilvl="0" w:tplc="8EEA1734">
      <w:numFmt w:val="bullet"/>
      <w:lvlText w:val="•"/>
      <w:lvlJc w:val="left"/>
      <w:pPr>
        <w:ind w:left="277" w:hanging="145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77E4C110">
      <w:numFmt w:val="bullet"/>
      <w:lvlText w:val="•"/>
      <w:lvlJc w:val="left"/>
      <w:pPr>
        <w:ind w:left="1242" w:hanging="145"/>
      </w:pPr>
      <w:rPr>
        <w:lang w:val="pl-PL" w:eastAsia="en-US" w:bidi="ar-SA"/>
      </w:rPr>
    </w:lvl>
    <w:lvl w:ilvl="2" w:tplc="FBE638BC">
      <w:numFmt w:val="bullet"/>
      <w:lvlText w:val="•"/>
      <w:lvlJc w:val="left"/>
      <w:pPr>
        <w:ind w:left="2205" w:hanging="145"/>
      </w:pPr>
      <w:rPr>
        <w:lang w:val="pl-PL" w:eastAsia="en-US" w:bidi="ar-SA"/>
      </w:rPr>
    </w:lvl>
    <w:lvl w:ilvl="3" w:tplc="CC3EF360">
      <w:numFmt w:val="bullet"/>
      <w:lvlText w:val="•"/>
      <w:lvlJc w:val="left"/>
      <w:pPr>
        <w:ind w:left="3167" w:hanging="145"/>
      </w:pPr>
      <w:rPr>
        <w:lang w:val="pl-PL" w:eastAsia="en-US" w:bidi="ar-SA"/>
      </w:rPr>
    </w:lvl>
    <w:lvl w:ilvl="4" w:tplc="5220292A">
      <w:numFmt w:val="bullet"/>
      <w:lvlText w:val="•"/>
      <w:lvlJc w:val="left"/>
      <w:pPr>
        <w:ind w:left="4130" w:hanging="145"/>
      </w:pPr>
      <w:rPr>
        <w:lang w:val="pl-PL" w:eastAsia="en-US" w:bidi="ar-SA"/>
      </w:rPr>
    </w:lvl>
    <w:lvl w:ilvl="5" w:tplc="9F68C2B4">
      <w:numFmt w:val="bullet"/>
      <w:lvlText w:val="•"/>
      <w:lvlJc w:val="left"/>
      <w:pPr>
        <w:ind w:left="5093" w:hanging="145"/>
      </w:pPr>
      <w:rPr>
        <w:lang w:val="pl-PL" w:eastAsia="en-US" w:bidi="ar-SA"/>
      </w:rPr>
    </w:lvl>
    <w:lvl w:ilvl="6" w:tplc="FE34A188">
      <w:numFmt w:val="bullet"/>
      <w:lvlText w:val="•"/>
      <w:lvlJc w:val="left"/>
      <w:pPr>
        <w:ind w:left="6055" w:hanging="145"/>
      </w:pPr>
      <w:rPr>
        <w:lang w:val="pl-PL" w:eastAsia="en-US" w:bidi="ar-SA"/>
      </w:rPr>
    </w:lvl>
    <w:lvl w:ilvl="7" w:tplc="732A7C12">
      <w:numFmt w:val="bullet"/>
      <w:lvlText w:val="•"/>
      <w:lvlJc w:val="left"/>
      <w:pPr>
        <w:ind w:left="7018" w:hanging="145"/>
      </w:pPr>
      <w:rPr>
        <w:lang w:val="pl-PL" w:eastAsia="en-US" w:bidi="ar-SA"/>
      </w:rPr>
    </w:lvl>
    <w:lvl w:ilvl="8" w:tplc="1E18C392">
      <w:numFmt w:val="bullet"/>
      <w:lvlText w:val="•"/>
      <w:lvlJc w:val="left"/>
      <w:pPr>
        <w:ind w:left="7981" w:hanging="145"/>
      </w:pPr>
      <w:rPr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D1"/>
    <w:rsid w:val="002C22C3"/>
    <w:rsid w:val="003412A3"/>
    <w:rsid w:val="00753CE2"/>
    <w:rsid w:val="00782874"/>
    <w:rsid w:val="00794961"/>
    <w:rsid w:val="009C2299"/>
    <w:rsid w:val="00C45CD1"/>
    <w:rsid w:val="00E20673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2AD0"/>
  <w15:chartTrackingRefBased/>
  <w15:docId w15:val="{2A624848-598A-45FE-B066-C78CAC7A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F604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Nagwek1">
    <w:name w:val="heading 1"/>
    <w:basedOn w:val="Normalny"/>
    <w:link w:val="Nagwek1Znak"/>
    <w:uiPriority w:val="1"/>
    <w:qFormat/>
    <w:rsid w:val="00FF604C"/>
    <w:pPr>
      <w:spacing w:before="87"/>
      <w:ind w:left="10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F604C"/>
    <w:rPr>
      <w:rFonts w:ascii="Carlito" w:eastAsia="Carlito" w:hAnsi="Carlito" w:cs="Carlito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FF604C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FF604C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uiPriority w:val="1"/>
    <w:qFormat/>
    <w:rsid w:val="00FF604C"/>
    <w:pPr>
      <w:spacing w:before="123"/>
      <w:ind w:left="277" w:hanging="14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Pukas - Nadleśnictwo Narol</dc:creator>
  <cp:keywords/>
  <dc:description/>
  <cp:lastModifiedBy>Krystian Pukas - Nadleśnictwo Narol</cp:lastModifiedBy>
  <cp:revision>7</cp:revision>
  <dcterms:created xsi:type="dcterms:W3CDTF">2023-04-03T08:02:00Z</dcterms:created>
  <dcterms:modified xsi:type="dcterms:W3CDTF">2024-07-30T07:27:00Z</dcterms:modified>
</cp:coreProperties>
</file>