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4092F700" w14:textId="77777777" w:rsidR="00D34514" w:rsidRDefault="00D34514">
      <w:pPr>
        <w:jc w:val="center"/>
        <w:rPr>
          <w:rFonts w:ascii="Verdana" w:hAnsi="Verdana" w:cs="Verdana"/>
          <w:b/>
        </w:rPr>
      </w:pPr>
    </w:p>
    <w:p w14:paraId="611A8088" w14:textId="77777777" w:rsidR="00D34514" w:rsidRDefault="00D34514">
      <w:pPr>
        <w:rPr>
          <w:rFonts w:ascii="Verdana" w:hAnsi="Verdana" w:cs="Verdana"/>
          <w:b/>
        </w:rPr>
      </w:pPr>
    </w:p>
    <w:p w14:paraId="50C1D0D3" w14:textId="77777777" w:rsidR="00D34514" w:rsidRDefault="00D34514">
      <w:pPr>
        <w:jc w:val="center"/>
        <w:rPr>
          <w:rFonts w:ascii="Verdana" w:hAnsi="Verdana" w:cs="Verdana"/>
          <w:b/>
        </w:rPr>
      </w:pPr>
    </w:p>
    <w:p w14:paraId="36750C50" w14:textId="77777777" w:rsidR="00D34514" w:rsidRDefault="00D34514">
      <w:pPr>
        <w:jc w:val="center"/>
        <w:rPr>
          <w:rFonts w:ascii="Verdana" w:hAnsi="Verdana" w:cs="Verdana"/>
        </w:rPr>
      </w:pPr>
      <w:r>
        <w:rPr>
          <w:rFonts w:ascii="Verdana" w:hAnsi="Verdana" w:cs="Verdana"/>
          <w:b/>
        </w:rPr>
        <w:t>UMOWA NR ….. /MZD/U/202</w:t>
      </w:r>
      <w:r w:rsidR="008C55FB">
        <w:rPr>
          <w:rFonts w:ascii="Verdana" w:hAnsi="Verdana" w:cs="Verdana"/>
          <w:b/>
        </w:rPr>
        <w:t>4</w:t>
      </w:r>
    </w:p>
    <w:p w14:paraId="436634DA" w14:textId="77777777" w:rsidR="00D34514" w:rsidRDefault="00D34514">
      <w:pPr>
        <w:jc w:val="both"/>
        <w:rPr>
          <w:rFonts w:ascii="Verdana" w:hAnsi="Verdana" w:cs="Verdana"/>
        </w:rPr>
      </w:pPr>
    </w:p>
    <w:p w14:paraId="4306563A" w14:textId="77777777" w:rsidR="00D34514" w:rsidRDefault="00D34514">
      <w:pPr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zawarta w dniu  ……………………………… r. w Płocku między:</w:t>
      </w:r>
    </w:p>
    <w:p w14:paraId="6526D066" w14:textId="77777777" w:rsidR="00D34514" w:rsidRDefault="00D34514">
      <w:pPr>
        <w:jc w:val="both"/>
        <w:rPr>
          <w:rFonts w:ascii="Verdana" w:hAnsi="Verdana" w:cs="Verdana"/>
        </w:rPr>
      </w:pPr>
    </w:p>
    <w:p w14:paraId="1D15D763" w14:textId="77777777" w:rsidR="00D34514" w:rsidRDefault="00D34514">
      <w:pPr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Gminą - Miasto Płock, pl. Stary Rynek 1, 09-400 Płock, NIP 7743135712, zwaną dalej „</w:t>
      </w:r>
      <w:r>
        <w:rPr>
          <w:rFonts w:ascii="Verdana" w:hAnsi="Verdana" w:cs="Verdana"/>
          <w:b/>
          <w:bCs/>
        </w:rPr>
        <w:t>Zamawiającym”</w:t>
      </w:r>
    </w:p>
    <w:p w14:paraId="69F4ADE1" w14:textId="77777777" w:rsidR="00D34514" w:rsidRDefault="00D34514">
      <w:pPr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reprezentowaną przez:</w:t>
      </w:r>
    </w:p>
    <w:p w14:paraId="6ABF846D" w14:textId="425040CE" w:rsidR="00D34514" w:rsidRDefault="00D34514">
      <w:pPr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Tomasza Żulewskiego -</w:t>
      </w:r>
      <w:r w:rsidR="002A3E55">
        <w:rPr>
          <w:rFonts w:ascii="Verdana" w:hAnsi="Verdana" w:cs="Verdana"/>
        </w:rPr>
        <w:t xml:space="preserve"> </w:t>
      </w:r>
      <w:r>
        <w:rPr>
          <w:rFonts w:ascii="Verdana" w:hAnsi="Verdana" w:cs="Verdana"/>
        </w:rPr>
        <w:t>Dyrektora Miejskiego Zarządu Dróg, ul. Bielska 9/11, 09</w:t>
      </w:r>
      <w:r>
        <w:rPr>
          <w:rFonts w:ascii="Verdana" w:hAnsi="Verdana" w:cs="Verdana"/>
        </w:rPr>
        <w:noBreakHyphen/>
        <w:t>400 Płock, działającego na podstawie pełnomocnictwa Prezydenta Miasta Płocka Nr 262/2016 z dnia 01.08.2016 roku</w:t>
      </w:r>
    </w:p>
    <w:p w14:paraId="504834D2" w14:textId="77777777" w:rsidR="00D34514" w:rsidRDefault="00D34514">
      <w:pPr>
        <w:jc w:val="both"/>
        <w:rPr>
          <w:rFonts w:ascii="Verdana" w:hAnsi="Verdana" w:cs="Verdana"/>
        </w:rPr>
      </w:pPr>
    </w:p>
    <w:p w14:paraId="7D1F335A" w14:textId="77777777" w:rsidR="00D34514" w:rsidRDefault="00D34514">
      <w:pPr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a</w:t>
      </w:r>
    </w:p>
    <w:p w14:paraId="31020672" w14:textId="77777777" w:rsidR="00D34514" w:rsidRDefault="00D34514">
      <w:pPr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zwanym dalej „Wykonawcą”</w:t>
      </w:r>
    </w:p>
    <w:p w14:paraId="35BE1BE8" w14:textId="77777777" w:rsidR="00D34514" w:rsidRDefault="00D34514">
      <w:pPr>
        <w:jc w:val="both"/>
        <w:rPr>
          <w:rFonts w:ascii="Verdana" w:hAnsi="Verdana" w:cs="Verdana"/>
          <w:b/>
          <w:bCs/>
        </w:rPr>
      </w:pPr>
      <w:r>
        <w:rPr>
          <w:rFonts w:ascii="Verdana" w:hAnsi="Verdana" w:cs="Verdana"/>
        </w:rPr>
        <w:t>o następującej treści:</w:t>
      </w:r>
    </w:p>
    <w:p w14:paraId="59415A9D" w14:textId="77777777" w:rsidR="00D34514" w:rsidRDefault="00D34514">
      <w:pPr>
        <w:jc w:val="center"/>
        <w:rPr>
          <w:rFonts w:ascii="Verdana" w:hAnsi="Verdana" w:cs="Verdana"/>
        </w:rPr>
      </w:pPr>
      <w:r>
        <w:rPr>
          <w:rFonts w:ascii="Verdana" w:hAnsi="Verdana" w:cs="Verdana"/>
          <w:b/>
          <w:bCs/>
        </w:rPr>
        <w:t>§ 1</w:t>
      </w:r>
    </w:p>
    <w:p w14:paraId="3B3E0FE1" w14:textId="77777777" w:rsidR="008B772F" w:rsidRPr="008B772F" w:rsidRDefault="00A536BF" w:rsidP="008B772F">
      <w:pPr>
        <w:numPr>
          <w:ilvl w:val="0"/>
          <w:numId w:val="14"/>
        </w:numPr>
        <w:ind w:left="426" w:hanging="426"/>
        <w:jc w:val="both"/>
        <w:rPr>
          <w:rFonts w:ascii="Verdana" w:hAnsi="Verdana"/>
          <w:b/>
        </w:rPr>
      </w:pPr>
      <w:r w:rsidRPr="00A323B1">
        <w:rPr>
          <w:rFonts w:ascii="Verdana" w:hAnsi="Verdana" w:cs="Verdana"/>
          <w:color w:val="000000" w:themeColor="text1"/>
        </w:rPr>
        <w:t>Na podstawie art</w:t>
      </w:r>
      <w:r w:rsidR="00054293" w:rsidRPr="00A323B1">
        <w:rPr>
          <w:rFonts w:ascii="Verdana" w:hAnsi="Verdana"/>
          <w:color w:val="000000" w:themeColor="text1"/>
        </w:rPr>
        <w:t xml:space="preserve">. 275 pkt 2 ustawy </w:t>
      </w:r>
      <w:r w:rsidR="00054293" w:rsidRPr="008B772F">
        <w:rPr>
          <w:rFonts w:ascii="Verdana" w:hAnsi="Verdana"/>
        </w:rPr>
        <w:t>z dnia 11 września 2019 r. roku</w:t>
      </w:r>
      <w:r w:rsidR="00D34514" w:rsidRPr="008B772F">
        <w:rPr>
          <w:rFonts w:ascii="Verdana" w:hAnsi="Verdana" w:cs="Verdana"/>
        </w:rPr>
        <w:t xml:space="preserve"> Prawo zamówień publ</w:t>
      </w:r>
      <w:r w:rsidRPr="008B772F">
        <w:rPr>
          <w:rFonts w:ascii="Verdana" w:hAnsi="Verdana" w:cs="Verdana"/>
        </w:rPr>
        <w:t xml:space="preserve">icznych </w:t>
      </w:r>
      <w:r w:rsidR="00D34514" w:rsidRPr="008B772F">
        <w:rPr>
          <w:rFonts w:ascii="Verdana" w:hAnsi="Verdana" w:cs="Verdana"/>
        </w:rPr>
        <w:t>Zamawiający powierza, a Wykonawca zobowiązuje się do wykonania na rzecz Zamawiającego, zgodnie z ofertą zadanie pn.:</w:t>
      </w:r>
      <w:r w:rsidR="00D34514" w:rsidRPr="008B772F">
        <w:rPr>
          <w:rFonts w:ascii="Verdana" w:eastAsia="Calibri" w:hAnsi="Verdana" w:cs="Calibri"/>
          <w:b/>
        </w:rPr>
        <w:t xml:space="preserve"> </w:t>
      </w:r>
      <w:r w:rsidR="008B772F" w:rsidRPr="008B772F">
        <w:rPr>
          <w:rFonts w:ascii="Verdana" w:hAnsi="Verdana"/>
          <w:b/>
        </w:rPr>
        <w:t>Opracowanie dokumentacji projektowo-kosztorysowej pn. 1. Rozbudowa ulicy Ciechomickiej/ 2. Rozbudowa/budowa ulicy Pedagogicznej</w:t>
      </w:r>
      <w:r w:rsidR="008B772F">
        <w:rPr>
          <w:rFonts w:ascii="Verdana" w:hAnsi="Verdana"/>
          <w:b/>
        </w:rPr>
        <w:t xml:space="preserve">, </w:t>
      </w:r>
      <w:r w:rsidR="008B772F" w:rsidRPr="008B772F">
        <w:rPr>
          <w:rFonts w:ascii="Verdana" w:hAnsi="Verdana"/>
          <w:b/>
        </w:rPr>
        <w:t xml:space="preserve">Nauczycielskiej, </w:t>
      </w:r>
      <w:r w:rsidR="00CC7CAD" w:rsidRPr="008B772F">
        <w:rPr>
          <w:rFonts w:ascii="Verdana" w:hAnsi="Verdana"/>
          <w:b/>
        </w:rPr>
        <w:t>Edukacyjnej</w:t>
      </w:r>
      <w:r w:rsidR="008B772F" w:rsidRPr="008B772F">
        <w:rPr>
          <w:rFonts w:ascii="Verdana" w:hAnsi="Verdana"/>
          <w:b/>
        </w:rPr>
        <w:t xml:space="preserve">, </w:t>
      </w:r>
      <w:r w:rsidR="00CC7CAD" w:rsidRPr="008B772F">
        <w:rPr>
          <w:rFonts w:ascii="Verdana" w:hAnsi="Verdana"/>
          <w:b/>
        </w:rPr>
        <w:t>Wakacyjnej</w:t>
      </w:r>
      <w:r w:rsidR="008B772F" w:rsidRPr="008B772F">
        <w:rPr>
          <w:rFonts w:ascii="Verdana" w:hAnsi="Verdana"/>
          <w:b/>
        </w:rPr>
        <w:t>, Semestralnej</w:t>
      </w:r>
      <w:r w:rsidR="008B772F">
        <w:rPr>
          <w:rFonts w:ascii="Verdana" w:hAnsi="Verdana"/>
          <w:b/>
        </w:rPr>
        <w:t xml:space="preserve"> </w:t>
      </w:r>
      <w:r w:rsidR="008B772F" w:rsidRPr="008B772F">
        <w:rPr>
          <w:rFonts w:ascii="Verdana" w:eastAsia="Calibri" w:hAnsi="Verdana" w:cs="Calibri"/>
          <w:b/>
        </w:rPr>
        <w:t xml:space="preserve">w ramach zadania: </w:t>
      </w:r>
      <w:r w:rsidR="008B772F" w:rsidRPr="008B772F">
        <w:rPr>
          <w:rFonts w:ascii="Verdana" w:eastAsia="Calibri" w:hAnsi="Verdana" w:cs="Calibri"/>
          <w:b/>
          <w:bCs/>
        </w:rPr>
        <w:t>Budowa i przebudowa dróg na osiedlu Ciechomice</w:t>
      </w:r>
      <w:r w:rsidR="008B772F">
        <w:rPr>
          <w:rFonts w:ascii="Verdana" w:eastAsia="Calibri" w:hAnsi="Verdana" w:cs="Calibri"/>
          <w:b/>
          <w:bCs/>
        </w:rPr>
        <w:t>.</w:t>
      </w:r>
    </w:p>
    <w:p w14:paraId="56F3F238" w14:textId="77777777" w:rsidR="00D34514" w:rsidRPr="008B772F" w:rsidRDefault="00D34514" w:rsidP="00326E0E">
      <w:pPr>
        <w:numPr>
          <w:ilvl w:val="0"/>
          <w:numId w:val="14"/>
        </w:numPr>
        <w:spacing w:line="276" w:lineRule="auto"/>
        <w:ind w:left="426" w:hanging="426"/>
        <w:jc w:val="both"/>
        <w:rPr>
          <w:rFonts w:ascii="Verdana" w:hAnsi="Verdana" w:cs="Verdana"/>
        </w:rPr>
      </w:pPr>
      <w:r w:rsidRPr="008B772F">
        <w:rPr>
          <w:rFonts w:ascii="Verdana" w:hAnsi="Verdana" w:cs="Verdana"/>
        </w:rPr>
        <w:t>Dokumentacja projektowa zostanie opracowana zgodnie z przepisami, w szczególności:</w:t>
      </w:r>
    </w:p>
    <w:p w14:paraId="67A0331F" w14:textId="77777777" w:rsidR="00D20334" w:rsidRDefault="00D20334" w:rsidP="00D20334">
      <w:pPr>
        <w:numPr>
          <w:ilvl w:val="0"/>
          <w:numId w:val="33"/>
        </w:numPr>
        <w:suppressAutoHyphens w:val="0"/>
        <w:spacing w:line="276" w:lineRule="auto"/>
        <w:ind w:left="851" w:hanging="425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>ustawą z dnia 11 września 2019 r. - Prawo zamówień publicznych,</w:t>
      </w:r>
    </w:p>
    <w:p w14:paraId="07D611DE" w14:textId="77777777" w:rsidR="00D20334" w:rsidRDefault="00D20334" w:rsidP="00D20334">
      <w:pPr>
        <w:numPr>
          <w:ilvl w:val="0"/>
          <w:numId w:val="33"/>
        </w:numPr>
        <w:suppressAutoHyphens w:val="0"/>
        <w:spacing w:line="276" w:lineRule="auto"/>
        <w:ind w:left="851" w:hanging="425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>ustawą z dnia 7 lipca 1994 r. - Prawo budowlane,</w:t>
      </w:r>
    </w:p>
    <w:p w14:paraId="3A7830D0" w14:textId="77777777" w:rsidR="00D20334" w:rsidRDefault="00D20334" w:rsidP="00D20334">
      <w:pPr>
        <w:numPr>
          <w:ilvl w:val="0"/>
          <w:numId w:val="33"/>
        </w:numPr>
        <w:suppressAutoHyphens w:val="0"/>
        <w:spacing w:line="276" w:lineRule="auto"/>
        <w:ind w:left="851" w:hanging="425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>ustawą z dnia 21 marca 1985 r. o drogach publicznych,</w:t>
      </w:r>
    </w:p>
    <w:p w14:paraId="2FF57A20" w14:textId="77777777" w:rsidR="00D20334" w:rsidRDefault="00D20334" w:rsidP="00D20334">
      <w:pPr>
        <w:numPr>
          <w:ilvl w:val="0"/>
          <w:numId w:val="33"/>
        </w:numPr>
        <w:suppressAutoHyphens w:val="0"/>
        <w:spacing w:line="276" w:lineRule="auto"/>
        <w:ind w:left="851" w:hanging="425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>ustawą z dnia 20 czerwca 1997 r. - Prawo o ruchu drogowym,</w:t>
      </w:r>
    </w:p>
    <w:p w14:paraId="775AD9F0" w14:textId="77777777" w:rsidR="00D20334" w:rsidRDefault="00D20334" w:rsidP="00D20334">
      <w:pPr>
        <w:numPr>
          <w:ilvl w:val="0"/>
          <w:numId w:val="33"/>
        </w:numPr>
        <w:suppressAutoHyphens w:val="0"/>
        <w:spacing w:line="276" w:lineRule="auto"/>
        <w:ind w:left="851" w:hanging="425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>ustawą z dnia 10 kwietnia 1997 r. - Prawo energetyczne,</w:t>
      </w:r>
    </w:p>
    <w:p w14:paraId="7367D4DB" w14:textId="77E2C9F5" w:rsidR="00D20334" w:rsidRDefault="00DD09C5" w:rsidP="00D20334">
      <w:pPr>
        <w:numPr>
          <w:ilvl w:val="0"/>
          <w:numId w:val="33"/>
        </w:numPr>
        <w:suppressAutoHyphens w:val="0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>r</w:t>
      </w:r>
      <w:r w:rsidR="00D20334">
        <w:rPr>
          <w:rFonts w:ascii="Verdana" w:hAnsi="Verdana"/>
        </w:rPr>
        <w:t>ozporządzeniem Ministra Infrastruktury z dnia 11 września 2020r. w sprawie szczegółowego zakresu i formy projektu budowlanego,</w:t>
      </w:r>
    </w:p>
    <w:p w14:paraId="715DBB62" w14:textId="526AC473" w:rsidR="00D20334" w:rsidRDefault="00DD09C5" w:rsidP="00D20334">
      <w:pPr>
        <w:numPr>
          <w:ilvl w:val="0"/>
          <w:numId w:val="33"/>
        </w:numPr>
        <w:suppressAutoHyphens w:val="0"/>
        <w:spacing w:line="276" w:lineRule="auto"/>
        <w:ind w:left="720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>r</w:t>
      </w:r>
      <w:r w:rsidR="00D20334">
        <w:rPr>
          <w:rFonts w:ascii="Verdana" w:hAnsi="Verdana"/>
        </w:rPr>
        <w:t>ozporządzeniem Ministra Rozwoju i Technologii z dnia 20 grudnia 2021r. w sprawie szczegółowego zakresu i formy dokumentacji projektowej, specyfikacji technicznych wykonania i odbioru robót budowlanych oraz programu funkcjonalno-użytkowego,</w:t>
      </w:r>
    </w:p>
    <w:p w14:paraId="33EA991C" w14:textId="77777777" w:rsidR="00D20334" w:rsidRDefault="00D20334" w:rsidP="00D20334">
      <w:pPr>
        <w:numPr>
          <w:ilvl w:val="0"/>
          <w:numId w:val="33"/>
        </w:numPr>
        <w:suppressAutoHyphens w:val="0"/>
        <w:spacing w:line="276" w:lineRule="auto"/>
        <w:ind w:left="851" w:hanging="425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>rozporządzeniem Ministra Infrastruktury z dnia 24 czerwca 2022 r. w sprawie przepisów techniczno-budowlanych dotyczących dróg publicznych,</w:t>
      </w:r>
    </w:p>
    <w:p w14:paraId="4A00A069" w14:textId="77777777" w:rsidR="00D20334" w:rsidRDefault="00D20334" w:rsidP="00D20334">
      <w:pPr>
        <w:numPr>
          <w:ilvl w:val="0"/>
          <w:numId w:val="33"/>
        </w:numPr>
        <w:suppressAutoHyphens w:val="0"/>
        <w:spacing w:line="276" w:lineRule="auto"/>
        <w:ind w:left="851" w:hanging="425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>rozporządzeniem Ministra Infrastruktury z dnia 3 lipca 2003 r. w sprawie szczegółowych warunków technicznych dla znaków i sygnałów drogowych oraz urządzeń bezpieczeństwa ruchu drogowego i warunków ich umieszczania na drogach,</w:t>
      </w:r>
    </w:p>
    <w:p w14:paraId="1516C2CD" w14:textId="77777777" w:rsidR="00D20334" w:rsidRDefault="00D20334" w:rsidP="00D20334">
      <w:pPr>
        <w:numPr>
          <w:ilvl w:val="0"/>
          <w:numId w:val="33"/>
        </w:numPr>
        <w:suppressAutoHyphens w:val="0"/>
        <w:spacing w:line="276" w:lineRule="auto"/>
        <w:ind w:left="851" w:hanging="425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>rozporządzeniem Ministra Infrastruktury oraz Spraw Wewnętrznych i Administracji z dnia 31 lipca 2002 r w sprawie znaków i sygnałów drogowych,</w:t>
      </w:r>
    </w:p>
    <w:p w14:paraId="253BE01B" w14:textId="77777777" w:rsidR="00D20334" w:rsidRDefault="00D20334" w:rsidP="00D20334">
      <w:pPr>
        <w:numPr>
          <w:ilvl w:val="0"/>
          <w:numId w:val="33"/>
        </w:numPr>
        <w:suppressAutoHyphens w:val="0"/>
        <w:spacing w:line="276" w:lineRule="auto"/>
        <w:ind w:left="851" w:hanging="425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 xml:space="preserve">rozporządzeniem Ministra Infrastruktury z dnia 23 września 2003 r. w sprawie szczegółowych warunków zarządzania ruchem na drogach oraz wykonywania nadzoru na tym zarządzaniem, </w:t>
      </w:r>
    </w:p>
    <w:p w14:paraId="0511370A" w14:textId="77777777" w:rsidR="00D20334" w:rsidRDefault="00D20334" w:rsidP="00D20334">
      <w:pPr>
        <w:numPr>
          <w:ilvl w:val="0"/>
          <w:numId w:val="33"/>
        </w:numPr>
        <w:suppressAutoHyphens w:val="0"/>
        <w:spacing w:line="276" w:lineRule="auto"/>
        <w:ind w:left="851" w:hanging="425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 xml:space="preserve">rozporządzeniem Ministra Infrastruktury z dnia 16 lutego 2005 r. w sprawie sposobu numeracji i ewidencji dróg publicznych, obiektów mostowych, tuneli, przepustów i promów oraz rejestru numerów nadanych drogom, obiektom </w:t>
      </w:r>
      <w:r w:rsidR="00E47120">
        <w:rPr>
          <w:rFonts w:ascii="Verdana" w:hAnsi="Verdana"/>
        </w:rPr>
        <w:t xml:space="preserve"> </w:t>
      </w:r>
      <w:r>
        <w:rPr>
          <w:rFonts w:ascii="Verdana" w:hAnsi="Verdana"/>
        </w:rPr>
        <w:t>mostowym i tunelom,</w:t>
      </w:r>
    </w:p>
    <w:p w14:paraId="00793C33" w14:textId="64FF40C6" w:rsidR="00D20334" w:rsidRDefault="00DD09C5" w:rsidP="00D20334">
      <w:pPr>
        <w:numPr>
          <w:ilvl w:val="0"/>
          <w:numId w:val="33"/>
        </w:numPr>
        <w:suppressAutoHyphens w:val="0"/>
        <w:spacing w:line="276" w:lineRule="auto"/>
        <w:ind w:left="851" w:hanging="425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r</w:t>
      </w:r>
      <w:r w:rsidR="00D20334">
        <w:rPr>
          <w:rFonts w:ascii="Verdana" w:hAnsi="Verdana"/>
        </w:rPr>
        <w:t>ozporządzenie</w:t>
      </w:r>
      <w:r w:rsidR="002A3E55">
        <w:rPr>
          <w:rFonts w:ascii="Verdana" w:hAnsi="Verdana"/>
        </w:rPr>
        <w:t>m</w:t>
      </w:r>
      <w:r w:rsidR="00D20334">
        <w:rPr>
          <w:rFonts w:ascii="Verdana" w:hAnsi="Verdana"/>
        </w:rPr>
        <w:t xml:space="preserve">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funkcjonalno-użytkowym,</w:t>
      </w:r>
    </w:p>
    <w:p w14:paraId="46072188" w14:textId="77777777" w:rsidR="00D20334" w:rsidRDefault="00D20334" w:rsidP="00D20334">
      <w:pPr>
        <w:numPr>
          <w:ilvl w:val="0"/>
          <w:numId w:val="33"/>
        </w:numPr>
        <w:suppressAutoHyphens w:val="0"/>
        <w:spacing w:line="276" w:lineRule="auto"/>
        <w:ind w:left="851" w:hanging="425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>rozporządzeniem Ministra Infrastruktury z dnia 23 czerwca 2003 w sprawie informacji dotyczącej bezpieczeństwa i ochrony zdrowia oraz planu bezpieczeństwa i ochrony zdrowia,</w:t>
      </w:r>
    </w:p>
    <w:p w14:paraId="1A9E304F" w14:textId="77777777" w:rsidR="00D20334" w:rsidRDefault="00D20334" w:rsidP="00D20334">
      <w:pPr>
        <w:numPr>
          <w:ilvl w:val="0"/>
          <w:numId w:val="33"/>
        </w:numPr>
        <w:suppressAutoHyphens w:val="0"/>
        <w:spacing w:line="276" w:lineRule="auto"/>
        <w:ind w:left="851" w:hanging="425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 xml:space="preserve">zarządzeniem nr </w:t>
      </w:r>
      <w:r>
        <w:rPr>
          <w:rFonts w:ascii="Verdana" w:hAnsi="Verdana"/>
          <w:b/>
        </w:rPr>
        <w:t>688/11</w:t>
      </w:r>
      <w:r>
        <w:rPr>
          <w:rFonts w:ascii="Verdana" w:hAnsi="Verdana"/>
        </w:rPr>
        <w:t xml:space="preserve"> Prezydenta Miasta Płocka z dnia 29 lipca 2011 roku w sprawie: Wprowadzenia wytycznych do prac projektowych i odbiorów robót dla budowy, przebudowy i remontów dróg i zarządzeniem nr </w:t>
      </w:r>
      <w:r>
        <w:rPr>
          <w:rFonts w:ascii="Verdana" w:hAnsi="Verdana"/>
          <w:b/>
        </w:rPr>
        <w:t>1867/2012</w:t>
      </w:r>
      <w:r>
        <w:rPr>
          <w:rFonts w:ascii="Verdana" w:hAnsi="Verdana"/>
        </w:rPr>
        <w:t xml:space="preserve"> Prezydenta Miasta Płocka z dnia 4 lipca 2012 roku w sprawie: zmiany zarządzenia nr 688/11 Prezydenta Miasta Płocka z dnia 29 lipca 2011 r. w sprawie wprowadzenia wytycznych do prac projektowych i odbiorów robót dla budowy, przebudowy i remontów dróg,</w:t>
      </w:r>
    </w:p>
    <w:p w14:paraId="41AFF3BB" w14:textId="20044D52" w:rsidR="00D20334" w:rsidRDefault="00D20334" w:rsidP="00D20334">
      <w:pPr>
        <w:numPr>
          <w:ilvl w:val="0"/>
          <w:numId w:val="33"/>
        </w:numPr>
        <w:suppressAutoHyphens w:val="0"/>
        <w:spacing w:line="276" w:lineRule="auto"/>
        <w:ind w:left="851" w:hanging="425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 xml:space="preserve">zarządzeniem nr </w:t>
      </w:r>
      <w:r>
        <w:rPr>
          <w:rFonts w:ascii="Verdana" w:hAnsi="Verdana" w:cs="Arial"/>
          <w:b/>
        </w:rPr>
        <w:t>1700 /2020</w:t>
      </w:r>
      <w:r>
        <w:rPr>
          <w:rFonts w:ascii="Verdana" w:hAnsi="Verdana" w:cs="Arial"/>
        </w:rPr>
        <w:t xml:space="preserve"> Prezydenta Miasta Płocka z dnia 20 sierpnia 2020 roku w sprawie: ustalenia zasad gospodarowania materiałem pochodzącym z rozbiórek dróg publicznych, dróg wewnętrznych, parkingów i placów będących własnością Gminy Płock</w:t>
      </w:r>
      <w:r w:rsidR="00DD09C5">
        <w:rPr>
          <w:rFonts w:ascii="Verdana" w:hAnsi="Verdana" w:cs="Arial"/>
        </w:rPr>
        <w:t>,</w:t>
      </w:r>
    </w:p>
    <w:p w14:paraId="16262D25" w14:textId="775027DB" w:rsidR="00D20334" w:rsidRDefault="00D20334" w:rsidP="00D20334">
      <w:pPr>
        <w:numPr>
          <w:ilvl w:val="0"/>
          <w:numId w:val="33"/>
        </w:numPr>
        <w:suppressAutoHyphens w:val="0"/>
        <w:spacing w:line="276" w:lineRule="auto"/>
        <w:ind w:left="851" w:hanging="425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 xml:space="preserve"> </w:t>
      </w:r>
      <w:r>
        <w:rPr>
          <w:rFonts w:ascii="Verdana" w:hAnsi="Verdana"/>
          <w:lang w:eastAsia="pl-PL"/>
        </w:rPr>
        <w:t>zarządzeniem</w:t>
      </w:r>
      <w:r w:rsidR="00473BD1">
        <w:rPr>
          <w:rFonts w:ascii="Verdana" w:hAnsi="Verdana"/>
          <w:b/>
          <w:bCs/>
        </w:rPr>
        <w:t xml:space="preserve"> n</w:t>
      </w:r>
      <w:r>
        <w:rPr>
          <w:rFonts w:ascii="Verdana" w:hAnsi="Verdana"/>
          <w:b/>
          <w:bCs/>
        </w:rPr>
        <w:t>r 2227/2016</w:t>
      </w:r>
      <w:r>
        <w:rPr>
          <w:rFonts w:ascii="Verdana" w:hAnsi="Verdana"/>
        </w:rPr>
        <w:t xml:space="preserve"> </w:t>
      </w:r>
      <w:r w:rsidR="00473BD1" w:rsidRPr="00473BD1">
        <w:rPr>
          <w:rFonts w:ascii="Verdana" w:hAnsi="Verdana"/>
        </w:rPr>
        <w:t xml:space="preserve">Prezydenta Miasta Płocka </w:t>
      </w:r>
      <w:r>
        <w:rPr>
          <w:rFonts w:ascii="Verdana" w:hAnsi="Verdana"/>
        </w:rPr>
        <w:t>z dnia 18 lipca 2016 roku w sprawie powołania Zespołu do spraw Estetyki Miasta oraz ustalenia zasad uzgadniania i opiniowania projektów pod względem plastycznym</w:t>
      </w:r>
      <w:r w:rsidR="00DD09C5">
        <w:rPr>
          <w:rFonts w:ascii="Verdana" w:hAnsi="Verdana"/>
        </w:rPr>
        <w:t>,</w:t>
      </w:r>
    </w:p>
    <w:p w14:paraId="519EA09C" w14:textId="60170673" w:rsidR="00D20334" w:rsidRPr="00A323B1" w:rsidRDefault="00DD09C5" w:rsidP="00D20334">
      <w:pPr>
        <w:numPr>
          <w:ilvl w:val="0"/>
          <w:numId w:val="33"/>
        </w:numPr>
        <w:suppressAutoHyphens w:val="0"/>
        <w:spacing w:line="276" w:lineRule="auto"/>
        <w:ind w:left="851" w:hanging="425"/>
        <w:contextualSpacing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Cs/>
          <w:color w:val="000000" w:themeColor="text1"/>
        </w:rPr>
        <w:t>z</w:t>
      </w:r>
      <w:r w:rsidR="006929F6" w:rsidRPr="00A323B1">
        <w:rPr>
          <w:rFonts w:ascii="Verdana" w:hAnsi="Verdana"/>
          <w:bCs/>
          <w:color w:val="000000" w:themeColor="text1"/>
        </w:rPr>
        <w:t>arządzeniem</w:t>
      </w:r>
      <w:r w:rsidR="00473BD1" w:rsidRPr="00A323B1">
        <w:rPr>
          <w:rFonts w:ascii="Verdana" w:hAnsi="Verdana"/>
          <w:b/>
          <w:bCs/>
          <w:color w:val="000000" w:themeColor="text1"/>
        </w:rPr>
        <w:t xml:space="preserve"> n</w:t>
      </w:r>
      <w:r w:rsidR="006929F6" w:rsidRPr="00A323B1">
        <w:rPr>
          <w:rFonts w:ascii="Verdana" w:hAnsi="Verdana"/>
          <w:b/>
          <w:bCs/>
          <w:color w:val="000000" w:themeColor="text1"/>
        </w:rPr>
        <w:t>r 4308/2023</w:t>
      </w:r>
      <w:r w:rsidR="006929F6" w:rsidRPr="00A323B1">
        <w:rPr>
          <w:rFonts w:ascii="Verdana" w:hAnsi="Verdana"/>
          <w:color w:val="000000" w:themeColor="text1"/>
        </w:rPr>
        <w:t xml:space="preserve"> </w:t>
      </w:r>
      <w:r w:rsidR="00473BD1" w:rsidRPr="00A323B1">
        <w:rPr>
          <w:rFonts w:ascii="Verdana" w:hAnsi="Verdana"/>
          <w:color w:val="000000" w:themeColor="text1"/>
        </w:rPr>
        <w:t xml:space="preserve">Prezydenta Miasta Płocka </w:t>
      </w:r>
      <w:r w:rsidR="006929F6" w:rsidRPr="00A323B1">
        <w:rPr>
          <w:rFonts w:ascii="Verdana" w:hAnsi="Verdana"/>
          <w:color w:val="000000" w:themeColor="text1"/>
        </w:rPr>
        <w:t>z dnia 15 czerwca 2023 roku w sprawie: Wytycznych do projektowania, realizacji i odbioru miejskiej sieci oraz przyłączy kanalizacji deszczowej w zakresie zgodności z polityką planowania infrastruktury na terenie Gminy-Miasto Płock</w:t>
      </w:r>
      <w:r>
        <w:rPr>
          <w:rFonts w:ascii="Verdana" w:hAnsi="Verdana"/>
          <w:color w:val="000000" w:themeColor="text1"/>
        </w:rPr>
        <w:t>,</w:t>
      </w:r>
    </w:p>
    <w:p w14:paraId="4D84550A" w14:textId="6E5F4470" w:rsidR="00D20334" w:rsidRDefault="00473BD1" w:rsidP="00D20334">
      <w:pPr>
        <w:numPr>
          <w:ilvl w:val="0"/>
          <w:numId w:val="33"/>
        </w:numPr>
        <w:suppressAutoHyphens w:val="0"/>
        <w:spacing w:line="276" w:lineRule="auto"/>
        <w:ind w:left="851" w:hanging="425"/>
        <w:contextualSpacing/>
        <w:jc w:val="both"/>
        <w:rPr>
          <w:rFonts w:ascii="Verdana" w:hAnsi="Verdana"/>
        </w:rPr>
      </w:pPr>
      <w:r>
        <w:rPr>
          <w:rFonts w:ascii="Verdana" w:hAnsi="Verdana" w:cs="Arial"/>
        </w:rPr>
        <w:t xml:space="preserve"> </w:t>
      </w:r>
      <w:r w:rsidR="00DD09C5">
        <w:rPr>
          <w:rFonts w:ascii="Verdana" w:hAnsi="Verdana" w:cs="Arial"/>
        </w:rPr>
        <w:t>z</w:t>
      </w:r>
      <w:r>
        <w:rPr>
          <w:rFonts w:ascii="Verdana" w:hAnsi="Verdana" w:cs="Arial"/>
        </w:rPr>
        <w:t>arządzeniem n</w:t>
      </w:r>
      <w:r w:rsidR="00D20334">
        <w:rPr>
          <w:rFonts w:ascii="Verdana" w:hAnsi="Verdana" w:cs="Arial"/>
        </w:rPr>
        <w:t xml:space="preserve">r </w:t>
      </w:r>
      <w:r w:rsidR="00D20334">
        <w:rPr>
          <w:rFonts w:ascii="Verdana" w:hAnsi="Verdana" w:cs="Arial"/>
          <w:b/>
          <w:bCs/>
        </w:rPr>
        <w:t>1313/2020</w:t>
      </w:r>
      <w:r w:rsidR="00D20334">
        <w:rPr>
          <w:rFonts w:ascii="Verdana" w:hAnsi="Verdana" w:cs="Arial"/>
        </w:rPr>
        <w:t xml:space="preserve"> </w:t>
      </w:r>
      <w:r>
        <w:rPr>
          <w:rFonts w:ascii="Verdana" w:hAnsi="Verdana"/>
        </w:rPr>
        <w:t xml:space="preserve">Prezydenta Miasta Płocka </w:t>
      </w:r>
      <w:r w:rsidR="00D20334">
        <w:rPr>
          <w:rFonts w:ascii="Verdana" w:hAnsi="Verdana" w:cs="Arial"/>
        </w:rPr>
        <w:t xml:space="preserve">z dnia 18 lutego 2020 roku w sprawie </w:t>
      </w:r>
      <w:r w:rsidR="00D20334">
        <w:rPr>
          <w:rFonts w:ascii="Verdana" w:hAnsi="Verdana" w:cs="Verdana,Bold"/>
          <w:bCs/>
        </w:rPr>
        <w:t>Instrukcji wykonania prac związanych z odtworzeniem nawierzchni w obrębie pasa drogowego naruszonych w wyniku robót kanalizacyjnych, wodociągowych, ciepłowniczych, gazociągowych, elektrycznych, telekomunikacyjnych itp. oraz prac związanych z regulacją wysokościową urządzeń uzbrojenia podziemnego</w:t>
      </w:r>
      <w:r w:rsidR="00DD09C5">
        <w:rPr>
          <w:rFonts w:ascii="Verdana" w:hAnsi="Verdana" w:cs="Verdana,Bold"/>
          <w:bCs/>
        </w:rPr>
        <w:t>,</w:t>
      </w:r>
    </w:p>
    <w:p w14:paraId="68BF4EB3" w14:textId="57D174A6" w:rsidR="00D20334" w:rsidRDefault="00D20334" w:rsidP="00D20334">
      <w:pPr>
        <w:numPr>
          <w:ilvl w:val="0"/>
          <w:numId w:val="33"/>
        </w:numPr>
        <w:suppressAutoHyphens w:val="0"/>
        <w:spacing w:line="276" w:lineRule="auto"/>
        <w:ind w:left="851" w:hanging="425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 xml:space="preserve"> </w:t>
      </w:r>
      <w:r w:rsidR="00DD09C5">
        <w:rPr>
          <w:rFonts w:ascii="Verdana" w:hAnsi="Verdana"/>
        </w:rPr>
        <w:t>z</w:t>
      </w:r>
      <w:r w:rsidR="00473BD1">
        <w:rPr>
          <w:rFonts w:ascii="Verdana" w:hAnsi="Verdana"/>
        </w:rPr>
        <w:t>arządzeniem nr</w:t>
      </w:r>
      <w:r>
        <w:rPr>
          <w:rFonts w:ascii="Verdana" w:hAnsi="Verdana"/>
        </w:rPr>
        <w:t xml:space="preserve"> </w:t>
      </w:r>
      <w:r>
        <w:rPr>
          <w:rFonts w:ascii="Verdana" w:hAnsi="Verdana" w:cs="Arial"/>
        </w:rPr>
        <w:t>2765/2021 Prezydenta Miasta Płocka z</w:t>
      </w:r>
      <w:r>
        <w:rPr>
          <w:rFonts w:ascii="Verdana" w:hAnsi="Verdana"/>
        </w:rPr>
        <w:t xml:space="preserve"> </w:t>
      </w:r>
      <w:r>
        <w:rPr>
          <w:rFonts w:ascii="Verdana" w:hAnsi="Verdana" w:cs="Arial"/>
        </w:rPr>
        <w:t>dnia 22 października 2021 roku w sprawie</w:t>
      </w:r>
      <w:r w:rsidR="00473BD1">
        <w:rPr>
          <w:rFonts w:ascii="Verdana" w:hAnsi="Verdana" w:cs="Arial"/>
        </w:rPr>
        <w:t>:</w:t>
      </w:r>
      <w:r>
        <w:rPr>
          <w:rFonts w:ascii="Verdana" w:hAnsi="Verdana" w:cs="Arial"/>
        </w:rPr>
        <w:t xml:space="preserve"> nasadzeń zastępczych za usuwanie drzew z</w:t>
      </w:r>
      <w:r>
        <w:rPr>
          <w:rFonts w:ascii="Verdana" w:hAnsi="Verdana"/>
        </w:rPr>
        <w:t xml:space="preserve"> </w:t>
      </w:r>
      <w:r>
        <w:rPr>
          <w:rFonts w:ascii="Verdana" w:hAnsi="Verdana" w:cs="Arial"/>
        </w:rPr>
        <w:t>terenu Gminy Miasto Płock</w:t>
      </w:r>
      <w:r w:rsidR="00DD09C5">
        <w:rPr>
          <w:rFonts w:ascii="Verdana" w:hAnsi="Verdana" w:cs="Arial"/>
        </w:rPr>
        <w:t>,</w:t>
      </w:r>
      <w:r>
        <w:rPr>
          <w:rFonts w:ascii="Verdana" w:hAnsi="Verdana" w:cs="Arial"/>
        </w:rPr>
        <w:t xml:space="preserve"> </w:t>
      </w:r>
    </w:p>
    <w:p w14:paraId="0E3B22B7" w14:textId="0FFAB527" w:rsidR="00D34514" w:rsidRPr="00AC3004" w:rsidRDefault="00DD09C5" w:rsidP="00AC3004">
      <w:pPr>
        <w:numPr>
          <w:ilvl w:val="0"/>
          <w:numId w:val="33"/>
        </w:numPr>
        <w:suppressAutoHyphens w:val="0"/>
        <w:spacing w:line="276" w:lineRule="auto"/>
        <w:ind w:left="851" w:hanging="425"/>
        <w:contextualSpacing/>
        <w:jc w:val="both"/>
        <w:rPr>
          <w:rFonts w:ascii="Verdana" w:hAnsi="Verdana" w:cs="Arial"/>
        </w:rPr>
      </w:pPr>
      <w:r>
        <w:rPr>
          <w:rFonts w:ascii="Verdana" w:hAnsi="Verdana"/>
        </w:rPr>
        <w:t>z</w:t>
      </w:r>
      <w:r w:rsidR="00473BD1">
        <w:rPr>
          <w:rFonts w:ascii="Verdana" w:hAnsi="Verdana"/>
        </w:rPr>
        <w:t>arządzeniem n</w:t>
      </w:r>
      <w:r w:rsidR="00D20334">
        <w:rPr>
          <w:rFonts w:ascii="Verdana" w:hAnsi="Verdana"/>
        </w:rPr>
        <w:t xml:space="preserve">r 2738/2021 </w:t>
      </w:r>
      <w:r w:rsidR="00D20334">
        <w:rPr>
          <w:rFonts w:ascii="Verdana" w:hAnsi="Verdana" w:cs="Verdana"/>
          <w:color w:val="000000"/>
        </w:rPr>
        <w:t xml:space="preserve">Prezydenta Miasta Płocka </w:t>
      </w:r>
      <w:r w:rsidR="00D20334">
        <w:rPr>
          <w:rFonts w:ascii="Verdana" w:hAnsi="Verdana"/>
        </w:rPr>
        <w:t>z dnia 14 października 2021 r. w sprawie: ustalenia zasad ochrony zieleni przy planowaniu i realizacji inwestycji miejskich oraz powołania Zespołu do spraw gospodarowania zielenią w procesie inwestycyjnym,</w:t>
      </w:r>
      <w:r w:rsidR="00D20334">
        <w:rPr>
          <w:rFonts w:ascii="Verdana" w:hAnsi="Verdana" w:cs="Arial"/>
        </w:rPr>
        <w:t xml:space="preserve"> zmienionego zarządzeniami: </w:t>
      </w:r>
      <w:r w:rsidR="00AC3004" w:rsidRPr="00AC3004">
        <w:rPr>
          <w:rFonts w:ascii="Verdana" w:hAnsi="Verdana" w:cs="Arial"/>
        </w:rPr>
        <w:t>Nr 3257/2022 z dnia</w:t>
      </w:r>
      <w:r w:rsidR="00AC3004" w:rsidRPr="00AC3004">
        <w:rPr>
          <w:rFonts w:ascii="Verdana" w:hAnsi="Verdana" w:cs="Arial"/>
        </w:rPr>
        <w:br/>
        <w:t>11 kwietnia 2022 r., 3295/2022 z dnia 29 kwietnia 2022 r., Nr 3521/2022 z dnia 28 lipca 2022 r.</w:t>
      </w:r>
      <w:r w:rsidR="00AC3004">
        <w:rPr>
          <w:rFonts w:ascii="Verdana" w:hAnsi="Verdana" w:cs="Arial"/>
        </w:rPr>
        <w:t xml:space="preserve"> i</w:t>
      </w:r>
      <w:r w:rsidR="00AC3004" w:rsidRPr="00AC3004">
        <w:rPr>
          <w:rFonts w:ascii="Verdana" w:hAnsi="Verdana" w:cs="Arial"/>
        </w:rPr>
        <w:t xml:space="preserve"> 4268/2023 z dnia 30 maja 2023 roku.</w:t>
      </w:r>
      <w:r w:rsidR="00AC3004">
        <w:rPr>
          <w:rFonts w:ascii="Verdana" w:hAnsi="Verdana" w:cs="Arial"/>
        </w:rPr>
        <w:t xml:space="preserve"> </w:t>
      </w:r>
    </w:p>
    <w:p w14:paraId="0DAF795C" w14:textId="77777777" w:rsidR="00D34514" w:rsidRPr="00AC3004" w:rsidRDefault="00D34514">
      <w:pPr>
        <w:jc w:val="center"/>
        <w:rPr>
          <w:rFonts w:ascii="Verdana" w:eastAsia="Calibri" w:hAnsi="Verdana" w:cs="Verdana"/>
        </w:rPr>
      </w:pPr>
      <w:r w:rsidRPr="00AC3004">
        <w:rPr>
          <w:rFonts w:ascii="Verdana" w:hAnsi="Verdana" w:cs="Verdana"/>
          <w:b/>
          <w:bCs/>
        </w:rPr>
        <w:t>§ 2</w:t>
      </w:r>
    </w:p>
    <w:p w14:paraId="763CE01C" w14:textId="1974D6CE" w:rsidR="001E073C" w:rsidRPr="00244BEF" w:rsidRDefault="00D34514" w:rsidP="00244BEF">
      <w:pPr>
        <w:pStyle w:val="Akapitzlist"/>
        <w:numPr>
          <w:ilvl w:val="3"/>
          <w:numId w:val="25"/>
        </w:numPr>
        <w:rPr>
          <w:rFonts w:ascii="Verdana" w:hAnsi="Verdana" w:cs="Verdana"/>
        </w:rPr>
      </w:pPr>
      <w:r w:rsidRPr="00AC3004">
        <w:rPr>
          <w:rFonts w:ascii="Verdana" w:hAnsi="Verdana" w:cs="Verdana"/>
          <w:sz w:val="20"/>
          <w:szCs w:val="20"/>
        </w:rPr>
        <w:t>Przedmiotem zamówienia jest opracowanie kompletnej dokumentacji projektowo-kosztorysowej, uzyskanie wszelkich niezbędnych zgód i decyzji umożliwiających wykonanie robót budowlanych</w:t>
      </w:r>
      <w:r w:rsidR="001E073C" w:rsidRPr="00AC3004">
        <w:rPr>
          <w:rFonts w:ascii="Verdana" w:hAnsi="Verdana" w:cs="Verdana"/>
          <w:b/>
          <w:sz w:val="20"/>
          <w:szCs w:val="20"/>
        </w:rPr>
        <w:t xml:space="preserve">: </w:t>
      </w:r>
      <w:r w:rsidR="00AC3004" w:rsidRPr="00AC3004">
        <w:rPr>
          <w:rFonts w:ascii="Verdana" w:hAnsi="Verdana" w:cs="Verdana"/>
          <w:b/>
          <w:sz w:val="20"/>
          <w:szCs w:val="20"/>
        </w:rPr>
        <w:t xml:space="preserve">Opracowanie dokumentacji projektowo-kosztorysowej pn. </w:t>
      </w:r>
      <w:r w:rsidR="00CC7CAD">
        <w:rPr>
          <w:rFonts w:ascii="Verdana" w:hAnsi="Verdana" w:cs="Verdana"/>
          <w:b/>
          <w:sz w:val="20"/>
          <w:szCs w:val="20"/>
        </w:rPr>
        <w:t xml:space="preserve">1. </w:t>
      </w:r>
      <w:r w:rsidR="00473BD1" w:rsidRPr="00473BD1">
        <w:rPr>
          <w:rFonts w:ascii="Verdana" w:hAnsi="Verdana" w:cs="Verdana"/>
          <w:b/>
          <w:sz w:val="20"/>
          <w:szCs w:val="20"/>
        </w:rPr>
        <w:t>Rozbudowa ulicy Ciechomickiej</w:t>
      </w:r>
      <w:r w:rsidR="00473BD1">
        <w:rPr>
          <w:rFonts w:ascii="Verdana" w:hAnsi="Verdana" w:cs="Verdana"/>
          <w:b/>
          <w:sz w:val="20"/>
          <w:szCs w:val="20"/>
        </w:rPr>
        <w:t xml:space="preserve">/ </w:t>
      </w:r>
      <w:r w:rsidR="00CC7CAD">
        <w:rPr>
          <w:rFonts w:ascii="Verdana" w:hAnsi="Verdana" w:cs="Verdana"/>
          <w:b/>
          <w:sz w:val="20"/>
          <w:szCs w:val="20"/>
        </w:rPr>
        <w:t xml:space="preserve">2. </w:t>
      </w:r>
      <w:r w:rsidR="00CC7CAD" w:rsidRPr="00CC7CAD">
        <w:rPr>
          <w:rFonts w:ascii="Verdana" w:hAnsi="Verdana" w:cs="Verdana"/>
          <w:b/>
          <w:sz w:val="20"/>
          <w:szCs w:val="20"/>
        </w:rPr>
        <w:t>Rozbudowa/budowa</w:t>
      </w:r>
      <w:r w:rsidR="00CC7CAD">
        <w:rPr>
          <w:rFonts w:ascii="Verdana" w:hAnsi="Verdana" w:cs="Verdana"/>
          <w:b/>
          <w:sz w:val="20"/>
          <w:szCs w:val="20"/>
        </w:rPr>
        <w:t xml:space="preserve"> ulicy Pedagogicznej ,Nauczycielskiej, </w:t>
      </w:r>
      <w:r w:rsidR="00CC7CAD" w:rsidRPr="00CC7CAD">
        <w:rPr>
          <w:rFonts w:ascii="Verdana" w:hAnsi="Verdana" w:cs="Verdana"/>
          <w:b/>
          <w:sz w:val="20"/>
          <w:szCs w:val="20"/>
        </w:rPr>
        <w:t>Edukacyjnej</w:t>
      </w:r>
      <w:r w:rsidR="00CC7CAD">
        <w:rPr>
          <w:rFonts w:ascii="Verdana" w:hAnsi="Verdana" w:cs="Verdana"/>
          <w:b/>
          <w:sz w:val="20"/>
          <w:szCs w:val="20"/>
        </w:rPr>
        <w:t xml:space="preserve">, </w:t>
      </w:r>
      <w:r w:rsidR="00CC7CAD" w:rsidRPr="00CC7CAD">
        <w:rPr>
          <w:rFonts w:ascii="Verdana" w:hAnsi="Verdana" w:cs="Verdana"/>
          <w:b/>
          <w:sz w:val="20"/>
          <w:szCs w:val="20"/>
        </w:rPr>
        <w:t>Wakacyjnej</w:t>
      </w:r>
      <w:r w:rsidR="00CC7CAD">
        <w:rPr>
          <w:rFonts w:ascii="Verdana" w:hAnsi="Verdana" w:cs="Verdana"/>
          <w:b/>
          <w:sz w:val="20"/>
          <w:szCs w:val="20"/>
        </w:rPr>
        <w:t>, Semestralnej.</w:t>
      </w:r>
      <w:r w:rsidR="00385F66">
        <w:rPr>
          <w:rFonts w:ascii="Verdana" w:hAnsi="Verdana" w:cs="Verdana"/>
          <w:b/>
          <w:sz w:val="20"/>
          <w:szCs w:val="20"/>
        </w:rPr>
        <w:t xml:space="preserve"> </w:t>
      </w:r>
      <w:r w:rsidR="00CC7CAD" w:rsidRPr="00244BEF">
        <w:rPr>
          <w:rFonts w:ascii="Verdana" w:hAnsi="Verdana" w:cs="Verdana"/>
          <w:b/>
        </w:rPr>
        <w:t>w</w:t>
      </w:r>
      <w:r w:rsidR="00473BD1" w:rsidRPr="00244BEF">
        <w:rPr>
          <w:rFonts w:ascii="Verdana" w:hAnsi="Verdana" w:cs="Verdana"/>
          <w:b/>
        </w:rPr>
        <w:t xml:space="preserve"> ramach zadania: </w:t>
      </w:r>
      <w:r w:rsidR="00473BD1" w:rsidRPr="00244BEF">
        <w:rPr>
          <w:rFonts w:ascii="Verdana" w:hAnsi="Verdana"/>
          <w:b/>
          <w:bCs/>
        </w:rPr>
        <w:t>Budowa i przebudowa dróg na osiedlu Ciechomice</w:t>
      </w:r>
    </w:p>
    <w:p w14:paraId="186E83C4" w14:textId="77777777" w:rsidR="00D34514" w:rsidRPr="00AF2599" w:rsidRDefault="00D34514" w:rsidP="001E073C">
      <w:pPr>
        <w:pStyle w:val="Akapitzlist"/>
        <w:ind w:left="360"/>
        <w:rPr>
          <w:rFonts w:ascii="Verdana" w:eastAsia="Times New Roman" w:hAnsi="Verdana" w:cs="Verdana"/>
          <w:sz w:val="20"/>
          <w:szCs w:val="20"/>
        </w:rPr>
      </w:pPr>
      <w:r w:rsidRPr="00AF2599">
        <w:rPr>
          <w:rFonts w:ascii="Verdana" w:hAnsi="Verdana" w:cs="Verdana"/>
          <w:sz w:val="20"/>
          <w:szCs w:val="20"/>
        </w:rPr>
        <w:lastRenderedPageBreak/>
        <w:t xml:space="preserve">Szczegółowy opis przedmiotu zamówienia stanowi integralną cześć umowy. </w:t>
      </w:r>
    </w:p>
    <w:p w14:paraId="62C1B7C3" w14:textId="77777777" w:rsidR="00D34514" w:rsidRPr="00473BD1" w:rsidRDefault="00D34514">
      <w:pPr>
        <w:numPr>
          <w:ilvl w:val="3"/>
          <w:numId w:val="25"/>
        </w:numPr>
        <w:suppressAutoHyphens w:val="0"/>
        <w:spacing w:after="200"/>
        <w:jc w:val="both"/>
        <w:rPr>
          <w:rFonts w:ascii="Verdana" w:eastAsia="Calibri" w:hAnsi="Verdana" w:cs="Verdana"/>
          <w:color w:val="FF0000"/>
        </w:rPr>
      </w:pPr>
      <w:r>
        <w:rPr>
          <w:rFonts w:ascii="Verdana" w:eastAsia="Calibri" w:hAnsi="Verdana" w:cs="Verdana"/>
        </w:rPr>
        <w:t>W ramach zamówienia należy zaprojektować następujące elementy</w:t>
      </w:r>
      <w:r w:rsidR="00F0344B">
        <w:rPr>
          <w:rFonts w:ascii="Verdana" w:eastAsia="Calibri" w:hAnsi="Verdana" w:cs="Verdana"/>
        </w:rPr>
        <w:t xml:space="preserve">: </w:t>
      </w:r>
      <w:r w:rsidR="00F0344B" w:rsidRPr="003B2E52">
        <w:rPr>
          <w:rFonts w:ascii="Verdana" w:eastAsia="Calibri" w:hAnsi="Verdana" w:cs="Verdana"/>
          <w:i/>
          <w:color w:val="FF0000"/>
        </w:rPr>
        <w:t>(zostanie dostosowane)</w:t>
      </w:r>
    </w:p>
    <w:p w14:paraId="3CB3B192" w14:textId="77777777" w:rsidR="00473BD1" w:rsidRPr="00473BD1" w:rsidRDefault="00473BD1" w:rsidP="00473BD1">
      <w:pPr>
        <w:pStyle w:val="Akapitzlist"/>
        <w:numPr>
          <w:ilvl w:val="0"/>
          <w:numId w:val="36"/>
        </w:numPr>
        <w:spacing w:after="0"/>
        <w:ind w:left="851" w:hanging="425"/>
        <w:contextualSpacing/>
        <w:jc w:val="both"/>
        <w:rPr>
          <w:rFonts w:ascii="Verdana" w:hAnsi="Verdana"/>
          <w:sz w:val="20"/>
          <w:szCs w:val="20"/>
        </w:rPr>
      </w:pPr>
      <w:r w:rsidRPr="00473BD1">
        <w:rPr>
          <w:rFonts w:ascii="Verdana" w:hAnsi="Verdana"/>
          <w:bCs/>
          <w:sz w:val="20"/>
          <w:szCs w:val="20"/>
        </w:rPr>
        <w:t>rozbudowa/budowa/przebudowa jezdni wraz ze skrzyżowaniami i sieciami,</w:t>
      </w:r>
    </w:p>
    <w:p w14:paraId="54AFFFEF" w14:textId="77777777" w:rsidR="00473BD1" w:rsidRPr="00473BD1" w:rsidRDefault="00473BD1" w:rsidP="00473BD1">
      <w:pPr>
        <w:numPr>
          <w:ilvl w:val="0"/>
          <w:numId w:val="36"/>
        </w:numPr>
        <w:suppressAutoHyphens w:val="0"/>
        <w:spacing w:line="276" w:lineRule="auto"/>
        <w:ind w:left="851" w:hanging="425"/>
        <w:contextualSpacing/>
        <w:jc w:val="both"/>
        <w:rPr>
          <w:rFonts w:ascii="Verdana" w:hAnsi="Verdana"/>
        </w:rPr>
      </w:pPr>
      <w:r w:rsidRPr="00473BD1">
        <w:rPr>
          <w:rFonts w:ascii="Verdana" w:hAnsi="Verdana"/>
        </w:rPr>
        <w:t>rozbudowa</w:t>
      </w:r>
      <w:r w:rsidRPr="00473BD1">
        <w:rPr>
          <w:rFonts w:ascii="Verdana" w:hAnsi="Verdana"/>
          <w:b/>
          <w:bCs/>
        </w:rPr>
        <w:t>/</w:t>
      </w:r>
      <w:r w:rsidRPr="00473BD1">
        <w:rPr>
          <w:rFonts w:ascii="Verdana" w:hAnsi="Verdana"/>
          <w:bCs/>
        </w:rPr>
        <w:t>budowa/</w:t>
      </w:r>
      <w:r w:rsidRPr="00473BD1">
        <w:rPr>
          <w:rFonts w:ascii="Verdana" w:hAnsi="Verdana"/>
        </w:rPr>
        <w:t>przebudowa chodników, zjazdów, drogi rowerowej w ulicy Ciechomickiej,</w:t>
      </w:r>
    </w:p>
    <w:p w14:paraId="7EFA621D" w14:textId="77777777" w:rsidR="00473BD1" w:rsidRDefault="00473BD1" w:rsidP="00473BD1">
      <w:pPr>
        <w:numPr>
          <w:ilvl w:val="0"/>
          <w:numId w:val="36"/>
        </w:numPr>
        <w:suppressAutoHyphens w:val="0"/>
        <w:spacing w:line="276" w:lineRule="auto"/>
        <w:ind w:left="851" w:hanging="425"/>
        <w:contextualSpacing/>
        <w:jc w:val="both"/>
        <w:rPr>
          <w:rFonts w:ascii="Verdana" w:hAnsi="Verdana"/>
        </w:rPr>
      </w:pPr>
      <w:r w:rsidRPr="00473BD1">
        <w:rPr>
          <w:rFonts w:ascii="Verdana" w:hAnsi="Verdana"/>
          <w:bCs/>
        </w:rPr>
        <w:t xml:space="preserve">kompleksowa wymiana oraz rozbudowa </w:t>
      </w:r>
      <w:r w:rsidRPr="00473BD1">
        <w:rPr>
          <w:rFonts w:ascii="Verdana" w:hAnsi="Verdana"/>
        </w:rPr>
        <w:t xml:space="preserve">sieci 0,4 </w:t>
      </w:r>
      <w:proofErr w:type="spellStart"/>
      <w:r w:rsidRPr="00473BD1">
        <w:rPr>
          <w:rFonts w:ascii="Verdana" w:hAnsi="Verdana"/>
        </w:rPr>
        <w:t>kV</w:t>
      </w:r>
      <w:proofErr w:type="spellEnd"/>
      <w:r w:rsidRPr="00473BD1">
        <w:rPr>
          <w:rFonts w:ascii="Verdana" w:hAnsi="Verdana"/>
        </w:rPr>
        <w:t xml:space="preserve"> oświetlenia</w:t>
      </w:r>
      <w:r>
        <w:rPr>
          <w:rFonts w:ascii="Verdana" w:hAnsi="Verdana"/>
        </w:rPr>
        <w:t xml:space="preserve"> ulicznego,</w:t>
      </w:r>
    </w:p>
    <w:p w14:paraId="6693011F" w14:textId="77777777" w:rsidR="00473BD1" w:rsidRDefault="00473BD1" w:rsidP="00473BD1">
      <w:pPr>
        <w:numPr>
          <w:ilvl w:val="0"/>
          <w:numId w:val="36"/>
        </w:numPr>
        <w:suppressAutoHyphens w:val="0"/>
        <w:spacing w:line="276" w:lineRule="auto"/>
        <w:ind w:left="851" w:hanging="425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>budowa</w:t>
      </w:r>
      <w:r>
        <w:rPr>
          <w:rFonts w:ascii="Verdana" w:hAnsi="Verdana"/>
          <w:bCs/>
        </w:rPr>
        <w:t>/</w:t>
      </w:r>
      <w:r>
        <w:rPr>
          <w:rFonts w:ascii="Verdana" w:hAnsi="Verdana"/>
        </w:rPr>
        <w:t>przebudowa kanalizacji deszczowej, lub odwodnienie rowami,</w:t>
      </w:r>
    </w:p>
    <w:p w14:paraId="309EF594" w14:textId="77777777" w:rsidR="00473BD1" w:rsidRDefault="00473BD1" w:rsidP="00473BD1">
      <w:pPr>
        <w:numPr>
          <w:ilvl w:val="0"/>
          <w:numId w:val="36"/>
        </w:numPr>
        <w:suppressAutoHyphens w:val="0"/>
        <w:spacing w:line="276" w:lineRule="auto"/>
        <w:ind w:left="851" w:hanging="425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>usunięcie kolizji na istniejących sieciach,</w:t>
      </w:r>
    </w:p>
    <w:p w14:paraId="5D3FF725" w14:textId="77777777" w:rsidR="00473BD1" w:rsidRPr="00473BD1" w:rsidRDefault="00473BD1" w:rsidP="00473BD1">
      <w:pPr>
        <w:numPr>
          <w:ilvl w:val="0"/>
          <w:numId w:val="36"/>
        </w:numPr>
        <w:suppressAutoHyphens w:val="0"/>
        <w:spacing w:line="276" w:lineRule="auto"/>
        <w:ind w:left="851" w:hanging="425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>budowa kanałów technologicznych w drogach publicznych o ile zajdzie taka konieczność, zgodnie z obowiązującymi przepisami, lub uzyskanie odstępstw od ich budowy.</w:t>
      </w:r>
    </w:p>
    <w:p w14:paraId="79F9321C" w14:textId="77777777" w:rsidR="00D34514" w:rsidRPr="00CB2579" w:rsidRDefault="00D34514" w:rsidP="007D13FC">
      <w:pPr>
        <w:numPr>
          <w:ilvl w:val="0"/>
          <w:numId w:val="14"/>
        </w:numPr>
        <w:tabs>
          <w:tab w:val="left" w:pos="142"/>
        </w:tabs>
        <w:ind w:left="426" w:hanging="426"/>
        <w:jc w:val="both"/>
        <w:rPr>
          <w:rFonts w:ascii="Verdana" w:hAnsi="Verdana" w:cs="Verdana"/>
        </w:rPr>
      </w:pPr>
      <w:r w:rsidRPr="00CB2579">
        <w:rPr>
          <w:rFonts w:ascii="Verdana" w:hAnsi="Verdana" w:cs="Verdana"/>
        </w:rPr>
        <w:t>Zakres zamówienia obejmuje, w szczególności:</w:t>
      </w:r>
    </w:p>
    <w:p w14:paraId="68045D0C" w14:textId="77777777" w:rsidR="00D34514" w:rsidRDefault="00D34514" w:rsidP="007D13FC">
      <w:pPr>
        <w:numPr>
          <w:ilvl w:val="0"/>
          <w:numId w:val="5"/>
        </w:numPr>
        <w:tabs>
          <w:tab w:val="clear" w:pos="704"/>
          <w:tab w:val="num" w:pos="426"/>
          <w:tab w:val="left" w:pos="851"/>
        </w:tabs>
        <w:ind w:left="851" w:hanging="709"/>
        <w:jc w:val="both"/>
        <w:rPr>
          <w:rFonts w:ascii="Verdana" w:hAnsi="Verdana" w:cs="Verdana"/>
        </w:rPr>
      </w:pPr>
      <w:r w:rsidRPr="00CB2579">
        <w:rPr>
          <w:rFonts w:ascii="Verdana" w:hAnsi="Verdana" w:cs="Verdana"/>
        </w:rPr>
        <w:t>sporządzenie:</w:t>
      </w:r>
    </w:p>
    <w:p w14:paraId="0A727F63" w14:textId="77777777" w:rsidR="00CC7CAD" w:rsidRPr="00CC7CAD" w:rsidRDefault="00CC7CAD" w:rsidP="00CC7CAD">
      <w:pPr>
        <w:tabs>
          <w:tab w:val="left" w:pos="851"/>
        </w:tabs>
        <w:ind w:left="851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1) </w:t>
      </w:r>
      <w:r w:rsidRPr="00CC7CAD">
        <w:rPr>
          <w:rFonts w:ascii="Verdana" w:hAnsi="Verdana" w:cs="Verdana"/>
        </w:rPr>
        <w:t>projektów budowlanych z podziałem na następujące elementy: projekt zagospodarowania działki lub terenu i projekt architektoniczno-budowlany, wraz</w:t>
      </w:r>
    </w:p>
    <w:p w14:paraId="658DAD43" w14:textId="77777777" w:rsidR="00CC7CAD" w:rsidRPr="00CC7CAD" w:rsidRDefault="00CC7CAD" w:rsidP="00CC7CAD">
      <w:pPr>
        <w:tabs>
          <w:tab w:val="left" w:pos="851"/>
        </w:tabs>
        <w:ind w:left="851"/>
        <w:jc w:val="both"/>
        <w:rPr>
          <w:rFonts w:ascii="Verdana" w:hAnsi="Verdana" w:cs="Verdana"/>
        </w:rPr>
      </w:pPr>
      <w:r w:rsidRPr="00CC7CAD">
        <w:rPr>
          <w:rFonts w:ascii="Verdana" w:hAnsi="Verdana" w:cs="Verdana"/>
        </w:rPr>
        <w:t>z opiniami, uzgodnieniami, pozwoleniami i innymi dokumentami o których mowa</w:t>
      </w:r>
    </w:p>
    <w:p w14:paraId="073CDB4E" w14:textId="77777777" w:rsidR="00CC7CAD" w:rsidRDefault="00CC7CAD" w:rsidP="00CC7CAD">
      <w:pPr>
        <w:tabs>
          <w:tab w:val="left" w:pos="851"/>
        </w:tabs>
        <w:ind w:left="851"/>
        <w:jc w:val="both"/>
        <w:rPr>
          <w:rFonts w:ascii="Verdana" w:hAnsi="Verdana" w:cs="Verdana"/>
        </w:rPr>
      </w:pPr>
      <w:r w:rsidRPr="00CC7CAD">
        <w:rPr>
          <w:rFonts w:ascii="Verdana" w:hAnsi="Verdana" w:cs="Verdana"/>
        </w:rPr>
        <w:t>w art. 33 ust. 2 pkt 1 ustawy prawo budowlane oraz projekty techniczne (wykonawcze). Projekty należy sporządzić w branży: drogowej w zakresie rozbudowy/budowy/przebudowy układu drogowego, instalacyjnej w zakresie sieci kanalizacji deszczowej, rowów odwadniających, sieci oświetlenia ulicznego, usunięcia występujących kolizji, uwzględniających specyfikę robót budowlanych i wytyczne Zamawiającego. Projekty techniczne winny określać rodzaj i zakres robót budowlanych w zakresie umożliwiającym wykonanie robót i być pomocne w przeprowadzeniu przetargu na roboty budowlane. Projekty winny zawierać uzgodnienia wymagane obowiązującymi przepisami,</w:t>
      </w:r>
    </w:p>
    <w:p w14:paraId="44B5EB65" w14:textId="77777777" w:rsidR="007264C6" w:rsidRPr="006929F6" w:rsidRDefault="007264C6" w:rsidP="007264C6">
      <w:pPr>
        <w:tabs>
          <w:tab w:val="left" w:pos="851"/>
        </w:tabs>
        <w:ind w:left="851"/>
        <w:jc w:val="both"/>
        <w:rPr>
          <w:rFonts w:ascii="Verdana" w:hAnsi="Verdana" w:cs="Verdana"/>
        </w:rPr>
      </w:pPr>
      <w:r w:rsidRPr="006929F6">
        <w:rPr>
          <w:rFonts w:ascii="Verdana" w:hAnsi="Verdana" w:cs="Verdana"/>
        </w:rPr>
        <w:t>2)</w:t>
      </w:r>
      <w:r w:rsidRPr="006929F6">
        <w:rPr>
          <w:rFonts w:ascii="Verdana" w:hAnsi="Verdana" w:cs="Verdana"/>
        </w:rPr>
        <w:tab/>
        <w:t>projektów stałej organ</w:t>
      </w:r>
      <w:r w:rsidR="00A64ECA" w:rsidRPr="006929F6">
        <w:rPr>
          <w:rFonts w:ascii="Verdana" w:hAnsi="Verdana" w:cs="Verdana"/>
        </w:rPr>
        <w:t>izacji ruchu</w:t>
      </w:r>
      <w:r w:rsidRPr="006929F6">
        <w:rPr>
          <w:rFonts w:ascii="Verdana" w:hAnsi="Verdana" w:cs="Verdana"/>
        </w:rPr>
        <w:t xml:space="preserve"> (wraz z uzgodnieniami),</w:t>
      </w:r>
    </w:p>
    <w:p w14:paraId="1214540A" w14:textId="77777777" w:rsidR="007264C6" w:rsidRPr="006929F6" w:rsidRDefault="007264C6" w:rsidP="00A64ECA">
      <w:pPr>
        <w:tabs>
          <w:tab w:val="left" w:pos="851"/>
        </w:tabs>
        <w:ind w:left="851"/>
        <w:jc w:val="both"/>
        <w:rPr>
          <w:rFonts w:ascii="Verdana" w:hAnsi="Verdana" w:cs="Verdana"/>
        </w:rPr>
      </w:pPr>
      <w:r w:rsidRPr="006929F6">
        <w:rPr>
          <w:rFonts w:ascii="Verdana" w:hAnsi="Verdana" w:cs="Verdana"/>
        </w:rPr>
        <w:t>3)</w:t>
      </w:r>
      <w:r w:rsidRPr="006929F6">
        <w:rPr>
          <w:rFonts w:ascii="Verdana" w:hAnsi="Verdana" w:cs="Verdana"/>
        </w:rPr>
        <w:tab/>
        <w:t>projektów nasadzeń (w przypadku konieczności wycinki drzew i/lub krzewów)</w:t>
      </w:r>
      <w:r w:rsidR="00A64ECA" w:rsidRPr="006929F6">
        <w:rPr>
          <w:rFonts w:ascii="Verdana" w:hAnsi="Verdana" w:cs="Verdana"/>
        </w:rPr>
        <w:t xml:space="preserve"> </w:t>
      </w:r>
      <w:r w:rsidRPr="006929F6">
        <w:rPr>
          <w:rFonts w:ascii="Verdana" w:hAnsi="Verdana" w:cs="Verdana"/>
        </w:rPr>
        <w:t>w ramach rekompensaty ekologicznej, niekoniecznie w pasach drogowych.</w:t>
      </w:r>
    </w:p>
    <w:p w14:paraId="30E8CF03" w14:textId="77777777" w:rsidR="00DD670B" w:rsidRPr="006929F6" w:rsidRDefault="007264C6" w:rsidP="00DD670B">
      <w:pPr>
        <w:tabs>
          <w:tab w:val="left" w:pos="851"/>
        </w:tabs>
        <w:ind w:left="851"/>
        <w:jc w:val="both"/>
        <w:rPr>
          <w:rFonts w:ascii="Verdana" w:hAnsi="Verdana" w:cs="Verdana"/>
        </w:rPr>
      </w:pPr>
      <w:r w:rsidRPr="006929F6">
        <w:rPr>
          <w:rFonts w:ascii="Verdana" w:hAnsi="Verdana" w:cs="Verdana"/>
          <w:b/>
        </w:rPr>
        <w:t>Uwaga</w:t>
      </w:r>
      <w:r w:rsidRPr="006929F6">
        <w:rPr>
          <w:rFonts w:ascii="Verdana" w:hAnsi="Verdana" w:cs="Verdana"/>
        </w:rPr>
        <w:t xml:space="preserve">: </w:t>
      </w:r>
      <w:r w:rsidR="00A64ECA" w:rsidRPr="006929F6">
        <w:rPr>
          <w:rFonts w:ascii="Verdana" w:hAnsi="Verdana"/>
        </w:rPr>
        <w:t xml:space="preserve">Należy </w:t>
      </w:r>
      <w:r w:rsidR="00A64ECA" w:rsidRPr="006929F6">
        <w:rPr>
          <w:rFonts w:ascii="Verdana" w:hAnsi="Verdana"/>
          <w:bCs/>
        </w:rPr>
        <w:t>opracować inwentaryzację dentrologiczną, operat dentrologiczny i plan ochrony drzew</w:t>
      </w:r>
      <w:r w:rsidR="005E1B0F">
        <w:rPr>
          <w:rFonts w:ascii="Verdana" w:hAnsi="Verdana"/>
          <w:bCs/>
        </w:rPr>
        <w:t xml:space="preserve"> </w:t>
      </w:r>
      <w:r w:rsidRPr="006929F6">
        <w:rPr>
          <w:rFonts w:ascii="Verdana" w:hAnsi="Verdana" w:cs="Verdana"/>
        </w:rPr>
        <w:t>przez osoby uprawnione w zakresie związanym z terenami zielonymi i uzgodnić z zespołem zgodnie z Zarządzeniem Nr 2738/2021 Prezydenta Miasta Płocka z dnia 14 października 2021 r.</w:t>
      </w:r>
      <w:r w:rsidR="00D20334" w:rsidRPr="006929F6">
        <w:rPr>
          <w:rFonts w:ascii="Verdana" w:hAnsi="Verdana" w:cs="Verdana"/>
        </w:rPr>
        <w:t xml:space="preserve"> ze zmianami.</w:t>
      </w:r>
    </w:p>
    <w:p w14:paraId="6E5A7596" w14:textId="77777777" w:rsidR="007264C6" w:rsidRPr="006929F6" w:rsidRDefault="007264C6" w:rsidP="007264C6">
      <w:pPr>
        <w:tabs>
          <w:tab w:val="left" w:pos="851"/>
        </w:tabs>
        <w:ind w:left="851"/>
        <w:jc w:val="both"/>
        <w:rPr>
          <w:rFonts w:ascii="Verdana" w:hAnsi="Verdana" w:cs="Verdana"/>
        </w:rPr>
      </w:pPr>
      <w:r w:rsidRPr="006929F6">
        <w:rPr>
          <w:rFonts w:ascii="Verdana" w:hAnsi="Verdana" w:cs="Verdana"/>
        </w:rPr>
        <w:t>4)</w:t>
      </w:r>
      <w:r w:rsidRPr="006929F6">
        <w:rPr>
          <w:rFonts w:ascii="Verdana" w:hAnsi="Verdana" w:cs="Verdana"/>
        </w:rPr>
        <w:tab/>
        <w:t>Specyfikacji technicznych wykonania i odbioru robót,</w:t>
      </w:r>
    </w:p>
    <w:p w14:paraId="1F5DF0FB" w14:textId="77777777" w:rsidR="007264C6" w:rsidRPr="007264C6" w:rsidRDefault="007264C6" w:rsidP="007264C6">
      <w:pPr>
        <w:tabs>
          <w:tab w:val="left" w:pos="851"/>
        </w:tabs>
        <w:ind w:left="851"/>
        <w:jc w:val="both"/>
        <w:rPr>
          <w:rFonts w:ascii="Verdana" w:hAnsi="Verdana" w:cs="Verdana"/>
        </w:rPr>
      </w:pPr>
      <w:r w:rsidRPr="006929F6">
        <w:rPr>
          <w:rFonts w:ascii="Verdana" w:hAnsi="Verdana" w:cs="Verdana"/>
        </w:rPr>
        <w:t>5)</w:t>
      </w:r>
      <w:r w:rsidRPr="006929F6">
        <w:rPr>
          <w:rFonts w:ascii="Verdana" w:hAnsi="Verdana" w:cs="Verdana"/>
        </w:rPr>
        <w:tab/>
        <w:t>kosztorysów inwestorskich i przedmiarów robót w układzie kosztorysowym; kosztorys należy opracować zgodnie z rozporządzeniem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</w:t>
      </w:r>
      <w:r w:rsidRPr="007264C6">
        <w:rPr>
          <w:rFonts w:ascii="Verdana" w:hAnsi="Verdana" w:cs="Verdana"/>
        </w:rPr>
        <w:t xml:space="preserve"> oraz zgodnie z Zarządzeniem nr 1700 /2020 Prezydenta Miasta Płocka z dnia 20 sierpnia 2020 roku w sprawie: ustalenia zasad gospodarowania materiałem pochodzącym z rozbiórek dróg publicznych, dróg wewnętrznych, parkingów i placów będących własnością Gminy Płock.</w:t>
      </w:r>
      <w:r w:rsidR="005E1B0F" w:rsidRPr="005E1B0F">
        <w:t xml:space="preserve"> </w:t>
      </w:r>
      <w:r w:rsidR="005E1B0F" w:rsidRPr="005E1B0F">
        <w:rPr>
          <w:rFonts w:ascii="Verdana" w:hAnsi="Verdana" w:cs="Verdana"/>
          <w:b/>
        </w:rPr>
        <w:t>Przedmiar i Kosztorys należy opracować dla każdej ulicy oddzielnie.</w:t>
      </w:r>
    </w:p>
    <w:p w14:paraId="71F29FD4" w14:textId="77777777" w:rsidR="007264C6" w:rsidRPr="00CB2579" w:rsidRDefault="007264C6" w:rsidP="007264C6">
      <w:pPr>
        <w:tabs>
          <w:tab w:val="left" w:pos="851"/>
        </w:tabs>
        <w:ind w:left="851"/>
        <w:jc w:val="both"/>
        <w:rPr>
          <w:rFonts w:ascii="Verdana" w:hAnsi="Verdana" w:cs="Verdana"/>
        </w:rPr>
      </w:pPr>
      <w:r w:rsidRPr="007264C6">
        <w:rPr>
          <w:rFonts w:ascii="Verdana" w:hAnsi="Verdana" w:cs="Verdana"/>
        </w:rPr>
        <w:t>6)</w:t>
      </w:r>
      <w:r w:rsidRPr="007264C6">
        <w:rPr>
          <w:rFonts w:ascii="Verdana" w:hAnsi="Verdana" w:cs="Verdana"/>
        </w:rPr>
        <w:tab/>
        <w:t>informacji dotyczących bezpieczeństwa i ochrony zdrowia.</w:t>
      </w:r>
    </w:p>
    <w:p w14:paraId="03EA6F45" w14:textId="77777777" w:rsidR="00D34514" w:rsidRDefault="00D34514" w:rsidP="007D13FC">
      <w:pPr>
        <w:numPr>
          <w:ilvl w:val="0"/>
          <w:numId w:val="4"/>
        </w:numPr>
        <w:tabs>
          <w:tab w:val="left" w:pos="426"/>
        </w:tabs>
        <w:ind w:left="426" w:hanging="2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uwzględnienie w opracowaniu regulacji istniejących studni, włazów i skrzynek zaworów urządzeń podziemnych</w:t>
      </w:r>
      <w:r w:rsidR="00D64AB0">
        <w:rPr>
          <w:rFonts w:ascii="Verdana" w:hAnsi="Verdana" w:cs="Verdana"/>
        </w:rPr>
        <w:t xml:space="preserve">, latarni </w:t>
      </w:r>
      <w:r>
        <w:rPr>
          <w:rFonts w:ascii="Verdana" w:hAnsi="Verdana" w:cs="Verdana"/>
        </w:rPr>
        <w:t xml:space="preserve"> pod względ</w:t>
      </w:r>
      <w:r w:rsidR="00D64AB0">
        <w:rPr>
          <w:rFonts w:ascii="Verdana" w:hAnsi="Verdana" w:cs="Verdana"/>
        </w:rPr>
        <w:t>em wysokościowym do przebudowanych</w:t>
      </w:r>
      <w:r>
        <w:rPr>
          <w:rFonts w:ascii="Verdana" w:hAnsi="Verdana" w:cs="Verdana"/>
        </w:rPr>
        <w:t xml:space="preserve"> nawierzchni chodników, zjazdów i miejsc postojowych,</w:t>
      </w:r>
    </w:p>
    <w:p w14:paraId="53BB693B" w14:textId="5441D41A" w:rsidR="00D34514" w:rsidRDefault="00D34514" w:rsidP="007D13FC">
      <w:pPr>
        <w:numPr>
          <w:ilvl w:val="0"/>
          <w:numId w:val="4"/>
        </w:numPr>
        <w:tabs>
          <w:tab w:val="left" w:pos="426"/>
        </w:tabs>
        <w:ind w:left="426" w:hanging="2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dokonanie oceny stanu istniejącego nawierzchni i opracowanie warstw nowych konstrukcji jeżeli zajdzie taka konieczność wraz z uzgodnieniem przez </w:t>
      </w:r>
      <w:r w:rsidR="00D64AB0">
        <w:rPr>
          <w:rFonts w:ascii="Verdana" w:hAnsi="Verdana" w:cs="Verdana"/>
        </w:rPr>
        <w:t>Zamawiającego</w:t>
      </w:r>
      <w:r>
        <w:rPr>
          <w:rFonts w:ascii="Verdana" w:hAnsi="Verdana" w:cs="Verdana"/>
        </w:rPr>
        <w:t xml:space="preserve">,  </w:t>
      </w:r>
    </w:p>
    <w:p w14:paraId="57C0DAFE" w14:textId="77777777" w:rsidR="00D34514" w:rsidRDefault="00D34514" w:rsidP="007D13FC">
      <w:pPr>
        <w:numPr>
          <w:ilvl w:val="0"/>
          <w:numId w:val="4"/>
        </w:numPr>
        <w:tabs>
          <w:tab w:val="left" w:pos="426"/>
        </w:tabs>
        <w:ind w:left="426" w:hanging="2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dostosowanie wysokościowe projektowanych elementów do otaczającego terenu, </w:t>
      </w:r>
    </w:p>
    <w:p w14:paraId="1C9E24F5" w14:textId="77777777" w:rsidR="00D34514" w:rsidRDefault="00D34514" w:rsidP="007D13FC">
      <w:pPr>
        <w:numPr>
          <w:ilvl w:val="0"/>
          <w:numId w:val="4"/>
        </w:numPr>
        <w:tabs>
          <w:tab w:val="left" w:pos="426"/>
        </w:tabs>
        <w:ind w:left="426" w:hanging="2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lastRenderedPageBreak/>
        <w:t xml:space="preserve">dokonanie wszelkich niezbędny uzgodnień, w tym również z </w:t>
      </w:r>
      <w:r w:rsidR="003305A5">
        <w:rPr>
          <w:rFonts w:ascii="Verdana" w:hAnsi="Verdana" w:cs="Verdana"/>
        </w:rPr>
        <w:t>Zamawiającym</w:t>
      </w:r>
      <w:r>
        <w:rPr>
          <w:rFonts w:ascii="Verdana" w:hAnsi="Verdana" w:cs="Verdana"/>
        </w:rPr>
        <w:t xml:space="preserve">, </w:t>
      </w:r>
    </w:p>
    <w:p w14:paraId="79FC86F1" w14:textId="77777777" w:rsidR="00E90125" w:rsidRDefault="00E90125" w:rsidP="007D13FC">
      <w:pPr>
        <w:numPr>
          <w:ilvl w:val="0"/>
          <w:numId w:val="4"/>
        </w:numPr>
        <w:tabs>
          <w:tab w:val="left" w:pos="426"/>
        </w:tabs>
        <w:ind w:left="426" w:hanging="284"/>
        <w:jc w:val="both"/>
        <w:rPr>
          <w:rFonts w:ascii="Verdana" w:hAnsi="Verdana" w:cs="Verdana"/>
        </w:rPr>
      </w:pPr>
      <w:r>
        <w:rPr>
          <w:rFonts w:ascii="Verdana" w:hAnsi="Verdana"/>
        </w:rPr>
        <w:t>uzyskanie warunków technicznych, wytycznych i opinii do projektowania sieci od odpowiednich jednostek opiniujących i uzgadniających,</w:t>
      </w:r>
    </w:p>
    <w:p w14:paraId="67D1D7BD" w14:textId="77777777" w:rsidR="003305A5" w:rsidRPr="003305A5" w:rsidRDefault="007264C6" w:rsidP="007D13FC">
      <w:pPr>
        <w:numPr>
          <w:ilvl w:val="0"/>
          <w:numId w:val="4"/>
        </w:numPr>
        <w:tabs>
          <w:tab w:val="left" w:pos="426"/>
        </w:tabs>
        <w:ind w:left="426" w:hanging="2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 </w:t>
      </w:r>
      <w:r w:rsidR="003305A5" w:rsidRPr="003305A5">
        <w:rPr>
          <w:rFonts w:ascii="Verdana" w:hAnsi="Verdana" w:cs="Verdana"/>
        </w:rPr>
        <w:t xml:space="preserve">stosowanie w opracowaniach materiałów wskazanych przez Zespół do spraw Estetyki Miasta w tym materiałów zgodnych z „Płockim katalogiem mebli miejskich” i wskazanych ewentualnie w innych katalogach. Katalog jest dostępny na stronie: http://rozwojmiasta.plock.eu.   </w:t>
      </w:r>
    </w:p>
    <w:p w14:paraId="784E682A" w14:textId="77777777" w:rsidR="003305A5" w:rsidRPr="003305A5" w:rsidRDefault="003305A5" w:rsidP="007D13FC">
      <w:pPr>
        <w:numPr>
          <w:ilvl w:val="0"/>
          <w:numId w:val="4"/>
        </w:numPr>
        <w:tabs>
          <w:tab w:val="left" w:pos="426"/>
        </w:tabs>
        <w:ind w:left="426" w:hanging="284"/>
        <w:jc w:val="both"/>
        <w:rPr>
          <w:rFonts w:ascii="Verdana" w:hAnsi="Verdana" w:cs="Verdana"/>
        </w:rPr>
      </w:pPr>
      <w:r w:rsidRPr="003305A5">
        <w:rPr>
          <w:rFonts w:ascii="Verdana" w:hAnsi="Verdana" w:cs="Verdana"/>
        </w:rPr>
        <w:t>dokumentacja nie może zawierać nazw własnych użytych materiałów i technologii zgodnie z przepisami UZP,</w:t>
      </w:r>
    </w:p>
    <w:p w14:paraId="72FF12C8" w14:textId="77777777" w:rsidR="003305A5" w:rsidRDefault="00F469D0" w:rsidP="007D13FC">
      <w:pPr>
        <w:numPr>
          <w:ilvl w:val="0"/>
          <w:numId w:val="4"/>
        </w:numPr>
        <w:tabs>
          <w:tab w:val="left" w:pos="426"/>
        </w:tabs>
        <w:ind w:left="426" w:hanging="2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sporządzenie inwentaryzacji</w:t>
      </w:r>
      <w:r w:rsidR="003305A5" w:rsidRPr="003305A5">
        <w:rPr>
          <w:rFonts w:ascii="Verdana" w:hAnsi="Verdana" w:cs="Verdana"/>
        </w:rPr>
        <w:t xml:space="preserve"> istniejącej sieci oświetleniowej i pozostałej sieci w granicach opracowania,</w:t>
      </w:r>
    </w:p>
    <w:p w14:paraId="3E8088DA" w14:textId="77777777" w:rsidR="003305A5" w:rsidRPr="003305A5" w:rsidRDefault="003305A5" w:rsidP="007D13FC">
      <w:pPr>
        <w:numPr>
          <w:ilvl w:val="0"/>
          <w:numId w:val="4"/>
        </w:numPr>
        <w:tabs>
          <w:tab w:val="left" w:pos="426"/>
        </w:tabs>
        <w:ind w:left="426" w:hanging="284"/>
        <w:jc w:val="both"/>
        <w:rPr>
          <w:rFonts w:ascii="Verdana" w:hAnsi="Verdana" w:cs="Verdana"/>
        </w:rPr>
      </w:pPr>
      <w:r w:rsidRPr="003305A5">
        <w:rPr>
          <w:rFonts w:ascii="Verdana" w:hAnsi="Verdana" w:cs="Verdana"/>
        </w:rPr>
        <w:t>dokonanie sprawdzenia dokumentacji pod względem zgodności z przepisami, w tym techniczno – budowlanymi, przez osobę posiadającą uprawnienia budowlane do projektowania w odpowiednich specjalnościach – jeżeli zajdzie taka potrzeba,</w:t>
      </w:r>
    </w:p>
    <w:p w14:paraId="640EF952" w14:textId="77777777" w:rsidR="003305A5" w:rsidRPr="003305A5" w:rsidRDefault="003305A5" w:rsidP="007D13FC">
      <w:pPr>
        <w:numPr>
          <w:ilvl w:val="0"/>
          <w:numId w:val="4"/>
        </w:numPr>
        <w:tabs>
          <w:tab w:val="left" w:pos="426"/>
        </w:tabs>
        <w:ind w:left="426" w:hanging="284"/>
        <w:jc w:val="both"/>
        <w:rPr>
          <w:rFonts w:ascii="Verdana" w:hAnsi="Verdana" w:cs="Verdana"/>
        </w:rPr>
      </w:pPr>
      <w:r w:rsidRPr="003305A5">
        <w:rPr>
          <w:rFonts w:ascii="Verdana" w:hAnsi="Verdana" w:cs="Verdana"/>
        </w:rPr>
        <w:t>uzyskanie w imieniu Zamawiającego niezbędnych decyzji administracyjnych,</w:t>
      </w:r>
    </w:p>
    <w:p w14:paraId="2D7FAEBC" w14:textId="77777777" w:rsidR="003305A5" w:rsidRPr="003305A5" w:rsidRDefault="003305A5" w:rsidP="007D13FC">
      <w:pPr>
        <w:numPr>
          <w:ilvl w:val="0"/>
          <w:numId w:val="4"/>
        </w:numPr>
        <w:tabs>
          <w:tab w:val="left" w:pos="851"/>
        </w:tabs>
        <w:ind w:hanging="578"/>
        <w:jc w:val="both"/>
        <w:rPr>
          <w:rFonts w:ascii="Verdana" w:hAnsi="Verdana" w:cs="Verdana"/>
        </w:rPr>
      </w:pPr>
      <w:r w:rsidRPr="003305A5">
        <w:rPr>
          <w:rFonts w:ascii="Verdana" w:hAnsi="Verdana" w:cs="Verdana"/>
        </w:rPr>
        <w:t>uzyskanie pozw</w:t>
      </w:r>
      <w:r w:rsidR="005E1B0F">
        <w:rPr>
          <w:rFonts w:ascii="Verdana" w:hAnsi="Verdana" w:cs="Verdana"/>
        </w:rPr>
        <w:t>olenia na budowę (decyzji ZRID)</w:t>
      </w:r>
      <w:r w:rsidRPr="003305A5">
        <w:rPr>
          <w:rFonts w:ascii="Verdana" w:hAnsi="Verdana" w:cs="Verdana"/>
        </w:rPr>
        <w:t xml:space="preserve"> lub, o ile zajdzie taka konieczność zgłoszenie robót budowlanych właściwemu organowi administracji budowlanej i uzyskanie jego akceptacji,</w:t>
      </w:r>
    </w:p>
    <w:p w14:paraId="165F2403" w14:textId="77777777" w:rsidR="003305A5" w:rsidRPr="003305A5" w:rsidRDefault="003305A5" w:rsidP="007D13FC">
      <w:pPr>
        <w:numPr>
          <w:ilvl w:val="0"/>
          <w:numId w:val="4"/>
        </w:numPr>
        <w:tabs>
          <w:tab w:val="left" w:pos="851"/>
        </w:tabs>
        <w:ind w:hanging="578"/>
        <w:jc w:val="both"/>
        <w:rPr>
          <w:rFonts w:ascii="Verdana" w:hAnsi="Verdana" w:cs="Verdana"/>
        </w:rPr>
      </w:pPr>
      <w:r w:rsidRPr="003305A5">
        <w:rPr>
          <w:rFonts w:ascii="Verdana" w:hAnsi="Verdana" w:cs="Verdana"/>
        </w:rPr>
        <w:t>przekazanie Zamawiającemu dokumentacji projektowej wraz z wymaganymi uzgodnieniami oraz oświadczeniem Wykonawcy, że dokumentacja została wykonana zgodnie z umową oraz, że jest kompletna z punktu widzenia celu, któremu ma służyć.</w:t>
      </w:r>
    </w:p>
    <w:p w14:paraId="5AF54607" w14:textId="77777777" w:rsidR="00D34514" w:rsidRDefault="00D34514" w:rsidP="007D13FC">
      <w:pPr>
        <w:numPr>
          <w:ilvl w:val="0"/>
          <w:numId w:val="4"/>
        </w:numPr>
        <w:tabs>
          <w:tab w:val="left" w:pos="709"/>
        </w:tabs>
        <w:ind w:left="850" w:hanging="708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aktualizację kosztorysu inwestorskiego w celu określenia przez Zamawiającego wartości zamówienia na realizację robót zgodnie z Prawem zamówień publicznych – jeden raz w ramach umowy na wniosek Zamawiającego (jeżeli zajdzie taka potrzeba).</w:t>
      </w:r>
    </w:p>
    <w:p w14:paraId="0E8C6A90" w14:textId="77777777" w:rsidR="00D34514" w:rsidRDefault="00D34514" w:rsidP="007D13FC">
      <w:pPr>
        <w:numPr>
          <w:ilvl w:val="0"/>
          <w:numId w:val="14"/>
        </w:numPr>
        <w:ind w:left="284" w:hanging="284"/>
        <w:jc w:val="both"/>
      </w:pPr>
      <w:r>
        <w:rPr>
          <w:rFonts w:ascii="Verdana" w:hAnsi="Verdana" w:cs="Verdana"/>
        </w:rPr>
        <w:t>W ramach wykonania zadania określonego w § 1 ust. 1 należy zachować wszelkie wymagania wynikające z przepisów prawnych oraz dokonać wszelkich wymaganych przepisami niezbędnych zgłoszeń i zawiadomień, jak również uzyskać wszystkie wymagane przepisami niezbędne do wykonania prac</w:t>
      </w:r>
      <w:r>
        <w:rPr>
          <w:rFonts w:ascii="Verdana" w:hAnsi="Verdana" w:cs="Verdana"/>
          <w:color w:val="C0504D"/>
        </w:rPr>
        <w:t xml:space="preserve"> </w:t>
      </w:r>
      <w:r>
        <w:rPr>
          <w:rFonts w:ascii="Verdana" w:hAnsi="Verdana" w:cs="Verdana"/>
          <w:color w:val="000000"/>
        </w:rPr>
        <w:t xml:space="preserve">projektowych, a także do uzyskania, akceptacji zgłoszenia robót budowlanych, a o ile zajdzie taka konieczność pozwolenia na budowę. Należy uzyskać niezbędne zgody, potwierdzenia, stwierdzenia, opinie, uzgodnienia oraz inne niezbędne stanowiska organów administracji lub innych właściwych instytucji i osób.  </w:t>
      </w:r>
    </w:p>
    <w:p w14:paraId="3BE0DEFE" w14:textId="77777777" w:rsidR="00D34514" w:rsidRDefault="00D34514">
      <w:pPr>
        <w:jc w:val="center"/>
      </w:pPr>
    </w:p>
    <w:p w14:paraId="3CD79775" w14:textId="77777777" w:rsidR="00D34514" w:rsidRDefault="00D34514">
      <w:pPr>
        <w:jc w:val="center"/>
        <w:rPr>
          <w:rFonts w:ascii="Verdana" w:hAnsi="Verdana" w:cs="Verdana"/>
        </w:rPr>
      </w:pPr>
      <w:r>
        <w:rPr>
          <w:rFonts w:ascii="Verdana" w:hAnsi="Verdana" w:cs="Verdana"/>
          <w:b/>
          <w:bCs/>
        </w:rPr>
        <w:t>§ 3</w:t>
      </w:r>
    </w:p>
    <w:p w14:paraId="35DA2D89" w14:textId="03AAE4FB" w:rsidR="00D34514" w:rsidRDefault="00475D26">
      <w:pPr>
        <w:pStyle w:val="Tekstpodstawowy22"/>
        <w:tabs>
          <w:tab w:val="left" w:pos="426"/>
        </w:tabs>
        <w:ind w:left="0" w:firstLine="0"/>
        <w:jc w:val="both"/>
        <w:rPr>
          <w:rFonts w:ascii="Verdana" w:hAnsi="Verdana" w:cs="Verdana"/>
          <w:b/>
          <w:bCs/>
          <w:color w:val="FF0000"/>
          <w:sz w:val="20"/>
        </w:rPr>
      </w:pPr>
      <w:r>
        <w:rPr>
          <w:rFonts w:ascii="Verdana" w:hAnsi="Verdana" w:cs="Verdana"/>
          <w:sz w:val="20"/>
        </w:rPr>
        <w:t xml:space="preserve">1. </w:t>
      </w:r>
      <w:r w:rsidR="00D34514">
        <w:rPr>
          <w:rFonts w:ascii="Verdana" w:hAnsi="Verdana" w:cs="Verdana"/>
          <w:sz w:val="20"/>
        </w:rPr>
        <w:t>Wykonawca zobowiązuje się do wykonania dokumentacji projektowej ze wszystkimi uzgodnieniami i pozwoleniami  w terminie</w:t>
      </w:r>
      <w:r w:rsidR="00D34514">
        <w:rPr>
          <w:rFonts w:ascii="Verdana" w:hAnsi="Verdana" w:cs="Verdana"/>
          <w:color w:val="000000"/>
          <w:sz w:val="20"/>
        </w:rPr>
        <w:t xml:space="preserve">: do </w:t>
      </w:r>
      <w:r w:rsidR="00AC3004">
        <w:rPr>
          <w:rFonts w:ascii="Verdana" w:hAnsi="Verdana" w:cs="Verdana"/>
          <w:b/>
          <w:bCs/>
          <w:color w:val="FF0000"/>
          <w:sz w:val="20"/>
        </w:rPr>
        <w:t>1</w:t>
      </w:r>
      <w:r w:rsidR="00C81DF2">
        <w:rPr>
          <w:rFonts w:ascii="Verdana" w:hAnsi="Verdana" w:cs="Verdana"/>
          <w:b/>
          <w:bCs/>
          <w:color w:val="FF0000"/>
          <w:sz w:val="20"/>
        </w:rPr>
        <w:t>4</w:t>
      </w:r>
      <w:r w:rsidR="00C6127C">
        <w:rPr>
          <w:rFonts w:ascii="Verdana" w:hAnsi="Verdana" w:cs="Verdana"/>
          <w:b/>
          <w:bCs/>
          <w:color w:val="FF0000"/>
          <w:sz w:val="20"/>
        </w:rPr>
        <w:t xml:space="preserve"> miesięcy od daty podpisania umowy.</w:t>
      </w:r>
    </w:p>
    <w:p w14:paraId="0E11A5EF" w14:textId="77777777" w:rsidR="00475D26" w:rsidRPr="00475D26" w:rsidRDefault="00475D26">
      <w:pPr>
        <w:pStyle w:val="Tekstpodstawowy22"/>
        <w:tabs>
          <w:tab w:val="left" w:pos="426"/>
        </w:tabs>
        <w:ind w:left="0" w:firstLine="0"/>
        <w:jc w:val="both"/>
        <w:rPr>
          <w:color w:val="000000" w:themeColor="text1"/>
        </w:rPr>
      </w:pPr>
      <w:r w:rsidRPr="00475D26">
        <w:rPr>
          <w:rFonts w:ascii="Verdana" w:hAnsi="Verdana" w:cs="Verdana"/>
          <w:bCs/>
          <w:color w:val="000000" w:themeColor="text1"/>
          <w:sz w:val="20"/>
        </w:rPr>
        <w:t xml:space="preserve">2. Za datę wykonania przedmiotu umowy uznaje się dzień zgłoszenia gotowości do odbioru, w wyniku którego nastąpi </w:t>
      </w:r>
      <w:r>
        <w:rPr>
          <w:rFonts w:ascii="Verdana" w:hAnsi="Verdana" w:cs="Verdana"/>
          <w:bCs/>
          <w:color w:val="000000" w:themeColor="text1"/>
          <w:sz w:val="20"/>
        </w:rPr>
        <w:t>podpisanie</w:t>
      </w:r>
      <w:r w:rsidRPr="00475D26">
        <w:rPr>
          <w:rFonts w:ascii="Verdana" w:hAnsi="Verdana" w:cs="Verdana"/>
          <w:bCs/>
          <w:color w:val="000000" w:themeColor="text1"/>
          <w:sz w:val="20"/>
        </w:rPr>
        <w:t xml:space="preserve"> protokołu odbioru końcowego.</w:t>
      </w:r>
    </w:p>
    <w:p w14:paraId="56176809" w14:textId="77777777" w:rsidR="00D34514" w:rsidRDefault="00D34514">
      <w:pPr>
        <w:tabs>
          <w:tab w:val="left" w:pos="851"/>
        </w:tabs>
        <w:jc w:val="center"/>
      </w:pPr>
    </w:p>
    <w:p w14:paraId="5AFF1389" w14:textId="77777777" w:rsidR="00D34514" w:rsidRDefault="00D34514">
      <w:pPr>
        <w:tabs>
          <w:tab w:val="left" w:pos="851"/>
        </w:tabs>
        <w:jc w:val="center"/>
        <w:rPr>
          <w:rFonts w:ascii="Verdana" w:hAnsi="Verdana" w:cs="Verdana"/>
        </w:rPr>
      </w:pPr>
      <w:r>
        <w:rPr>
          <w:rFonts w:ascii="Verdana" w:hAnsi="Verdana" w:cs="Verdana"/>
          <w:b/>
          <w:bCs/>
        </w:rPr>
        <w:t>§ 4</w:t>
      </w:r>
    </w:p>
    <w:p w14:paraId="069D48B0" w14:textId="77777777" w:rsidR="00D34514" w:rsidRPr="002A3E55" w:rsidRDefault="00D34514">
      <w:pPr>
        <w:pStyle w:val="Tekstpodstawowywcity31"/>
        <w:numPr>
          <w:ilvl w:val="0"/>
          <w:numId w:val="21"/>
        </w:numPr>
        <w:ind w:left="426" w:hanging="426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 xml:space="preserve">Wykonawca jest zobowiązany do </w:t>
      </w:r>
      <w:r w:rsidRPr="002A3E55">
        <w:rPr>
          <w:rFonts w:ascii="Verdana" w:hAnsi="Verdana" w:cs="Verdana"/>
          <w:sz w:val="20"/>
        </w:rPr>
        <w:t>wykonania Umowy z dołożeniem najwyższej profesjonalnej staranności, zgodnie z najlepszymi standardami zawodowymi oraz zobowiązany jest zapewnić, że dokumentacja będzie przewidywać stosowanie wyłącznie dopuszczonych do obrotów wyrobów oraz będzie sporządzona wyłącznie przez osoby legitymujące się wszelkimi uprawnieniami i kwalifikacjami wymaganymi przez obowiązujące przepisy prawa oraz przez Zamawiającego.</w:t>
      </w:r>
    </w:p>
    <w:p w14:paraId="5AFA3A37" w14:textId="77777777" w:rsidR="00D34514" w:rsidRPr="002A3E55" w:rsidRDefault="00D34514">
      <w:pPr>
        <w:pStyle w:val="Tekstpodstawowywcity31"/>
        <w:numPr>
          <w:ilvl w:val="0"/>
          <w:numId w:val="21"/>
        </w:numPr>
        <w:ind w:left="426" w:hanging="426"/>
        <w:rPr>
          <w:rFonts w:ascii="Verdana" w:hAnsi="Verdana" w:cs="Verdana"/>
          <w:color w:val="000000"/>
          <w:sz w:val="20"/>
        </w:rPr>
      </w:pPr>
      <w:r w:rsidRPr="002A3E55">
        <w:rPr>
          <w:rFonts w:ascii="Verdana" w:hAnsi="Verdana" w:cs="Verdana"/>
          <w:sz w:val="20"/>
        </w:rPr>
        <w:t>Wykonawca jest zobowiązany do wykonania przedmiotu Umowy zgodnie z wszelkimi właściwymi normami i przepisami prawa, przy czym Wykonawca we własnym zakresie i na własne ryzyko będzie zobowiązany weryfikować obowiązujący stan prawny w całym okresie wykonania Umowy.</w:t>
      </w:r>
    </w:p>
    <w:p w14:paraId="4C982540" w14:textId="77777777" w:rsidR="00D34514" w:rsidRPr="002A3E55" w:rsidRDefault="00D34514">
      <w:pPr>
        <w:pStyle w:val="Tekstpodstawowywcity31"/>
        <w:numPr>
          <w:ilvl w:val="0"/>
          <w:numId w:val="21"/>
        </w:numPr>
        <w:ind w:left="426" w:hanging="426"/>
        <w:rPr>
          <w:rFonts w:ascii="Verdana" w:hAnsi="Verdana" w:cs="Verdana"/>
          <w:color w:val="000000"/>
          <w:sz w:val="20"/>
        </w:rPr>
      </w:pPr>
      <w:r w:rsidRPr="002A3E55">
        <w:rPr>
          <w:rFonts w:ascii="Verdana" w:hAnsi="Verdana" w:cs="Verdana"/>
          <w:color w:val="000000"/>
          <w:sz w:val="20"/>
        </w:rPr>
        <w:t>Przedmiot objęty niniejszą Umową, będzie w następstwie podstawą wyłonienia wykonawcy robót budowlanych, w związku z czym dokumentacja powinna zostać opracowana w sposób umożliwiający dokonanie opisu przedmiotu zamówienia na rob</w:t>
      </w:r>
      <w:r w:rsidR="00AC46DD" w:rsidRPr="002A3E55">
        <w:rPr>
          <w:rFonts w:ascii="Verdana" w:hAnsi="Verdana" w:cs="Verdana"/>
          <w:color w:val="000000"/>
          <w:sz w:val="20"/>
        </w:rPr>
        <w:t xml:space="preserve">oty budowlane zgodnie z zapisami ustawy </w:t>
      </w:r>
      <w:r w:rsidRPr="002A3E55">
        <w:rPr>
          <w:rFonts w:ascii="Verdana" w:hAnsi="Verdana" w:cs="Verdana"/>
          <w:color w:val="000000"/>
          <w:sz w:val="20"/>
        </w:rPr>
        <w:t>Prawo zamówień publicznych.</w:t>
      </w:r>
    </w:p>
    <w:p w14:paraId="03D9D6DB" w14:textId="7C72D4AA" w:rsidR="00D34514" w:rsidRPr="002A3E55" w:rsidRDefault="00407BB6" w:rsidP="00407BB6">
      <w:pPr>
        <w:pStyle w:val="Tekstpodstawowywcity31"/>
        <w:numPr>
          <w:ilvl w:val="0"/>
          <w:numId w:val="21"/>
        </w:numPr>
        <w:ind w:left="426" w:hanging="426"/>
      </w:pPr>
      <w:r w:rsidRPr="002A3E55">
        <w:rPr>
          <w:rFonts w:ascii="Verdana" w:hAnsi="Verdana" w:cs="Verdana"/>
          <w:color w:val="000000"/>
          <w:sz w:val="20"/>
        </w:rPr>
        <w:lastRenderedPageBreak/>
        <w:t>Opracowana w ramach niniejszej Umowy dokumentacja projektowa oraz specyfikacje techniczne wykonania i odbioru robót budowlanych  będą stanowiły opis przedmiotu zamówienia w procedurze wyboru wykonawcy robót budowlanych. Dokumentacja projektowa, specyfikacje techniczne wykonania i odbioru robót budowlanych, przedmiary oraz kosztorys inwestorski nie mogą przywoływać nazw własnych, producenta i innych utrudniających uczciwą konkurencję. W przypadku</w:t>
      </w:r>
      <w:r w:rsidR="002A3E55">
        <w:rPr>
          <w:rFonts w:ascii="Verdana" w:hAnsi="Verdana" w:cs="Verdana"/>
          <w:color w:val="000000"/>
          <w:sz w:val="20"/>
        </w:rPr>
        <w:t>,</w:t>
      </w:r>
      <w:r w:rsidRPr="002A3E55">
        <w:rPr>
          <w:rFonts w:ascii="Verdana" w:hAnsi="Verdana" w:cs="Verdana"/>
          <w:color w:val="000000"/>
          <w:sz w:val="20"/>
        </w:rPr>
        <w:t xml:space="preserve"> </w:t>
      </w:r>
      <w:r w:rsidRPr="002A3E55">
        <w:rPr>
          <w:rFonts w:ascii="Verdana" w:hAnsi="Verdana" w:cs="Verdana"/>
          <w:b/>
          <w:color w:val="000000"/>
          <w:sz w:val="20"/>
        </w:rPr>
        <w:t>kiedy nie można opisać przedmiotu zamówienia za pomocą obiektywnych dostatecznie dokładnych określeń</w:t>
      </w:r>
      <w:r w:rsidR="002A3E55">
        <w:rPr>
          <w:rFonts w:ascii="Verdana" w:hAnsi="Verdana" w:cs="Verdana"/>
          <w:b/>
          <w:color w:val="000000"/>
          <w:sz w:val="20"/>
        </w:rPr>
        <w:t>,</w:t>
      </w:r>
      <w:r w:rsidRPr="002A3E55">
        <w:rPr>
          <w:rFonts w:ascii="Verdana" w:hAnsi="Verdana" w:cs="Verdana"/>
          <w:color w:val="000000"/>
          <w:sz w:val="20"/>
        </w:rPr>
        <w:t xml:space="preserve"> Wykonawca dołączy stosowne zestawienie wszystkich użytych nazw produktu</w:t>
      </w:r>
      <w:r w:rsidR="00F30C8E" w:rsidRPr="002A3E55">
        <w:rPr>
          <w:rFonts w:ascii="Verdana" w:hAnsi="Verdana" w:cs="Verdana"/>
          <w:color w:val="000000"/>
          <w:sz w:val="20"/>
        </w:rPr>
        <w:t>.</w:t>
      </w:r>
    </w:p>
    <w:p w14:paraId="5714316D" w14:textId="77777777" w:rsidR="00D34514" w:rsidRPr="002A3E55" w:rsidRDefault="00D34514">
      <w:pPr>
        <w:pStyle w:val="Tekstpodstawowywcity31"/>
        <w:numPr>
          <w:ilvl w:val="0"/>
          <w:numId w:val="21"/>
        </w:numPr>
        <w:ind w:left="426" w:hanging="426"/>
        <w:rPr>
          <w:rFonts w:ascii="Verdana" w:hAnsi="Verdana" w:cs="Verdana"/>
        </w:rPr>
      </w:pPr>
      <w:r w:rsidRPr="002A3E55">
        <w:rPr>
          <w:rFonts w:ascii="Verdana" w:hAnsi="Verdana" w:cs="Verdana"/>
          <w:sz w:val="20"/>
        </w:rPr>
        <w:t>Wykonawca z uwzględnieniem pozostałych obowiązków określonych w niniejszej Umowie zobowiązany będzie, w szczególności do:</w:t>
      </w:r>
    </w:p>
    <w:p w14:paraId="3CB90055" w14:textId="77777777" w:rsidR="00D34514" w:rsidRPr="002A3E55" w:rsidRDefault="00D34514">
      <w:pPr>
        <w:numPr>
          <w:ilvl w:val="0"/>
          <w:numId w:val="22"/>
        </w:numPr>
        <w:tabs>
          <w:tab w:val="left" w:pos="855"/>
          <w:tab w:val="left" w:pos="1650"/>
        </w:tabs>
        <w:ind w:left="850" w:hanging="397"/>
        <w:jc w:val="both"/>
        <w:rPr>
          <w:rFonts w:ascii="Verdana" w:hAnsi="Verdana" w:cs="Verdana"/>
        </w:rPr>
      </w:pPr>
      <w:r w:rsidRPr="002A3E55">
        <w:rPr>
          <w:rFonts w:ascii="Verdana" w:hAnsi="Verdana" w:cs="Verdana"/>
        </w:rPr>
        <w:t>wykonania usługi zgodnie z Opisem przedmiotu zamówienia, wiedzą techniczną oraz obowiązującymi przepisami prawnymi,</w:t>
      </w:r>
    </w:p>
    <w:p w14:paraId="204E9FA3" w14:textId="77777777" w:rsidR="00D34514" w:rsidRPr="002A3E55" w:rsidRDefault="00D34514">
      <w:pPr>
        <w:numPr>
          <w:ilvl w:val="0"/>
          <w:numId w:val="22"/>
        </w:numPr>
        <w:tabs>
          <w:tab w:val="left" w:pos="851"/>
          <w:tab w:val="left" w:pos="855"/>
        </w:tabs>
        <w:ind w:left="850" w:hanging="397"/>
        <w:jc w:val="both"/>
        <w:rPr>
          <w:rFonts w:ascii="Verdana" w:hAnsi="Verdana" w:cs="Verdana"/>
        </w:rPr>
      </w:pPr>
      <w:r w:rsidRPr="002A3E55">
        <w:rPr>
          <w:rFonts w:ascii="Verdana" w:hAnsi="Verdana" w:cs="Verdana"/>
        </w:rPr>
        <w:t>dokonania wizji lokalnej w terenie,</w:t>
      </w:r>
    </w:p>
    <w:p w14:paraId="034EF321" w14:textId="77777777" w:rsidR="00D34514" w:rsidRPr="002A3E55" w:rsidRDefault="00D34514">
      <w:pPr>
        <w:numPr>
          <w:ilvl w:val="0"/>
          <w:numId w:val="22"/>
        </w:numPr>
        <w:tabs>
          <w:tab w:val="left" w:pos="851"/>
          <w:tab w:val="left" w:pos="855"/>
        </w:tabs>
        <w:ind w:left="850" w:hanging="397"/>
        <w:jc w:val="both"/>
        <w:rPr>
          <w:rFonts w:ascii="Verdana" w:hAnsi="Verdana" w:cs="Verdana"/>
        </w:rPr>
      </w:pPr>
      <w:r w:rsidRPr="002A3E55">
        <w:rPr>
          <w:rFonts w:ascii="Verdana" w:hAnsi="Verdana" w:cs="Verdana"/>
        </w:rPr>
        <w:t>zapewnienia materiałów wyjściowych niezbędnych do opracowania przedmiotu zamówienia,</w:t>
      </w:r>
    </w:p>
    <w:p w14:paraId="06D1F456" w14:textId="77777777" w:rsidR="00D34514" w:rsidRPr="002A3E55" w:rsidRDefault="00D34514">
      <w:pPr>
        <w:numPr>
          <w:ilvl w:val="0"/>
          <w:numId w:val="22"/>
        </w:numPr>
        <w:tabs>
          <w:tab w:val="left" w:pos="851"/>
          <w:tab w:val="left" w:pos="855"/>
        </w:tabs>
        <w:ind w:left="850" w:hanging="397"/>
        <w:jc w:val="both"/>
        <w:rPr>
          <w:rFonts w:ascii="Verdana" w:hAnsi="Verdana" w:cs="Verdana"/>
        </w:rPr>
      </w:pPr>
      <w:r w:rsidRPr="002A3E55">
        <w:rPr>
          <w:rFonts w:ascii="Verdana" w:hAnsi="Verdana" w:cs="Verdana"/>
        </w:rPr>
        <w:t>dokonania wszelkich wymaganych ustaleń z właścicielami urządzeń obcych znajdujących się w ciągu projektowanej drogi,</w:t>
      </w:r>
    </w:p>
    <w:p w14:paraId="3F973553" w14:textId="77777777" w:rsidR="00D34514" w:rsidRPr="002A3E55" w:rsidRDefault="00D34514">
      <w:pPr>
        <w:numPr>
          <w:ilvl w:val="0"/>
          <w:numId w:val="22"/>
        </w:numPr>
        <w:tabs>
          <w:tab w:val="left" w:pos="851"/>
          <w:tab w:val="left" w:pos="855"/>
        </w:tabs>
        <w:ind w:left="850" w:hanging="397"/>
        <w:jc w:val="both"/>
        <w:rPr>
          <w:rFonts w:ascii="Verdana" w:hAnsi="Verdana" w:cs="Verdana"/>
        </w:rPr>
      </w:pPr>
      <w:r w:rsidRPr="002A3E55">
        <w:rPr>
          <w:rFonts w:ascii="Verdana" w:hAnsi="Verdana" w:cs="Verdana"/>
        </w:rPr>
        <w:t>niezwłocznego informowania Zamawiającego na piśmie, o wynikłych problemach lub okolicznościach mogących mieć wpływ na jakość lub terminy realizacji przedmiotu Umowy,</w:t>
      </w:r>
    </w:p>
    <w:p w14:paraId="26E596D3" w14:textId="77777777" w:rsidR="00D34514" w:rsidRPr="002A3E55" w:rsidRDefault="00D34514">
      <w:pPr>
        <w:numPr>
          <w:ilvl w:val="0"/>
          <w:numId w:val="22"/>
        </w:numPr>
        <w:tabs>
          <w:tab w:val="left" w:pos="851"/>
          <w:tab w:val="left" w:pos="855"/>
        </w:tabs>
        <w:ind w:left="850" w:hanging="397"/>
        <w:jc w:val="both"/>
        <w:rPr>
          <w:rFonts w:ascii="Verdana" w:hAnsi="Verdana" w:cs="Verdana"/>
        </w:rPr>
      </w:pPr>
      <w:r w:rsidRPr="002A3E55">
        <w:rPr>
          <w:rFonts w:ascii="Verdana" w:hAnsi="Verdana" w:cs="Verdana"/>
        </w:rPr>
        <w:t>dokonania wszelkich niezbędnych do wykonania Umowy zgłoszeń i zawiadomień,</w:t>
      </w:r>
    </w:p>
    <w:p w14:paraId="50D7D380" w14:textId="77777777" w:rsidR="00D34514" w:rsidRPr="002A3E55" w:rsidRDefault="00D34514">
      <w:pPr>
        <w:numPr>
          <w:ilvl w:val="0"/>
          <w:numId w:val="22"/>
        </w:numPr>
        <w:tabs>
          <w:tab w:val="left" w:pos="851"/>
          <w:tab w:val="left" w:pos="855"/>
        </w:tabs>
        <w:ind w:left="850" w:hanging="397"/>
        <w:jc w:val="both"/>
        <w:rPr>
          <w:rFonts w:ascii="Verdana" w:hAnsi="Verdana" w:cs="Verdana"/>
        </w:rPr>
      </w:pPr>
      <w:r w:rsidRPr="002A3E55">
        <w:rPr>
          <w:rFonts w:ascii="Verdana" w:hAnsi="Verdana" w:cs="Verdana"/>
        </w:rPr>
        <w:t>uzyskania wszystkich niezbędnych do wykonania Umowy, w tym wykonania wszelkich prac projektowych, warunków technicznych, wytycznych, prawa do dysponowania nieruchomością (w przypadku takiej konieczności), decyzji, zezwoleń, zgód, potwierdzeń, stwierdzeń, opinii, uzgodnień i innych stanowisk organów administracji i innych właściwych instytucji i osób, w tym w szczególności uzyskania akceptacji zgłoszonych robót, których uzyskanie okaże się niezbędne do prawidłowego wykonania przedmiotu Umowy,</w:t>
      </w:r>
    </w:p>
    <w:p w14:paraId="02D9ADD8" w14:textId="77777777" w:rsidR="00D34514" w:rsidRPr="002A3E55" w:rsidRDefault="00D34514">
      <w:pPr>
        <w:numPr>
          <w:ilvl w:val="0"/>
          <w:numId w:val="22"/>
        </w:numPr>
        <w:tabs>
          <w:tab w:val="left" w:pos="851"/>
          <w:tab w:val="left" w:pos="855"/>
        </w:tabs>
        <w:ind w:left="850" w:hanging="397"/>
        <w:jc w:val="both"/>
        <w:rPr>
          <w:rFonts w:ascii="Verdana" w:hAnsi="Verdana" w:cs="Verdana"/>
        </w:rPr>
      </w:pPr>
      <w:r w:rsidRPr="002A3E55">
        <w:rPr>
          <w:rFonts w:ascii="Verdana" w:hAnsi="Verdana" w:cs="Verdana"/>
        </w:rPr>
        <w:t>przesyłania do wiadomości Zamawiającego kopii wniosków i wystąpień oraz pozostałej korespondencji prowadzonej w imieniu Zamawiającego z instytucjami opiniującymi lub wydającymi decyzje,</w:t>
      </w:r>
    </w:p>
    <w:p w14:paraId="73EEF0DC" w14:textId="77777777" w:rsidR="00D34514" w:rsidRPr="002A3E55" w:rsidRDefault="00D34514">
      <w:pPr>
        <w:numPr>
          <w:ilvl w:val="0"/>
          <w:numId w:val="22"/>
        </w:numPr>
        <w:tabs>
          <w:tab w:val="left" w:pos="851"/>
          <w:tab w:val="left" w:pos="855"/>
        </w:tabs>
        <w:ind w:left="850" w:hanging="397"/>
        <w:jc w:val="both"/>
        <w:rPr>
          <w:rFonts w:ascii="Verdana" w:hAnsi="Verdana" w:cs="Verdana"/>
        </w:rPr>
      </w:pPr>
      <w:r w:rsidRPr="002A3E55">
        <w:rPr>
          <w:rFonts w:ascii="Verdana" w:hAnsi="Verdana" w:cs="Verdana"/>
        </w:rPr>
        <w:t>niezwłocznego przekazywania Zamawiającemu uzyskanych decyzji,</w:t>
      </w:r>
    </w:p>
    <w:p w14:paraId="309B2D5F" w14:textId="77777777" w:rsidR="00D34514" w:rsidRPr="002A3E55" w:rsidRDefault="00D34514">
      <w:pPr>
        <w:numPr>
          <w:ilvl w:val="0"/>
          <w:numId w:val="22"/>
        </w:numPr>
        <w:tabs>
          <w:tab w:val="left" w:pos="851"/>
        </w:tabs>
        <w:ind w:left="851" w:hanging="425"/>
        <w:jc w:val="both"/>
        <w:rPr>
          <w:rFonts w:ascii="Verdana" w:hAnsi="Verdana" w:cs="Verdana"/>
        </w:rPr>
      </w:pPr>
      <w:r w:rsidRPr="002A3E55">
        <w:rPr>
          <w:rFonts w:ascii="Verdana" w:hAnsi="Verdana" w:cs="Verdana"/>
        </w:rPr>
        <w:t>przygotowywania dla Zamawiającego wyczerpujących i szczegółowych odpowiedzi na pytania oraz zarzuty dotyczące realizacji przedmiotu niniejszej Umowy, m. in. w trakcie trwania postępowania o udzielenie zamówienia publicznego na realizację robót budowlanych na podstawie przedmiotowej dokumentacji, aż do zawarcia umowy z wykonawcą robót oraz do ewentualnego wprowadzania zmian i modyfikacji dokumentacji projektowej wynikających z pytań i udzielonych odpowiedzi – w terminach wyznaczonych przez Zamawiającego,</w:t>
      </w:r>
    </w:p>
    <w:p w14:paraId="4C28733F" w14:textId="77777777" w:rsidR="00D34514" w:rsidRPr="002A3E55" w:rsidRDefault="00D34514">
      <w:pPr>
        <w:numPr>
          <w:ilvl w:val="0"/>
          <w:numId w:val="22"/>
        </w:numPr>
        <w:tabs>
          <w:tab w:val="left" w:pos="851"/>
        </w:tabs>
        <w:ind w:left="851" w:hanging="425"/>
        <w:jc w:val="both"/>
        <w:rPr>
          <w:rFonts w:ascii="Verdana" w:hAnsi="Verdana" w:cs="Verdana"/>
        </w:rPr>
      </w:pPr>
      <w:r w:rsidRPr="002A3E55">
        <w:rPr>
          <w:rFonts w:ascii="Verdana" w:hAnsi="Verdana" w:cs="Verdana"/>
        </w:rPr>
        <w:t>przekazania dokumentacji zawierającej kompletne założenia oraz dane wyjściowe użyte do obliczeń objętych przedmiotem Umowy – na wniosek Zamawiającego – w terminach przez niego wyznaczonych,</w:t>
      </w:r>
    </w:p>
    <w:p w14:paraId="46DA1AA4" w14:textId="77777777" w:rsidR="00D34514" w:rsidRPr="002A3E55" w:rsidRDefault="00D34514">
      <w:pPr>
        <w:numPr>
          <w:ilvl w:val="0"/>
          <w:numId w:val="22"/>
        </w:numPr>
        <w:tabs>
          <w:tab w:val="left" w:pos="851"/>
        </w:tabs>
        <w:ind w:left="851" w:hanging="425"/>
        <w:jc w:val="both"/>
        <w:rPr>
          <w:rFonts w:ascii="Verdana" w:hAnsi="Verdana" w:cs="Verdana"/>
        </w:rPr>
      </w:pPr>
      <w:r w:rsidRPr="002A3E55">
        <w:rPr>
          <w:rFonts w:ascii="Verdana" w:hAnsi="Verdana" w:cs="Verdana"/>
        </w:rPr>
        <w:t>potwierdzenia oświadczenia zgodnie z art. 57 ust. 2, o którym mowa w art. 57 ust. 1 pkt 2 lit a ustawy Prawo budowlane w przypadku wystąpienia zmian nieodstępujących w sposób istotny od zatwierdzonego projektu, dokonanych podczas wykonywania robót budowlanych,</w:t>
      </w:r>
    </w:p>
    <w:p w14:paraId="383CEEDA" w14:textId="77777777" w:rsidR="00D34514" w:rsidRPr="002A3E55" w:rsidRDefault="00D34514">
      <w:pPr>
        <w:numPr>
          <w:ilvl w:val="0"/>
          <w:numId w:val="22"/>
        </w:numPr>
        <w:tabs>
          <w:tab w:val="left" w:pos="851"/>
        </w:tabs>
        <w:ind w:left="851" w:hanging="425"/>
        <w:jc w:val="both"/>
        <w:rPr>
          <w:rFonts w:ascii="Verdana" w:hAnsi="Verdana" w:cs="Verdana"/>
        </w:rPr>
      </w:pPr>
      <w:r w:rsidRPr="002A3E55">
        <w:rPr>
          <w:rFonts w:ascii="Verdana" w:hAnsi="Verdana" w:cs="Verdana"/>
        </w:rPr>
        <w:t>ubezpieczenia odpowiedzialności cywilnej w związku z prowadzoną działalnością w zakresie związanym z przedmiotem zamówienia.</w:t>
      </w:r>
    </w:p>
    <w:p w14:paraId="14A402E8" w14:textId="77777777" w:rsidR="00D34514" w:rsidRPr="002A3E55" w:rsidRDefault="00D34514">
      <w:pPr>
        <w:numPr>
          <w:ilvl w:val="0"/>
          <w:numId w:val="21"/>
        </w:numPr>
        <w:ind w:left="454" w:hanging="454"/>
        <w:jc w:val="both"/>
        <w:rPr>
          <w:rFonts w:ascii="Verdana" w:hAnsi="Verdana" w:cs="Verdana"/>
        </w:rPr>
      </w:pPr>
      <w:r w:rsidRPr="002A3E55">
        <w:rPr>
          <w:rFonts w:ascii="Verdana" w:hAnsi="Verdana" w:cs="Verdana"/>
        </w:rPr>
        <w:t>Wykonawca będzie informował Zamawiającego o wystąpieniu istotnych problemów, których Wykonawca, mimo dołożenia należytej staranności nie będzie w stanie rozwiązać we własnym zakresie. Zamawiający zastrzega jednak, że nie będzie wykonywał za Wykonawcę działań, do których Wykonawca zobowiązał się na podstawie zawartej Umowy.</w:t>
      </w:r>
    </w:p>
    <w:p w14:paraId="73102C5C" w14:textId="77777777" w:rsidR="00D34514" w:rsidRPr="002A3E55" w:rsidRDefault="00D34514">
      <w:pPr>
        <w:numPr>
          <w:ilvl w:val="0"/>
          <w:numId w:val="21"/>
        </w:numPr>
        <w:ind w:left="454" w:hanging="454"/>
        <w:jc w:val="both"/>
      </w:pPr>
      <w:r w:rsidRPr="002A3E55">
        <w:rPr>
          <w:rFonts w:ascii="Verdana" w:hAnsi="Verdana" w:cs="Verdana"/>
        </w:rPr>
        <w:lastRenderedPageBreak/>
        <w:t>Strony zgodnie oświadczają, że będą współpracować, konsultując wzajemnie swoje uwagi i propozycje dotyczące dokumentacji i dołożą starań dla usunięcia ewentualnie powstałych utrudnień hamujących prace projektowe.</w:t>
      </w:r>
    </w:p>
    <w:p w14:paraId="4E82BA76" w14:textId="77777777" w:rsidR="00D34514" w:rsidRPr="002A3E55" w:rsidRDefault="00D34514">
      <w:pPr>
        <w:jc w:val="center"/>
      </w:pPr>
    </w:p>
    <w:p w14:paraId="08381038" w14:textId="77777777" w:rsidR="00D34514" w:rsidRPr="002A3E55" w:rsidRDefault="00D34514">
      <w:pPr>
        <w:jc w:val="center"/>
        <w:rPr>
          <w:rFonts w:ascii="Verdana" w:hAnsi="Verdana" w:cs="Verdana"/>
        </w:rPr>
      </w:pPr>
      <w:r w:rsidRPr="002A3E55">
        <w:rPr>
          <w:rFonts w:ascii="Verdana" w:hAnsi="Verdana" w:cs="Verdana"/>
          <w:b/>
          <w:bCs/>
        </w:rPr>
        <w:t>§ 5</w:t>
      </w:r>
    </w:p>
    <w:p w14:paraId="69D2F587" w14:textId="77777777" w:rsidR="00D34514" w:rsidRPr="002A3E55" w:rsidRDefault="00D34514">
      <w:pPr>
        <w:numPr>
          <w:ilvl w:val="0"/>
          <w:numId w:val="18"/>
        </w:numPr>
        <w:ind w:left="426" w:hanging="426"/>
        <w:jc w:val="both"/>
        <w:rPr>
          <w:rFonts w:ascii="Verdana" w:hAnsi="Verdana" w:cs="Verdana"/>
        </w:rPr>
      </w:pPr>
      <w:r w:rsidRPr="002A3E55">
        <w:rPr>
          <w:rFonts w:ascii="Verdana" w:hAnsi="Verdana" w:cs="Verdana"/>
        </w:rPr>
        <w:t xml:space="preserve">Wykonawca przekaże Zamawiającemu dokumentację projektową w formie papierowej w czterech egzemplarzach, z wyłączeniem </w:t>
      </w:r>
      <w:r w:rsidRPr="002A3E55">
        <w:rPr>
          <w:rFonts w:ascii="Verdana" w:hAnsi="Verdana" w:cs="Verdana"/>
          <w:color w:val="000000" w:themeColor="text1"/>
        </w:rPr>
        <w:t>kosztorysów</w:t>
      </w:r>
      <w:r w:rsidR="00B80AF1" w:rsidRPr="002A3E55">
        <w:rPr>
          <w:rFonts w:ascii="Verdana" w:hAnsi="Verdana" w:cs="Verdana"/>
          <w:color w:val="000000" w:themeColor="text1"/>
        </w:rPr>
        <w:t xml:space="preserve"> i przedmiarów</w:t>
      </w:r>
      <w:r w:rsidRPr="002A3E55">
        <w:rPr>
          <w:rFonts w:ascii="Verdana" w:hAnsi="Verdana" w:cs="Verdana"/>
          <w:color w:val="000000" w:themeColor="text1"/>
        </w:rPr>
        <w:t xml:space="preserve">, </w:t>
      </w:r>
      <w:r w:rsidRPr="002A3E55">
        <w:rPr>
          <w:rFonts w:ascii="Verdana" w:hAnsi="Verdana" w:cs="Verdana"/>
        </w:rPr>
        <w:t xml:space="preserve">które zostaną przekazane w jednym egzemplarzu. Następne egzemplarze mogą być wykonane odpłatnie w cenie kosztów powielania. </w:t>
      </w:r>
    </w:p>
    <w:p w14:paraId="5D223D4B" w14:textId="77777777" w:rsidR="00D34514" w:rsidRPr="002A3E55" w:rsidRDefault="00D34514">
      <w:pPr>
        <w:numPr>
          <w:ilvl w:val="0"/>
          <w:numId w:val="18"/>
        </w:numPr>
        <w:ind w:left="426" w:hanging="426"/>
        <w:jc w:val="both"/>
        <w:rPr>
          <w:rFonts w:ascii="Verdana" w:hAnsi="Verdana" w:cs="Verdana"/>
        </w:rPr>
      </w:pPr>
      <w:r w:rsidRPr="002A3E55">
        <w:rPr>
          <w:rFonts w:ascii="Verdana" w:hAnsi="Verdana" w:cs="Verdana"/>
        </w:rPr>
        <w:t>Cała dokumentacja musi zostać przekazana Zamawiającemu w następujących wersjach:</w:t>
      </w:r>
    </w:p>
    <w:p w14:paraId="05964CC0" w14:textId="77777777" w:rsidR="00D34514" w:rsidRPr="002A3E55" w:rsidRDefault="00D34514">
      <w:pPr>
        <w:numPr>
          <w:ilvl w:val="1"/>
          <w:numId w:val="18"/>
        </w:numPr>
        <w:ind w:left="850" w:hanging="454"/>
        <w:jc w:val="both"/>
        <w:rPr>
          <w:rFonts w:ascii="Verdana" w:hAnsi="Verdana" w:cs="Verdana"/>
        </w:rPr>
      </w:pPr>
      <w:r w:rsidRPr="002A3E55">
        <w:rPr>
          <w:rFonts w:ascii="Verdana" w:hAnsi="Verdana" w:cs="Verdana"/>
        </w:rPr>
        <w:t>wersja nieedytowalna – w formie dokumentów skanowanych/skonwertowanych do plików o niezmiennym formacie *.pdf;</w:t>
      </w:r>
    </w:p>
    <w:p w14:paraId="720B27CE" w14:textId="77777777" w:rsidR="00D34514" w:rsidRPr="002A3E55" w:rsidRDefault="00D34514">
      <w:pPr>
        <w:numPr>
          <w:ilvl w:val="1"/>
          <w:numId w:val="18"/>
        </w:numPr>
        <w:ind w:left="850" w:hanging="454"/>
        <w:jc w:val="both"/>
        <w:rPr>
          <w:rFonts w:ascii="Verdana" w:hAnsi="Verdana" w:cs="Verdana"/>
          <w:b/>
          <w:bCs/>
        </w:rPr>
      </w:pPr>
      <w:r w:rsidRPr="002A3E55">
        <w:rPr>
          <w:rFonts w:ascii="Verdana" w:hAnsi="Verdana" w:cs="Verdana"/>
        </w:rPr>
        <w:t>wersja edytowalna w formatach: rysunki – *.</w:t>
      </w:r>
      <w:proofErr w:type="spellStart"/>
      <w:r w:rsidRPr="002A3E55">
        <w:rPr>
          <w:rFonts w:ascii="Verdana" w:hAnsi="Verdana" w:cs="Verdana"/>
        </w:rPr>
        <w:t>dwg</w:t>
      </w:r>
      <w:proofErr w:type="spellEnd"/>
      <w:r w:rsidRPr="002A3E55">
        <w:rPr>
          <w:rFonts w:ascii="Verdana" w:hAnsi="Verdana" w:cs="Verdana"/>
        </w:rPr>
        <w:t>, *.</w:t>
      </w:r>
      <w:proofErr w:type="spellStart"/>
      <w:r w:rsidRPr="002A3E55">
        <w:rPr>
          <w:rFonts w:ascii="Verdana" w:hAnsi="Verdana" w:cs="Verdana"/>
        </w:rPr>
        <w:t>dxf</w:t>
      </w:r>
      <w:proofErr w:type="spellEnd"/>
      <w:r w:rsidRPr="002A3E55">
        <w:rPr>
          <w:rFonts w:ascii="Verdana" w:hAnsi="Verdana" w:cs="Verdana"/>
        </w:rPr>
        <w:t>, opisy – *.</w:t>
      </w:r>
      <w:proofErr w:type="spellStart"/>
      <w:r w:rsidRPr="002A3E55">
        <w:rPr>
          <w:rFonts w:ascii="Verdana" w:hAnsi="Verdana" w:cs="Verdana"/>
        </w:rPr>
        <w:t>docx</w:t>
      </w:r>
      <w:proofErr w:type="spellEnd"/>
      <w:r w:rsidRPr="002A3E55">
        <w:rPr>
          <w:rFonts w:ascii="Verdana" w:hAnsi="Verdana" w:cs="Verdana"/>
        </w:rPr>
        <w:t>, *.</w:t>
      </w:r>
      <w:proofErr w:type="spellStart"/>
      <w:r w:rsidRPr="002A3E55">
        <w:rPr>
          <w:rFonts w:ascii="Verdana" w:hAnsi="Verdana" w:cs="Verdana"/>
        </w:rPr>
        <w:t>xlsx</w:t>
      </w:r>
      <w:proofErr w:type="spellEnd"/>
      <w:r w:rsidRPr="002A3E55">
        <w:rPr>
          <w:rFonts w:ascii="Verdana" w:hAnsi="Verdana" w:cs="Verdana"/>
        </w:rPr>
        <w:t>, kosztorysy – *.</w:t>
      </w:r>
      <w:proofErr w:type="spellStart"/>
      <w:r w:rsidRPr="002A3E55">
        <w:rPr>
          <w:rFonts w:ascii="Verdana" w:hAnsi="Verdana" w:cs="Verdana"/>
        </w:rPr>
        <w:t>ath</w:t>
      </w:r>
      <w:proofErr w:type="spellEnd"/>
      <w:r w:rsidRPr="002A3E55">
        <w:rPr>
          <w:rFonts w:ascii="Verdana" w:hAnsi="Verdana" w:cs="Verdana"/>
        </w:rPr>
        <w:t>, *.</w:t>
      </w:r>
      <w:proofErr w:type="spellStart"/>
      <w:r w:rsidRPr="002A3E55">
        <w:rPr>
          <w:rFonts w:ascii="Verdana" w:hAnsi="Verdana" w:cs="Verdana"/>
        </w:rPr>
        <w:t>xlsx</w:t>
      </w:r>
      <w:proofErr w:type="spellEnd"/>
      <w:r w:rsidRPr="002A3E55">
        <w:rPr>
          <w:rFonts w:ascii="Verdana" w:hAnsi="Verdana" w:cs="Verdana"/>
        </w:rPr>
        <w:t>.</w:t>
      </w:r>
    </w:p>
    <w:p w14:paraId="310303AC" w14:textId="77777777" w:rsidR="00D34514" w:rsidRPr="002A3E55" w:rsidRDefault="00D34514">
      <w:pPr>
        <w:jc w:val="center"/>
        <w:rPr>
          <w:rFonts w:ascii="Verdana" w:hAnsi="Verdana" w:cs="Verdana"/>
        </w:rPr>
      </w:pPr>
      <w:r w:rsidRPr="002A3E55">
        <w:rPr>
          <w:rFonts w:ascii="Verdana" w:hAnsi="Verdana" w:cs="Verdana"/>
          <w:b/>
          <w:bCs/>
        </w:rPr>
        <w:t>§ 6</w:t>
      </w:r>
    </w:p>
    <w:p w14:paraId="5BB09E72" w14:textId="77777777" w:rsidR="00D34514" w:rsidRPr="002A3E55" w:rsidRDefault="00D34514">
      <w:pPr>
        <w:numPr>
          <w:ilvl w:val="0"/>
          <w:numId w:val="3"/>
        </w:numPr>
        <w:jc w:val="both"/>
        <w:rPr>
          <w:rFonts w:ascii="Verdana" w:hAnsi="Verdana" w:cs="Verdana"/>
        </w:rPr>
      </w:pPr>
      <w:r w:rsidRPr="002A3E55">
        <w:rPr>
          <w:rFonts w:ascii="Verdana" w:hAnsi="Verdana" w:cs="Verdana"/>
        </w:rPr>
        <w:t xml:space="preserve">Odbiór wykonanej dokumentacji projektowej nastąpi na podstawie protokołów odbioru podpisanych przez obie Strony. </w:t>
      </w:r>
    </w:p>
    <w:p w14:paraId="21BB67C3" w14:textId="77777777" w:rsidR="00D34514" w:rsidRPr="00317600" w:rsidRDefault="00D34514">
      <w:pPr>
        <w:numPr>
          <w:ilvl w:val="0"/>
          <w:numId w:val="3"/>
        </w:numPr>
        <w:jc w:val="both"/>
        <w:rPr>
          <w:rFonts w:ascii="Verdana" w:hAnsi="Verdana" w:cs="Verdana"/>
        </w:rPr>
      </w:pPr>
      <w:r w:rsidRPr="002A3E55">
        <w:rPr>
          <w:rFonts w:ascii="Verdana" w:hAnsi="Verdana" w:cs="Verdana"/>
        </w:rPr>
        <w:t xml:space="preserve">Miejscem przekazania wykonanej </w:t>
      </w:r>
      <w:r w:rsidRPr="00317600">
        <w:rPr>
          <w:rFonts w:ascii="Verdana" w:hAnsi="Verdana" w:cs="Verdana"/>
        </w:rPr>
        <w:t>dokumentacji jest siedziba Zamawiającego.</w:t>
      </w:r>
    </w:p>
    <w:p w14:paraId="2D887058" w14:textId="77777777" w:rsidR="00D34514" w:rsidRPr="00317600" w:rsidRDefault="00D34514">
      <w:pPr>
        <w:numPr>
          <w:ilvl w:val="0"/>
          <w:numId w:val="3"/>
        </w:numPr>
        <w:jc w:val="both"/>
        <w:rPr>
          <w:rFonts w:ascii="Verdana" w:hAnsi="Verdana" w:cs="Verdana"/>
          <w:b/>
          <w:color w:val="000000"/>
        </w:rPr>
      </w:pPr>
      <w:r w:rsidRPr="00317600">
        <w:rPr>
          <w:rFonts w:ascii="Verdana" w:hAnsi="Verdana" w:cs="Verdana"/>
        </w:rPr>
        <w:t>Protokoły odbioru wykonanej dokumentacji:</w:t>
      </w:r>
    </w:p>
    <w:p w14:paraId="664AA4E7" w14:textId="77777777" w:rsidR="00D34514" w:rsidRPr="00317600" w:rsidRDefault="00D34514">
      <w:pPr>
        <w:numPr>
          <w:ilvl w:val="0"/>
          <w:numId w:val="13"/>
        </w:numPr>
        <w:tabs>
          <w:tab w:val="left" w:pos="709"/>
        </w:tabs>
        <w:ind w:left="709" w:hanging="283"/>
        <w:jc w:val="both"/>
        <w:rPr>
          <w:rFonts w:ascii="Verdana" w:hAnsi="Verdana" w:cs="Verdana"/>
          <w:b/>
        </w:rPr>
      </w:pPr>
      <w:r w:rsidRPr="00317600">
        <w:rPr>
          <w:rFonts w:ascii="Verdana" w:hAnsi="Verdana" w:cs="Verdana"/>
          <w:b/>
          <w:color w:val="000000"/>
        </w:rPr>
        <w:t>wstępny protokół odbioru</w:t>
      </w:r>
      <w:r w:rsidRPr="00317600">
        <w:rPr>
          <w:rFonts w:ascii="Verdana" w:hAnsi="Verdana" w:cs="Verdana"/>
        </w:rPr>
        <w:t xml:space="preserve"> – po przekazaniu dokumentacji,</w:t>
      </w:r>
    </w:p>
    <w:p w14:paraId="58A50FF4" w14:textId="77777777" w:rsidR="00D34514" w:rsidRPr="00317600" w:rsidRDefault="00D34514">
      <w:pPr>
        <w:numPr>
          <w:ilvl w:val="0"/>
          <w:numId w:val="13"/>
        </w:numPr>
        <w:tabs>
          <w:tab w:val="left" w:pos="709"/>
        </w:tabs>
        <w:ind w:left="709" w:hanging="283"/>
        <w:jc w:val="both"/>
        <w:rPr>
          <w:rFonts w:ascii="Verdana" w:hAnsi="Verdana" w:cs="Verdana"/>
        </w:rPr>
      </w:pPr>
      <w:r w:rsidRPr="00317600">
        <w:rPr>
          <w:rFonts w:ascii="Verdana" w:hAnsi="Verdana" w:cs="Verdana"/>
          <w:b/>
        </w:rPr>
        <w:t>końcowy protokół odbioru</w:t>
      </w:r>
      <w:r w:rsidRPr="00317600">
        <w:rPr>
          <w:rFonts w:ascii="Verdana" w:hAnsi="Verdana" w:cs="Verdana"/>
        </w:rPr>
        <w:t xml:space="preserve"> – po sprawdzeniu przez Zamawiającego kompletności dokumentacji i uzupełnieniu przez wykonawcę ewentualnych braków (ust. 4 poniżej),  z zastrzeżeniem ust. 8.</w:t>
      </w:r>
    </w:p>
    <w:p w14:paraId="4F61DBE8" w14:textId="581B891C" w:rsidR="00D34514" w:rsidRPr="00317600" w:rsidRDefault="00D34514">
      <w:pPr>
        <w:numPr>
          <w:ilvl w:val="0"/>
          <w:numId w:val="16"/>
        </w:numPr>
        <w:jc w:val="both"/>
        <w:rPr>
          <w:rFonts w:ascii="Verdana" w:hAnsi="Verdana" w:cs="Verdana"/>
        </w:rPr>
      </w:pPr>
      <w:r w:rsidRPr="00317600">
        <w:rPr>
          <w:rFonts w:ascii="Verdana" w:hAnsi="Verdana" w:cs="Verdana"/>
        </w:rPr>
        <w:t xml:space="preserve">Niekompletność i zastrzeżenia do przedmiotu Umowy Zamawiający zobowiązany jest zgłosić na piśmie w terminie </w:t>
      </w:r>
      <w:r w:rsidRPr="00317600">
        <w:rPr>
          <w:rFonts w:ascii="Verdana" w:hAnsi="Verdana" w:cs="Verdana"/>
          <w:color w:val="000000"/>
        </w:rPr>
        <w:t>14</w:t>
      </w:r>
      <w:r w:rsidRPr="00317600">
        <w:rPr>
          <w:rFonts w:ascii="Verdana" w:hAnsi="Verdana" w:cs="Verdana"/>
        </w:rPr>
        <w:t xml:space="preserve"> dni od daty przekazania dokumentacji protokółem wstępnym. Jeśli w ww. terminie </w:t>
      </w:r>
      <w:r w:rsidR="00317600">
        <w:rPr>
          <w:rFonts w:ascii="Verdana" w:hAnsi="Verdana" w:cs="Verdana"/>
        </w:rPr>
        <w:t>Z</w:t>
      </w:r>
      <w:r w:rsidRPr="00317600">
        <w:rPr>
          <w:rFonts w:ascii="Verdana" w:hAnsi="Verdana" w:cs="Verdana"/>
        </w:rPr>
        <w:t xml:space="preserve">amawiający nie wniósł żadnych zastrzeżeń do dokumentacji, wówczas strony podpisują końcowy protokół odbiorczy, stanowiący podstawę do wystawienia rachunku. Jeśli natomiast w wyniku sprawdzenia dokumentacji stwierdzono jakiekolwiek zastrzeżenia Wykonawca usunie je w terminie wyznaczonym przez Zamawiającego i po ich ostatecznym usunięciu Wykonawca przekaże poprawioną (uzupełnioną) dokumentację, która zostanie ponownie sprawdzona przez </w:t>
      </w:r>
      <w:r w:rsidR="00317600">
        <w:rPr>
          <w:rFonts w:ascii="Verdana" w:hAnsi="Verdana" w:cs="Verdana"/>
        </w:rPr>
        <w:t>Z</w:t>
      </w:r>
      <w:r w:rsidRPr="00317600">
        <w:rPr>
          <w:rFonts w:ascii="Verdana" w:hAnsi="Verdana" w:cs="Verdana"/>
        </w:rPr>
        <w:t>amawiającego w terminie do 14 dni od daty przekazania – protokół odbioru końcowego może być podpisany  dopiero po prawidłowo zrealizowanym przedmiocie umowy.</w:t>
      </w:r>
    </w:p>
    <w:p w14:paraId="783E2C11" w14:textId="77777777" w:rsidR="00D34514" w:rsidRPr="00317600" w:rsidRDefault="00D34514">
      <w:pPr>
        <w:numPr>
          <w:ilvl w:val="0"/>
          <w:numId w:val="16"/>
        </w:numPr>
        <w:jc w:val="both"/>
        <w:rPr>
          <w:rFonts w:ascii="Verdana" w:hAnsi="Verdana" w:cs="Verdana"/>
        </w:rPr>
      </w:pPr>
      <w:r w:rsidRPr="00317600">
        <w:rPr>
          <w:rFonts w:ascii="Verdana" w:hAnsi="Verdana" w:cs="Verdana"/>
        </w:rPr>
        <w:t>Zamawiający może odmówić odbioru dokumentacji w każdym przypadku jego niezgodności z Umową, w tym w szczególności w każdym przypadku wystąpienia wad dokumentacji projektowej. Za wadę rozumie się błędne, niezgodne ze sztuką wykonanie, nie zaś niewykonanie danego elementu przedmiotu Umowy.</w:t>
      </w:r>
    </w:p>
    <w:p w14:paraId="042D91C0" w14:textId="77777777" w:rsidR="00D34514" w:rsidRPr="00317600" w:rsidRDefault="00D34514">
      <w:pPr>
        <w:numPr>
          <w:ilvl w:val="0"/>
          <w:numId w:val="16"/>
        </w:numPr>
        <w:jc w:val="both"/>
        <w:rPr>
          <w:rFonts w:ascii="Verdana" w:hAnsi="Verdana" w:cs="Verdana"/>
        </w:rPr>
      </w:pPr>
      <w:r w:rsidRPr="00317600">
        <w:rPr>
          <w:rFonts w:ascii="Verdana" w:hAnsi="Verdana" w:cs="Verdana"/>
        </w:rPr>
        <w:t>Zamawiający, po stwierdzeniu istnienia wady dokumentacji projektowej, może:</w:t>
      </w:r>
    </w:p>
    <w:p w14:paraId="633D12BE" w14:textId="77777777" w:rsidR="00D34514" w:rsidRPr="00317600" w:rsidRDefault="00D34514">
      <w:pPr>
        <w:numPr>
          <w:ilvl w:val="0"/>
          <w:numId w:val="19"/>
        </w:numPr>
        <w:ind w:hanging="218"/>
        <w:jc w:val="both"/>
        <w:rPr>
          <w:rFonts w:ascii="Verdana" w:hAnsi="Verdana" w:cs="Verdana"/>
        </w:rPr>
      </w:pPr>
      <w:r w:rsidRPr="00317600">
        <w:rPr>
          <w:rFonts w:ascii="Verdana" w:hAnsi="Verdana" w:cs="Verdana"/>
        </w:rPr>
        <w:t xml:space="preserve">żądać usunięcia wady, wyznaczając w tym celu odpowiedni termin, z zagrożeniem,      iż po bezskutecznym upływie terminu nie przyjmie usunięcia wady i odstąpi od Umowy z winy Wykonawcy; </w:t>
      </w:r>
    </w:p>
    <w:p w14:paraId="3904F25E" w14:textId="77777777" w:rsidR="00D34514" w:rsidRPr="00317600" w:rsidRDefault="00D34514">
      <w:pPr>
        <w:numPr>
          <w:ilvl w:val="0"/>
          <w:numId w:val="19"/>
        </w:numPr>
        <w:ind w:hanging="218"/>
        <w:jc w:val="both"/>
        <w:rPr>
          <w:rFonts w:ascii="Verdana" w:hAnsi="Verdana" w:cs="Verdana"/>
        </w:rPr>
      </w:pPr>
      <w:r w:rsidRPr="00317600">
        <w:rPr>
          <w:rFonts w:ascii="Verdana" w:hAnsi="Verdana" w:cs="Verdana"/>
        </w:rPr>
        <w:t>obniżyć wynagrodzenie Wykonawcy o koszt usunięcia wady;</w:t>
      </w:r>
    </w:p>
    <w:p w14:paraId="0DD2D6D8" w14:textId="77777777" w:rsidR="00D34514" w:rsidRPr="00317600" w:rsidRDefault="00D34514">
      <w:pPr>
        <w:numPr>
          <w:ilvl w:val="0"/>
          <w:numId w:val="19"/>
        </w:numPr>
        <w:ind w:hanging="218"/>
        <w:jc w:val="both"/>
        <w:rPr>
          <w:rFonts w:ascii="Verdana" w:hAnsi="Verdana" w:cs="Verdana"/>
        </w:rPr>
      </w:pPr>
      <w:r w:rsidRPr="00317600">
        <w:rPr>
          <w:rFonts w:ascii="Verdana" w:hAnsi="Verdana" w:cs="Verdana"/>
        </w:rPr>
        <w:t>odstąpić od Umowy z winy Wykonawcy, bez wyznaczania terminu na usunięcie wad, gdy wady mają charakter istotny i nie dadzą się usunąć; za wadę istotną uważa się wadę uniemożliwiającą wykorzystanie dokumentacji projektowej w całości lub w części na potrzeby jej realizacji.</w:t>
      </w:r>
    </w:p>
    <w:p w14:paraId="6C88D603" w14:textId="194435F5" w:rsidR="00D34514" w:rsidRPr="00317600" w:rsidRDefault="00D34514">
      <w:pPr>
        <w:numPr>
          <w:ilvl w:val="0"/>
          <w:numId w:val="16"/>
        </w:numPr>
        <w:jc w:val="both"/>
        <w:rPr>
          <w:rFonts w:ascii="Verdana" w:hAnsi="Verdana" w:cs="Verdana"/>
        </w:rPr>
      </w:pPr>
      <w:r w:rsidRPr="00317600">
        <w:rPr>
          <w:rFonts w:ascii="Verdana" w:hAnsi="Verdana" w:cs="Verdana"/>
        </w:rPr>
        <w:t>Zamawiający zastrzega sobie prawo do zatrudnienia innego wykonawcy w celu usunięcia wad przedmiotu Umowy, na koszt i ryzyko Wykonawcy będącego Stroną niniejszej Umowy</w:t>
      </w:r>
      <w:r w:rsidR="00317600">
        <w:rPr>
          <w:rFonts w:ascii="Verdana" w:hAnsi="Verdana" w:cs="Verdana"/>
        </w:rPr>
        <w:t>, bez konieczności uzyskania odrębnego upoważnienia sądowego, jeśli wady nie zostaną usunięte przez Wykonawcę w terminie określonym przez Zamawiającego</w:t>
      </w:r>
      <w:r w:rsidRPr="00317600">
        <w:rPr>
          <w:rFonts w:ascii="Verdana" w:hAnsi="Verdana" w:cs="Verdana"/>
        </w:rPr>
        <w:t>.</w:t>
      </w:r>
    </w:p>
    <w:p w14:paraId="58871E1C" w14:textId="77777777" w:rsidR="00D34514" w:rsidRPr="00317600" w:rsidRDefault="00D34514">
      <w:pPr>
        <w:numPr>
          <w:ilvl w:val="0"/>
          <w:numId w:val="16"/>
        </w:numPr>
        <w:jc w:val="both"/>
        <w:rPr>
          <w:rFonts w:ascii="Verdana" w:hAnsi="Verdana" w:cs="Verdana"/>
        </w:rPr>
      </w:pPr>
      <w:r w:rsidRPr="00317600">
        <w:rPr>
          <w:rFonts w:ascii="Verdana" w:hAnsi="Verdana" w:cs="Verdana"/>
        </w:rPr>
        <w:t>Zamawiający nie jest zobowiązany do sprawdzenia jakości wykonanej dokumentacji projektowej, co nie zwalnia Wykonawcy z obowiązku usunięcia wady lub braku oraz naprawienia szkody, jeżeli okaże się, że dokumentacja była wadliwa lub niekompletna.</w:t>
      </w:r>
    </w:p>
    <w:p w14:paraId="529AFD19" w14:textId="77777777" w:rsidR="00D34514" w:rsidRPr="00317600" w:rsidRDefault="00D34514">
      <w:pPr>
        <w:numPr>
          <w:ilvl w:val="0"/>
          <w:numId w:val="16"/>
        </w:numPr>
        <w:jc w:val="both"/>
      </w:pPr>
      <w:r w:rsidRPr="00317600">
        <w:rPr>
          <w:rFonts w:ascii="Verdana" w:hAnsi="Verdana" w:cs="Verdana"/>
        </w:rPr>
        <w:lastRenderedPageBreak/>
        <w:t>Zamawiający przygotowując przetarg na roboty budowlane wprowadzi do projektu umowy z wykonawcą robót budowlanych postanowienie, iż w przypadku stwierdzenia przez tego wykonawcę wady lub braku w dokumentacji projektowej, jest on zobowiązany do zawiadomienia o tym fakcie Zamawiającego i Wykonawcy dokumentacji projektowej.</w:t>
      </w:r>
    </w:p>
    <w:p w14:paraId="1EEC9BA0" w14:textId="77777777" w:rsidR="00D34514" w:rsidRPr="00317600" w:rsidRDefault="00D34514">
      <w:pPr>
        <w:jc w:val="center"/>
      </w:pPr>
    </w:p>
    <w:p w14:paraId="761B000B" w14:textId="77777777" w:rsidR="00D34514" w:rsidRPr="00317600" w:rsidRDefault="00D34514">
      <w:pPr>
        <w:jc w:val="center"/>
        <w:rPr>
          <w:rFonts w:ascii="Verdana" w:hAnsi="Verdana" w:cs="Verdana"/>
        </w:rPr>
      </w:pPr>
      <w:r w:rsidRPr="00317600">
        <w:rPr>
          <w:rFonts w:ascii="Verdana" w:hAnsi="Verdana" w:cs="Verdana"/>
          <w:b/>
          <w:bCs/>
        </w:rPr>
        <w:t>§ 7</w:t>
      </w:r>
    </w:p>
    <w:p w14:paraId="04DDABAC" w14:textId="77777777" w:rsidR="00D34514" w:rsidRPr="00317600" w:rsidRDefault="00D34514">
      <w:pPr>
        <w:numPr>
          <w:ilvl w:val="0"/>
          <w:numId w:val="20"/>
        </w:numPr>
        <w:jc w:val="both"/>
        <w:rPr>
          <w:rFonts w:ascii="Verdana" w:hAnsi="Verdana" w:cs="Verdana"/>
          <w:b/>
        </w:rPr>
      </w:pPr>
      <w:r w:rsidRPr="00317600">
        <w:rPr>
          <w:rFonts w:ascii="Verdana" w:hAnsi="Verdana" w:cs="Verdana"/>
        </w:rPr>
        <w:t>Strony ustalają, że obowiązującą ich formą wynagrodzenia jest wynagrodzenie ryczałtowe.</w:t>
      </w:r>
    </w:p>
    <w:p w14:paraId="470F9AC2" w14:textId="77777777" w:rsidR="00D34514" w:rsidRPr="00317600" w:rsidRDefault="00D34514">
      <w:pPr>
        <w:pStyle w:val="Tekstpodstawowy31"/>
        <w:numPr>
          <w:ilvl w:val="0"/>
          <w:numId w:val="20"/>
        </w:numPr>
        <w:rPr>
          <w:rFonts w:ascii="Verdana" w:hAnsi="Verdana" w:cs="Verdana"/>
          <w:color w:val="000000" w:themeColor="text1"/>
          <w:sz w:val="20"/>
        </w:rPr>
      </w:pPr>
      <w:r w:rsidRPr="00317600">
        <w:rPr>
          <w:rFonts w:ascii="Verdana" w:hAnsi="Verdana" w:cs="Verdana"/>
          <w:b/>
          <w:sz w:val="20"/>
        </w:rPr>
        <w:t>Całkowite wynagrodzenie ryczałtowe</w:t>
      </w:r>
      <w:r w:rsidRPr="00317600">
        <w:rPr>
          <w:rFonts w:ascii="Verdana" w:hAnsi="Verdana" w:cs="Verdana"/>
          <w:sz w:val="20"/>
        </w:rPr>
        <w:t xml:space="preserve"> za wykonanie przedmiotu Umowy, wynosi </w:t>
      </w:r>
      <w:r w:rsidRPr="00317600">
        <w:rPr>
          <w:rFonts w:ascii="Verdana" w:hAnsi="Verdana" w:cs="Verdana"/>
          <w:b/>
          <w:sz w:val="20"/>
        </w:rPr>
        <w:t>brutto …………..</w:t>
      </w:r>
      <w:r w:rsidRPr="00317600">
        <w:rPr>
          <w:rFonts w:ascii="Verdana" w:hAnsi="Verdana" w:cs="Verdana"/>
          <w:sz w:val="20"/>
        </w:rPr>
        <w:t xml:space="preserve"> (słownie: ………………) złotych. </w:t>
      </w:r>
      <w:r w:rsidRPr="00317600">
        <w:rPr>
          <w:rFonts w:ascii="Verdana" w:hAnsi="Verdana" w:cs="Verdana"/>
          <w:color w:val="000000" w:themeColor="text1"/>
          <w:sz w:val="20"/>
        </w:rPr>
        <w:t>Wynagrodzenie nie ulega zmianie w przypadku przedłużenia terminu realizacji przedmiotu Umowy.</w:t>
      </w:r>
    </w:p>
    <w:p w14:paraId="3CB0E3F0" w14:textId="77777777" w:rsidR="00D34514" w:rsidRPr="00317600" w:rsidRDefault="00D34514">
      <w:pPr>
        <w:pStyle w:val="Tekstblokowy1"/>
        <w:numPr>
          <w:ilvl w:val="0"/>
          <w:numId w:val="20"/>
        </w:numPr>
        <w:tabs>
          <w:tab w:val="clear" w:pos="567"/>
          <w:tab w:val="left" w:pos="142"/>
        </w:tabs>
        <w:rPr>
          <w:rFonts w:ascii="Verdana" w:hAnsi="Verdana" w:cs="Verdana"/>
          <w:sz w:val="20"/>
        </w:rPr>
      </w:pPr>
      <w:r w:rsidRPr="00317600">
        <w:rPr>
          <w:rFonts w:ascii="Verdana" w:hAnsi="Verdana" w:cs="Verdana"/>
          <w:sz w:val="20"/>
        </w:rPr>
        <w:t xml:space="preserve">Zamawiający zapłaci Wykonawcy wynagrodzenie określone w ust. 2 za pełne i należyte wykonanie całości przedmiotu Umowy </w:t>
      </w:r>
    </w:p>
    <w:p w14:paraId="69253165" w14:textId="7E793A18" w:rsidR="00D34514" w:rsidRPr="00317600" w:rsidRDefault="00D34514">
      <w:pPr>
        <w:pStyle w:val="Tekstblokowy1"/>
        <w:numPr>
          <w:ilvl w:val="0"/>
          <w:numId w:val="20"/>
        </w:numPr>
        <w:tabs>
          <w:tab w:val="clear" w:pos="567"/>
          <w:tab w:val="left" w:pos="142"/>
        </w:tabs>
        <w:rPr>
          <w:rFonts w:ascii="Verdana" w:hAnsi="Verdana" w:cs="Verdana"/>
          <w:sz w:val="20"/>
        </w:rPr>
      </w:pPr>
      <w:r w:rsidRPr="00317600">
        <w:rPr>
          <w:rFonts w:ascii="Verdana" w:hAnsi="Verdana" w:cs="Verdana"/>
          <w:sz w:val="20"/>
        </w:rPr>
        <w:t>Wynagrodzenie obejmuje wszystkie koszty Wykonawcy, m.in. prace przygotowawcze i projektowe, koszty dojazdów, obsługę geodezyjną, koszty pomiarów i badań, koszty ogólne, zysk, ryzyko, podatki, odszkodowania za szkody powstałe w trakcie realizacji usługi, przeniesienie praw autorskich</w:t>
      </w:r>
      <w:r w:rsidR="00317600">
        <w:rPr>
          <w:rFonts w:ascii="Verdana" w:hAnsi="Verdana" w:cs="Verdana"/>
          <w:sz w:val="20"/>
        </w:rPr>
        <w:t>, w tym zależnych</w:t>
      </w:r>
      <w:r w:rsidRPr="00317600">
        <w:rPr>
          <w:rFonts w:ascii="Verdana" w:hAnsi="Verdana" w:cs="Verdana"/>
          <w:sz w:val="20"/>
        </w:rPr>
        <w:t xml:space="preserve"> oraz wszelkie koszty towarzyszące, konieczne do poniesienia przez Wykonawcę z tytułu wykonania przedmiotu zamówienia i uwzględnia wszystkie czynności związane z prawidłową, terminową realizacją przedmiotu Umowy.</w:t>
      </w:r>
    </w:p>
    <w:p w14:paraId="52E4ED45" w14:textId="77777777" w:rsidR="00D34514" w:rsidRPr="00317600" w:rsidRDefault="00D34514">
      <w:pPr>
        <w:pStyle w:val="Tekstblokowy1"/>
        <w:numPr>
          <w:ilvl w:val="0"/>
          <w:numId w:val="20"/>
        </w:numPr>
        <w:tabs>
          <w:tab w:val="clear" w:pos="567"/>
          <w:tab w:val="left" w:pos="142"/>
        </w:tabs>
        <w:rPr>
          <w:rFonts w:ascii="Verdana" w:hAnsi="Verdana" w:cs="Verdana"/>
          <w:sz w:val="20"/>
        </w:rPr>
      </w:pPr>
      <w:r w:rsidRPr="00317600">
        <w:rPr>
          <w:rFonts w:ascii="Verdana" w:hAnsi="Verdana" w:cs="Verdana"/>
          <w:sz w:val="20"/>
        </w:rPr>
        <w:t>Wynagrodzenie ryczałtowe obejmuje całkowity koszt wykonania przedmiotu zamówienia.</w:t>
      </w:r>
    </w:p>
    <w:p w14:paraId="336F5A64" w14:textId="77777777" w:rsidR="00D34514" w:rsidRPr="00317600" w:rsidRDefault="00D34514">
      <w:pPr>
        <w:pStyle w:val="Tekstblokowy1"/>
        <w:numPr>
          <w:ilvl w:val="0"/>
          <w:numId w:val="20"/>
        </w:numPr>
        <w:tabs>
          <w:tab w:val="clear" w:pos="567"/>
          <w:tab w:val="left" w:pos="142"/>
        </w:tabs>
      </w:pPr>
      <w:r w:rsidRPr="00317600">
        <w:rPr>
          <w:rFonts w:ascii="Verdana" w:hAnsi="Verdana" w:cs="Verdana"/>
          <w:sz w:val="20"/>
        </w:rPr>
        <w:t xml:space="preserve">Wykonawca oświadcza, że uwzględnił ryzyko wynagrodzenia ryczałtowego w swojej Ofercie oraz wszelkie koszty wynikające z wymagań określonych w Umowie na podstawie własnych kalkulacji i szacunków, a w szczególności koszty badań, ekspertyz, warunków technicznych, opinii, uzgodnień, konsultacji niezbędnych do poprawnego opracowania przedmiotu Umowy. </w:t>
      </w:r>
    </w:p>
    <w:p w14:paraId="51EB7E80" w14:textId="77777777" w:rsidR="004C2629" w:rsidRPr="00317600" w:rsidRDefault="004C2629">
      <w:pPr>
        <w:pStyle w:val="Tekstblokowy1"/>
        <w:numPr>
          <w:ilvl w:val="0"/>
          <w:numId w:val="20"/>
        </w:numPr>
        <w:tabs>
          <w:tab w:val="clear" w:pos="567"/>
          <w:tab w:val="left" w:pos="142"/>
        </w:tabs>
      </w:pPr>
      <w:r w:rsidRPr="00317600">
        <w:rPr>
          <w:rFonts w:ascii="Verdana" w:hAnsi="Verdana" w:cs="Verdana"/>
          <w:sz w:val="20"/>
        </w:rPr>
        <w:t xml:space="preserve">Zamawiający określa limit robót, które mogą zostać zaniechane, który nie może przekroczyć </w:t>
      </w:r>
      <w:r w:rsidR="00C942A6" w:rsidRPr="00317600">
        <w:rPr>
          <w:rFonts w:ascii="Verdana" w:hAnsi="Verdana" w:cs="Verdana"/>
          <w:sz w:val="20"/>
        </w:rPr>
        <w:t>2</w:t>
      </w:r>
      <w:r w:rsidRPr="00317600">
        <w:rPr>
          <w:rFonts w:ascii="Verdana" w:hAnsi="Verdana" w:cs="Verdana"/>
          <w:sz w:val="20"/>
        </w:rPr>
        <w:t>5%  wynagrodzenia brutto, o którym mowa w §7 ust. 2 Umowy.</w:t>
      </w:r>
    </w:p>
    <w:p w14:paraId="5260DBFA" w14:textId="77777777" w:rsidR="00D34514" w:rsidRPr="00317600" w:rsidRDefault="00D34514">
      <w:pPr>
        <w:jc w:val="center"/>
      </w:pPr>
    </w:p>
    <w:p w14:paraId="68E3D9BD" w14:textId="77777777" w:rsidR="00D34514" w:rsidRPr="00317600" w:rsidRDefault="00D34514">
      <w:pPr>
        <w:jc w:val="center"/>
        <w:rPr>
          <w:rFonts w:ascii="Verdana" w:hAnsi="Verdana" w:cs="Verdana"/>
        </w:rPr>
      </w:pPr>
      <w:r w:rsidRPr="00317600">
        <w:rPr>
          <w:rFonts w:ascii="Verdana" w:hAnsi="Verdana" w:cs="Verdana"/>
          <w:b/>
          <w:bCs/>
        </w:rPr>
        <w:t>§ 8</w:t>
      </w:r>
    </w:p>
    <w:p w14:paraId="0BBF59E1" w14:textId="595A46A2" w:rsidR="0049341F" w:rsidRDefault="00D34514" w:rsidP="00AC3004">
      <w:pPr>
        <w:pStyle w:val="Tekstpodstawowy31"/>
        <w:numPr>
          <w:ilvl w:val="0"/>
          <w:numId w:val="8"/>
        </w:numPr>
        <w:rPr>
          <w:rFonts w:ascii="Verdana" w:hAnsi="Verdana" w:cs="Verdana"/>
          <w:sz w:val="20"/>
        </w:rPr>
      </w:pPr>
      <w:r w:rsidRPr="00317600">
        <w:rPr>
          <w:rFonts w:ascii="Verdana" w:hAnsi="Verdana" w:cs="Verdana"/>
          <w:sz w:val="20"/>
        </w:rPr>
        <w:t>Wynagrodzenie  za wykonanie przedmiotu Umowy płatne</w:t>
      </w:r>
      <w:r w:rsidR="0049341F">
        <w:rPr>
          <w:rFonts w:ascii="Verdana" w:hAnsi="Verdana" w:cs="Verdana"/>
          <w:sz w:val="20"/>
        </w:rPr>
        <w:t xml:space="preserve"> będzie:</w:t>
      </w:r>
    </w:p>
    <w:p w14:paraId="790BD176" w14:textId="77777777" w:rsidR="0049341F" w:rsidRPr="0049341F" w:rsidRDefault="0049341F" w:rsidP="0049341F">
      <w:pPr>
        <w:pStyle w:val="Tekstpodstawowy31"/>
        <w:ind w:left="360"/>
        <w:rPr>
          <w:rFonts w:ascii="Verdana" w:hAnsi="Verdana" w:cs="Verdana"/>
          <w:sz w:val="20"/>
        </w:rPr>
      </w:pPr>
      <w:r w:rsidRPr="0049341F">
        <w:rPr>
          <w:rFonts w:ascii="Verdana" w:hAnsi="Verdana" w:cs="Verdana"/>
          <w:sz w:val="20"/>
        </w:rPr>
        <w:t>I część - 70% wynagrodzenia (§ 7 ust. 2) po podpisaniu wstępnego protokołu odbioru i wystawieniu faktury,</w:t>
      </w:r>
    </w:p>
    <w:p w14:paraId="4C29EBEB" w14:textId="556F8631" w:rsidR="0049341F" w:rsidRDefault="0049341F" w:rsidP="0049341F">
      <w:pPr>
        <w:pStyle w:val="Tekstpodstawowy31"/>
        <w:ind w:left="360"/>
        <w:rPr>
          <w:rFonts w:ascii="Verdana" w:hAnsi="Verdana" w:cs="Verdana"/>
          <w:sz w:val="20"/>
        </w:rPr>
      </w:pPr>
      <w:r w:rsidRPr="0049341F">
        <w:rPr>
          <w:rFonts w:ascii="Verdana" w:hAnsi="Verdana" w:cs="Verdana"/>
          <w:sz w:val="20"/>
        </w:rPr>
        <w:t>II część – 30 % wynagrodzenia (§ 7 ust. 2) po podpisaniu końcowego protokołu odbioru i wystawieniu faktury;</w:t>
      </w:r>
    </w:p>
    <w:p w14:paraId="08251249" w14:textId="69FB09C9" w:rsidR="00D34514" w:rsidRPr="00317600" w:rsidRDefault="00D34514" w:rsidP="0049341F">
      <w:pPr>
        <w:pStyle w:val="Tekstpodstawowy31"/>
        <w:ind w:left="360"/>
        <w:rPr>
          <w:rFonts w:ascii="Verdana" w:hAnsi="Verdana" w:cs="Verdana"/>
          <w:sz w:val="20"/>
        </w:rPr>
      </w:pPr>
      <w:r w:rsidRPr="00317600">
        <w:rPr>
          <w:rFonts w:ascii="Verdana" w:hAnsi="Verdana" w:cs="Verdana"/>
          <w:sz w:val="20"/>
        </w:rPr>
        <w:t>w terminie 3</w:t>
      </w:r>
      <w:r w:rsidR="00EE099A" w:rsidRPr="00317600">
        <w:rPr>
          <w:rFonts w:ascii="Verdana" w:hAnsi="Verdana" w:cs="Verdana"/>
          <w:sz w:val="20"/>
        </w:rPr>
        <w:t>0 dni od daty otrzymania faktur/rachunków</w:t>
      </w:r>
      <w:r w:rsidRPr="00317600">
        <w:rPr>
          <w:rFonts w:ascii="Verdana" w:hAnsi="Verdana" w:cs="Verdana"/>
          <w:sz w:val="20"/>
        </w:rPr>
        <w:t xml:space="preserve"> przez Zamawiającego na rachun</w:t>
      </w:r>
      <w:r w:rsidR="00EE099A" w:rsidRPr="00317600">
        <w:rPr>
          <w:rFonts w:ascii="Verdana" w:hAnsi="Verdana" w:cs="Verdana"/>
          <w:sz w:val="20"/>
        </w:rPr>
        <w:t>ek Wykonawcy wskazany w fakturach/rachunkach</w:t>
      </w:r>
      <w:r w:rsidRPr="00317600">
        <w:rPr>
          <w:rFonts w:ascii="Verdana" w:hAnsi="Verdana" w:cs="Verdana"/>
          <w:sz w:val="20"/>
        </w:rPr>
        <w:t xml:space="preserve"> wystawionym na: </w:t>
      </w:r>
    </w:p>
    <w:p w14:paraId="113B4035" w14:textId="77777777" w:rsidR="00D34514" w:rsidRPr="00317600" w:rsidRDefault="00D34514">
      <w:pPr>
        <w:pStyle w:val="Tekstpodstawowy31"/>
        <w:ind w:left="360"/>
        <w:rPr>
          <w:rFonts w:ascii="Verdana" w:eastAsia="Verdana" w:hAnsi="Verdana" w:cs="Verdana"/>
          <w:sz w:val="20"/>
        </w:rPr>
      </w:pPr>
      <w:r w:rsidRPr="00317600">
        <w:rPr>
          <w:rFonts w:ascii="Verdana" w:hAnsi="Verdana" w:cs="Verdana"/>
          <w:sz w:val="20"/>
        </w:rPr>
        <w:t>Nabywca:             GMINA-MIASTO PŁOCK</w:t>
      </w:r>
    </w:p>
    <w:p w14:paraId="291AE1E2" w14:textId="77777777" w:rsidR="00D34514" w:rsidRPr="00317600" w:rsidRDefault="00D34514">
      <w:pPr>
        <w:pStyle w:val="Tekstpodstawowy31"/>
        <w:ind w:left="360"/>
        <w:rPr>
          <w:rFonts w:ascii="Verdana" w:eastAsia="Verdana" w:hAnsi="Verdana" w:cs="Verdana"/>
          <w:sz w:val="20"/>
        </w:rPr>
      </w:pPr>
      <w:r w:rsidRPr="00317600">
        <w:rPr>
          <w:rFonts w:ascii="Verdana" w:eastAsia="Verdana" w:hAnsi="Verdana" w:cs="Verdana"/>
          <w:sz w:val="20"/>
        </w:rPr>
        <w:t xml:space="preserve">                          </w:t>
      </w:r>
      <w:r w:rsidRPr="00317600">
        <w:rPr>
          <w:rFonts w:ascii="Verdana" w:hAnsi="Verdana" w:cs="Verdana"/>
          <w:sz w:val="20"/>
        </w:rPr>
        <w:t>Pl. Stary Rynek 1</w:t>
      </w:r>
    </w:p>
    <w:p w14:paraId="07587086" w14:textId="77777777" w:rsidR="00D34514" w:rsidRPr="00317600" w:rsidRDefault="00D34514">
      <w:pPr>
        <w:pStyle w:val="Tekstpodstawowy31"/>
        <w:ind w:left="360"/>
        <w:rPr>
          <w:rFonts w:ascii="Verdana" w:eastAsia="Verdana" w:hAnsi="Verdana" w:cs="Verdana"/>
          <w:sz w:val="20"/>
        </w:rPr>
      </w:pPr>
      <w:r w:rsidRPr="00317600">
        <w:rPr>
          <w:rFonts w:ascii="Verdana" w:eastAsia="Verdana" w:hAnsi="Verdana" w:cs="Verdana"/>
          <w:sz w:val="20"/>
        </w:rPr>
        <w:t xml:space="preserve">                          </w:t>
      </w:r>
      <w:r w:rsidRPr="00317600">
        <w:rPr>
          <w:rFonts w:ascii="Verdana" w:hAnsi="Verdana" w:cs="Verdana"/>
          <w:sz w:val="20"/>
        </w:rPr>
        <w:t>09-400 Płock</w:t>
      </w:r>
    </w:p>
    <w:p w14:paraId="66E17ADA" w14:textId="77777777" w:rsidR="00D34514" w:rsidRPr="00317600" w:rsidRDefault="00D34514">
      <w:pPr>
        <w:pStyle w:val="Tekstpodstawowy31"/>
        <w:ind w:left="360"/>
        <w:rPr>
          <w:rFonts w:ascii="Verdana" w:hAnsi="Verdana" w:cs="Verdana"/>
          <w:sz w:val="20"/>
        </w:rPr>
      </w:pPr>
      <w:r w:rsidRPr="00317600">
        <w:rPr>
          <w:rFonts w:ascii="Verdana" w:eastAsia="Verdana" w:hAnsi="Verdana" w:cs="Verdana"/>
          <w:sz w:val="20"/>
        </w:rPr>
        <w:t xml:space="preserve">                          </w:t>
      </w:r>
      <w:r w:rsidRPr="00317600">
        <w:rPr>
          <w:rFonts w:ascii="Verdana" w:hAnsi="Verdana" w:cs="Verdana"/>
          <w:sz w:val="20"/>
        </w:rPr>
        <w:t>NIP 7743135712</w:t>
      </w:r>
    </w:p>
    <w:p w14:paraId="7332E38B" w14:textId="77777777" w:rsidR="00D34514" w:rsidRPr="00317600" w:rsidRDefault="00D34514">
      <w:pPr>
        <w:pStyle w:val="Tekstpodstawowy31"/>
        <w:ind w:left="360"/>
        <w:rPr>
          <w:rFonts w:ascii="Verdana" w:eastAsia="Verdana" w:hAnsi="Verdana" w:cs="Verdana"/>
          <w:sz w:val="20"/>
        </w:rPr>
      </w:pPr>
      <w:r w:rsidRPr="00317600">
        <w:rPr>
          <w:rFonts w:ascii="Verdana" w:hAnsi="Verdana" w:cs="Verdana"/>
          <w:sz w:val="20"/>
        </w:rPr>
        <w:t>Odbiorca faktury/</w:t>
      </w:r>
      <w:r w:rsidRPr="00317600">
        <w:rPr>
          <w:rFonts w:ascii="Verdana" w:hAnsi="Verdana" w:cs="Verdana"/>
          <w:color w:val="000000"/>
          <w:sz w:val="20"/>
        </w:rPr>
        <w:t>rachunku:  Miejski Zarząd Dróg</w:t>
      </w:r>
      <w:r w:rsidRPr="00317600">
        <w:rPr>
          <w:rFonts w:ascii="Verdana" w:hAnsi="Verdana" w:cs="Verdana"/>
          <w:sz w:val="20"/>
        </w:rPr>
        <w:t xml:space="preserve"> </w:t>
      </w:r>
    </w:p>
    <w:p w14:paraId="02505059" w14:textId="77777777" w:rsidR="00D34514" w:rsidRPr="00317600" w:rsidRDefault="00D34514">
      <w:pPr>
        <w:pStyle w:val="Tekstpodstawowy31"/>
        <w:ind w:left="360"/>
        <w:rPr>
          <w:rFonts w:ascii="Verdana" w:eastAsia="Verdana" w:hAnsi="Verdana" w:cs="Verdana"/>
          <w:sz w:val="20"/>
        </w:rPr>
      </w:pPr>
      <w:r w:rsidRPr="00317600">
        <w:rPr>
          <w:rFonts w:ascii="Verdana" w:eastAsia="Verdana" w:hAnsi="Verdana" w:cs="Verdana"/>
          <w:sz w:val="20"/>
        </w:rPr>
        <w:t xml:space="preserve">                          </w:t>
      </w:r>
      <w:r w:rsidRPr="00317600">
        <w:rPr>
          <w:rFonts w:ascii="Verdana" w:hAnsi="Verdana" w:cs="Verdana"/>
          <w:sz w:val="20"/>
        </w:rPr>
        <w:t xml:space="preserve">ul. Bielska 9/11 </w:t>
      </w:r>
    </w:p>
    <w:p w14:paraId="5E271BC1" w14:textId="77777777" w:rsidR="00D34514" w:rsidRPr="00317600" w:rsidRDefault="00D34514">
      <w:pPr>
        <w:pStyle w:val="Tekstpodstawowy31"/>
        <w:ind w:left="360"/>
        <w:rPr>
          <w:rFonts w:ascii="Verdana" w:hAnsi="Verdana" w:cs="Verdana"/>
          <w:sz w:val="20"/>
        </w:rPr>
      </w:pPr>
      <w:r w:rsidRPr="00317600">
        <w:rPr>
          <w:rFonts w:ascii="Verdana" w:eastAsia="Verdana" w:hAnsi="Verdana" w:cs="Verdana"/>
          <w:sz w:val="20"/>
        </w:rPr>
        <w:t xml:space="preserve">                          </w:t>
      </w:r>
      <w:r w:rsidRPr="00317600">
        <w:rPr>
          <w:rFonts w:ascii="Verdana" w:hAnsi="Verdana" w:cs="Verdana"/>
          <w:sz w:val="20"/>
        </w:rPr>
        <w:t xml:space="preserve">09–400 Płock </w:t>
      </w:r>
    </w:p>
    <w:p w14:paraId="1D60A883" w14:textId="77777777" w:rsidR="00D34514" w:rsidRPr="00317600" w:rsidRDefault="00D34514" w:rsidP="00E4125A">
      <w:pPr>
        <w:pStyle w:val="Tekstpodstawowy31"/>
        <w:rPr>
          <w:rFonts w:ascii="Verdana" w:hAnsi="Verdana" w:cs="Verdana"/>
        </w:rPr>
      </w:pPr>
      <w:r w:rsidRPr="00317600">
        <w:rPr>
          <w:rFonts w:ascii="Verdana" w:hAnsi="Verdana" w:cs="Verdana"/>
          <w:sz w:val="20"/>
        </w:rPr>
        <w:t>W fakturze/rachunku należy wskazać numer niniejszej Umowy.</w:t>
      </w:r>
    </w:p>
    <w:p w14:paraId="202D7B90" w14:textId="77777777" w:rsidR="00D34514" w:rsidRPr="00317600" w:rsidRDefault="00D34514" w:rsidP="004113C1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317600">
        <w:rPr>
          <w:rFonts w:ascii="Verdana" w:hAnsi="Verdana" w:cs="Verdana"/>
          <w:sz w:val="20"/>
          <w:szCs w:val="20"/>
        </w:rPr>
        <w:t>Podstawą wystawien</w:t>
      </w:r>
      <w:r w:rsidR="00EE099A" w:rsidRPr="00317600">
        <w:rPr>
          <w:rFonts w:ascii="Verdana" w:hAnsi="Verdana" w:cs="Verdana"/>
          <w:sz w:val="20"/>
          <w:szCs w:val="20"/>
        </w:rPr>
        <w:t>ia faktur/rachunków</w:t>
      </w:r>
      <w:r w:rsidRPr="00317600">
        <w:rPr>
          <w:rFonts w:ascii="Verdana" w:hAnsi="Verdana" w:cs="Verdana"/>
          <w:sz w:val="20"/>
          <w:szCs w:val="20"/>
        </w:rPr>
        <w:t xml:space="preserve"> przez Wykonawcę jest protokół </w:t>
      </w:r>
      <w:r w:rsidR="00EE099A" w:rsidRPr="00317600">
        <w:rPr>
          <w:rFonts w:ascii="Verdana" w:hAnsi="Verdana" w:cs="Verdana"/>
          <w:sz w:val="20"/>
          <w:szCs w:val="20"/>
        </w:rPr>
        <w:t xml:space="preserve"> </w:t>
      </w:r>
      <w:r w:rsidRPr="00317600">
        <w:rPr>
          <w:rFonts w:ascii="Verdana" w:hAnsi="Verdana" w:cs="Verdana"/>
          <w:sz w:val="20"/>
          <w:szCs w:val="20"/>
        </w:rPr>
        <w:t xml:space="preserve">końcowy odbioru podpisany przez strony. </w:t>
      </w:r>
    </w:p>
    <w:p w14:paraId="0BEA1237" w14:textId="77777777" w:rsidR="004113C1" w:rsidRPr="00317600" w:rsidRDefault="004113C1" w:rsidP="004113C1">
      <w:pPr>
        <w:pStyle w:val="Akapitzlist"/>
        <w:numPr>
          <w:ilvl w:val="0"/>
          <w:numId w:val="8"/>
        </w:numPr>
        <w:spacing w:line="240" w:lineRule="auto"/>
        <w:ind w:left="357"/>
        <w:contextualSpacing/>
        <w:rPr>
          <w:rFonts w:ascii="Verdana" w:hAnsi="Verdana" w:cs="Verdana"/>
          <w:sz w:val="20"/>
          <w:szCs w:val="20"/>
        </w:rPr>
      </w:pPr>
      <w:r w:rsidRPr="00317600">
        <w:rPr>
          <w:rFonts w:ascii="Verdana" w:hAnsi="Verdana" w:cs="Verdana"/>
          <w:sz w:val="20"/>
          <w:szCs w:val="20"/>
        </w:rPr>
        <w:t>Wykonawca oświadcza, że  jest/nie jest* czynnym podatnikiem podatku VAT - NIP  .......................… (jeżeli dotyczy).</w:t>
      </w:r>
    </w:p>
    <w:p w14:paraId="2DC985B9" w14:textId="77777777" w:rsidR="00D34514" w:rsidRPr="00317600" w:rsidRDefault="00D34514" w:rsidP="004113C1">
      <w:pPr>
        <w:pStyle w:val="Akapitzlist"/>
        <w:numPr>
          <w:ilvl w:val="0"/>
          <w:numId w:val="8"/>
        </w:numPr>
        <w:spacing w:after="0" w:line="240" w:lineRule="auto"/>
        <w:ind w:left="357"/>
        <w:contextualSpacing/>
        <w:jc w:val="both"/>
        <w:rPr>
          <w:rFonts w:ascii="Verdana" w:hAnsi="Verdana" w:cs="Verdana"/>
          <w:sz w:val="20"/>
          <w:szCs w:val="20"/>
        </w:rPr>
      </w:pPr>
      <w:r w:rsidRPr="00317600">
        <w:rPr>
          <w:rFonts w:ascii="Verdana" w:hAnsi="Verdana" w:cs="Verdana"/>
          <w:sz w:val="20"/>
          <w:szCs w:val="20"/>
        </w:rPr>
        <w:t>Za datę zapłaty strony uznają datę obciążenia rachunku bankowego Zamawiającego.</w:t>
      </w:r>
    </w:p>
    <w:p w14:paraId="271BD776" w14:textId="77777777" w:rsidR="00B10847" w:rsidRPr="00317600" w:rsidRDefault="003B0191" w:rsidP="004113C1">
      <w:pPr>
        <w:pStyle w:val="Akapitzlist"/>
        <w:spacing w:after="0" w:line="240" w:lineRule="auto"/>
        <w:ind w:left="357"/>
        <w:contextualSpacing/>
        <w:jc w:val="both"/>
        <w:rPr>
          <w:rFonts w:ascii="Verdana" w:hAnsi="Verdana"/>
          <w:b/>
          <w:color w:val="000000"/>
          <w:sz w:val="20"/>
          <w:szCs w:val="20"/>
        </w:rPr>
      </w:pPr>
      <w:r w:rsidRPr="00317600">
        <w:rPr>
          <w:rFonts w:ascii="Verdana" w:hAnsi="Verdana"/>
          <w:b/>
          <w:color w:val="000000"/>
          <w:sz w:val="20"/>
          <w:szCs w:val="20"/>
        </w:rPr>
        <w:t>*Poniższe zapisy (5-9</w:t>
      </w:r>
      <w:r w:rsidR="00B10847" w:rsidRPr="00317600">
        <w:rPr>
          <w:rFonts w:ascii="Verdana" w:hAnsi="Verdana"/>
          <w:b/>
          <w:color w:val="000000"/>
          <w:sz w:val="20"/>
          <w:szCs w:val="20"/>
        </w:rPr>
        <w:t>) będą zawarte w umowie w przypadku, gdy Wykonawca przed podpisaniem umowy złoży oświadczenie, że jest czynnym podatnikiem podatku VAT.</w:t>
      </w:r>
    </w:p>
    <w:p w14:paraId="722587C1" w14:textId="77777777" w:rsidR="00B10847" w:rsidRPr="00317600" w:rsidRDefault="00B10847" w:rsidP="00E4125A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Verdana" w:hAnsi="Verdana"/>
          <w:color w:val="000000"/>
          <w:sz w:val="20"/>
          <w:szCs w:val="20"/>
        </w:rPr>
      </w:pPr>
      <w:r w:rsidRPr="00317600">
        <w:rPr>
          <w:rFonts w:ascii="Verdana" w:hAnsi="Verdana"/>
          <w:color w:val="000000"/>
          <w:sz w:val="20"/>
          <w:szCs w:val="20"/>
        </w:rPr>
        <w:lastRenderedPageBreak/>
        <w:t>Zamawiający oświadcza, że będzie realizować płatności za faktury z zastosowaniem mechanizmu podzielonej płatności tzw. split payment. Zapłatę w tym systemie uznaje się za dokonanie płatnoś</w:t>
      </w:r>
      <w:r w:rsidR="00001298" w:rsidRPr="00317600">
        <w:rPr>
          <w:rFonts w:ascii="Verdana" w:hAnsi="Verdana"/>
          <w:color w:val="000000"/>
          <w:sz w:val="20"/>
          <w:szCs w:val="20"/>
        </w:rPr>
        <w:t>ci w terminie ustalonym w ust. 1</w:t>
      </w:r>
      <w:r w:rsidRPr="00317600">
        <w:rPr>
          <w:rFonts w:ascii="Verdana" w:hAnsi="Verdana"/>
          <w:color w:val="000000"/>
          <w:sz w:val="20"/>
          <w:szCs w:val="20"/>
        </w:rPr>
        <w:t>.</w:t>
      </w:r>
    </w:p>
    <w:p w14:paraId="24D5F8AB" w14:textId="77777777" w:rsidR="00B10847" w:rsidRPr="00E4125A" w:rsidRDefault="00B10847" w:rsidP="00E4125A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Verdana" w:hAnsi="Verdana"/>
          <w:color w:val="000000"/>
          <w:sz w:val="20"/>
          <w:szCs w:val="20"/>
        </w:rPr>
      </w:pPr>
      <w:r w:rsidRPr="00317600">
        <w:rPr>
          <w:rFonts w:ascii="Verdana" w:hAnsi="Verdana"/>
          <w:color w:val="000000"/>
          <w:sz w:val="20"/>
          <w:szCs w:val="20"/>
        </w:rPr>
        <w:t>Wykonawca oświadcza, że numer rachunku rozliczeniowego wskazany we wszystkich fakturach, które będą wystawione w jego imieniu, jest rachunkiem, dla którego zgodnie z Rozdziałem 3a ustawy z dnia 29 si</w:t>
      </w:r>
      <w:r w:rsidR="00E90125" w:rsidRPr="00317600">
        <w:rPr>
          <w:rFonts w:ascii="Verdana" w:hAnsi="Verdana"/>
          <w:color w:val="000000"/>
          <w:sz w:val="20"/>
          <w:szCs w:val="20"/>
        </w:rPr>
        <w:t xml:space="preserve">erpnia 1997 r. - Prawo Bankowe </w:t>
      </w:r>
      <w:r w:rsidRPr="00317600">
        <w:rPr>
          <w:rFonts w:ascii="Verdana" w:hAnsi="Verdana"/>
          <w:color w:val="000000"/>
          <w:sz w:val="20"/>
          <w:szCs w:val="20"/>
        </w:rPr>
        <w:t xml:space="preserve"> prowadzony jest rachunek VAT oraz że rachunek ten znajduje się w wykazie podmiotów, o którym mowa w art. 96 b ustawy z dnia 11 marca 2004 r</w:t>
      </w:r>
      <w:r w:rsidR="00E90125" w:rsidRPr="00317600">
        <w:rPr>
          <w:rFonts w:ascii="Verdana" w:hAnsi="Verdana"/>
          <w:color w:val="000000"/>
          <w:sz w:val="20"/>
          <w:szCs w:val="20"/>
        </w:rPr>
        <w:t>. o podatku od towarów</w:t>
      </w:r>
      <w:r w:rsidR="00E90125">
        <w:rPr>
          <w:rFonts w:ascii="Verdana" w:hAnsi="Verdana"/>
          <w:color w:val="000000"/>
          <w:sz w:val="20"/>
          <w:szCs w:val="20"/>
        </w:rPr>
        <w:t xml:space="preserve"> i usług</w:t>
      </w:r>
      <w:r w:rsidRPr="00E4125A">
        <w:rPr>
          <w:rFonts w:ascii="Verdana" w:hAnsi="Verdana"/>
          <w:color w:val="000000"/>
          <w:sz w:val="20"/>
          <w:szCs w:val="20"/>
        </w:rPr>
        <w:t xml:space="preserve"> tzw. białej liście podatników VAT.</w:t>
      </w:r>
    </w:p>
    <w:p w14:paraId="3FB16DD8" w14:textId="77777777" w:rsidR="00B10847" w:rsidRPr="00FC25D4" w:rsidRDefault="00B10847" w:rsidP="00E4125A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E4125A">
        <w:rPr>
          <w:rFonts w:ascii="Verdana" w:hAnsi="Verdana"/>
          <w:color w:val="000000"/>
          <w:sz w:val="20"/>
          <w:szCs w:val="20"/>
        </w:rPr>
        <w:t>Jeżeli Zamawiający stwierdzi, że rachunek wskazany przez Wykonawcę na fakturze nie spełnia wymogów określonych w ust. 6 niniejszego paragrafu, Zamawiający wstrzyma się z dokonaniem zapłaty za realizację Przedmio</w:t>
      </w:r>
      <w:r w:rsidRPr="00FC25D4">
        <w:rPr>
          <w:rFonts w:ascii="Verdana" w:hAnsi="Verdana"/>
          <w:color w:val="000000"/>
          <w:sz w:val="20"/>
          <w:szCs w:val="20"/>
        </w:rPr>
        <w:t>tu Umowy do czasu wskazania innego rachunku przez Wykonawcę, który będzie spełniał warunki określone w ust. 6. W takim przypadku Wykonawca zrzeka się prawa do żądania odsetek za opóźnienie płatności za okres od pierwszego dnia po upływie termi</w:t>
      </w:r>
      <w:r w:rsidR="00A323B1">
        <w:rPr>
          <w:rFonts w:ascii="Verdana" w:hAnsi="Verdana"/>
          <w:color w:val="000000"/>
          <w:sz w:val="20"/>
          <w:szCs w:val="20"/>
        </w:rPr>
        <w:t>nu płatności wskazanego w ust. 1</w:t>
      </w:r>
      <w:r w:rsidRPr="00FC25D4">
        <w:rPr>
          <w:rFonts w:ascii="Verdana" w:hAnsi="Verdana"/>
          <w:color w:val="000000"/>
          <w:sz w:val="20"/>
          <w:szCs w:val="20"/>
        </w:rPr>
        <w:t xml:space="preserve"> do 7-go dnia od daty powiadomienia Zamawiającego o numerze rachunku spełniającego wymogi z ust. </w:t>
      </w:r>
      <w:r w:rsidRPr="00FC25D4">
        <w:rPr>
          <w:rFonts w:ascii="Verdana" w:hAnsi="Verdana"/>
          <w:sz w:val="20"/>
          <w:szCs w:val="20"/>
        </w:rPr>
        <w:t>6.</w:t>
      </w:r>
    </w:p>
    <w:p w14:paraId="14CFDA61" w14:textId="3367EC36" w:rsidR="00B10847" w:rsidRPr="00FC25D4" w:rsidRDefault="00B10847" w:rsidP="00E4125A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Verdana" w:hAnsi="Verdana"/>
          <w:color w:val="000000"/>
          <w:sz w:val="20"/>
          <w:szCs w:val="20"/>
        </w:rPr>
      </w:pPr>
      <w:r w:rsidRPr="00FC25D4">
        <w:rPr>
          <w:rFonts w:ascii="Verdana" w:hAnsi="Verdana"/>
          <w:color w:val="000000"/>
          <w:sz w:val="20"/>
          <w:szCs w:val="20"/>
        </w:rPr>
        <w:t>Wykonawca ponosi wyłączną odpowiedzialność za wszelkie szkody poniesione przez Zamawiającego w przypadku, jeżeli oświadczenia i zapewnienia zawarte w ust. 6 okażą się niezgodne z prawdą.</w:t>
      </w:r>
    </w:p>
    <w:p w14:paraId="04F965BA" w14:textId="77777777" w:rsidR="00B10847" w:rsidRPr="00E4125A" w:rsidRDefault="00B10847" w:rsidP="00E4125A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Verdana" w:hAnsi="Verdana"/>
          <w:color w:val="000000"/>
          <w:sz w:val="20"/>
          <w:szCs w:val="20"/>
        </w:rPr>
      </w:pPr>
      <w:r w:rsidRPr="00FC25D4">
        <w:rPr>
          <w:rFonts w:ascii="Verdana" w:hAnsi="Verdana"/>
          <w:color w:val="000000"/>
          <w:sz w:val="20"/>
          <w:szCs w:val="20"/>
        </w:rPr>
        <w:t xml:space="preserve">Wykonawca zobowiązuje się zwrócić  Zamawiającemu wszelkie obciążenia nałożone z tego tytułu na Zamawiającego przez organy administracji skarbowej oraz zrekompensować szkodę, jaka powstała u Zamawiającego, wynikającą w szczególności, ale nie wyłącznie, z zakwestionowanych przez organy administracji skarbowej prawidłowości odliczeń podatku VAT na podstawie wystawionych przez Wykonawcę faktur dokumentujących </w:t>
      </w:r>
      <w:r w:rsidRPr="00E4125A">
        <w:rPr>
          <w:rFonts w:ascii="Verdana" w:hAnsi="Verdana"/>
          <w:color w:val="000000"/>
          <w:sz w:val="20"/>
          <w:szCs w:val="20"/>
        </w:rPr>
        <w:t>realizację Przedmiotu Umowy."</w:t>
      </w:r>
    </w:p>
    <w:p w14:paraId="6EC043AB" w14:textId="77777777" w:rsidR="00B10847" w:rsidRDefault="00B10847">
      <w:pPr>
        <w:jc w:val="center"/>
        <w:rPr>
          <w:rFonts w:ascii="Verdana" w:hAnsi="Verdana" w:cs="Verdana"/>
        </w:rPr>
      </w:pPr>
    </w:p>
    <w:p w14:paraId="60F0F2AD" w14:textId="77777777" w:rsidR="00D34514" w:rsidRDefault="00D34514">
      <w:pPr>
        <w:jc w:val="center"/>
        <w:rPr>
          <w:rFonts w:ascii="Verdana" w:hAnsi="Verdana" w:cs="Arial"/>
          <w:i/>
        </w:rPr>
      </w:pPr>
      <w:r>
        <w:rPr>
          <w:rFonts w:ascii="Verdana" w:hAnsi="Verdana" w:cs="Arial"/>
        </w:rPr>
        <w:t>§8a*</w:t>
      </w:r>
    </w:p>
    <w:p w14:paraId="169AC4EC" w14:textId="77777777" w:rsidR="00D34514" w:rsidRDefault="00D34514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i/>
        </w:rPr>
        <w:t>*I lub II wersja będzie miała zastosowanie w zależności od oświadczenia złożonego przez Wykonawcę przed podpisaniem umowy.</w:t>
      </w:r>
    </w:p>
    <w:p w14:paraId="4A813EB1" w14:textId="77777777" w:rsidR="00D34514" w:rsidRDefault="00D34514">
      <w:pPr>
        <w:jc w:val="both"/>
        <w:rPr>
          <w:rFonts w:ascii="Verdana" w:hAnsi="Verdana" w:cs="Arial"/>
          <w:b/>
        </w:rPr>
      </w:pPr>
    </w:p>
    <w:p w14:paraId="5B4EE58A" w14:textId="77777777" w:rsidR="00D34514" w:rsidRDefault="00D34514">
      <w:pPr>
        <w:jc w:val="both"/>
        <w:rPr>
          <w:rFonts w:ascii="Verdana" w:hAnsi="Verdana" w:cs="Arial"/>
        </w:rPr>
      </w:pPr>
      <w:r>
        <w:rPr>
          <w:rFonts w:ascii="Verdana" w:hAnsi="Verdana" w:cs="Arial"/>
          <w:b/>
        </w:rPr>
        <w:t>I wersja</w:t>
      </w:r>
    </w:p>
    <w:p w14:paraId="7CC8C5C8" w14:textId="77777777" w:rsidR="00D34514" w:rsidRDefault="00D34514">
      <w:pPr>
        <w:jc w:val="both"/>
        <w:rPr>
          <w:rFonts w:ascii="Verdana" w:hAnsi="Verdana" w:cs="Arial"/>
        </w:rPr>
      </w:pPr>
      <w:r>
        <w:rPr>
          <w:rFonts w:ascii="Verdana" w:hAnsi="Verdana" w:cs="Arial"/>
        </w:rPr>
        <w:t>1.Wykonawca oświadcza, że wystawi ustrukturyzowaną fakturę/faktury, o których mowa w Ustawie z dnia 9 listopada 2018 r. o elektronicznym fakturowaniu w zamówieniach publicznych, koncesjach na roboty budowlane lub usługi oraz partnerstwie public</w:t>
      </w:r>
      <w:r w:rsidR="00E90125">
        <w:rPr>
          <w:rFonts w:ascii="Verdana" w:hAnsi="Verdana" w:cs="Arial"/>
        </w:rPr>
        <w:t>zno-prywatnym</w:t>
      </w:r>
      <w:r>
        <w:rPr>
          <w:rFonts w:ascii="Verdana" w:hAnsi="Verdana" w:cs="Arial"/>
        </w:rPr>
        <w:t>. Faktury ustrukturyzowane należy przesyłać na Platformę Elektronicznego Fakturowania na adres skrzynki PEPPOL NIP: ………………………………..</w:t>
      </w:r>
    </w:p>
    <w:p w14:paraId="3D588404" w14:textId="77777777" w:rsidR="00D34514" w:rsidRDefault="00D34514">
      <w:pPr>
        <w:jc w:val="both"/>
        <w:rPr>
          <w:rFonts w:ascii="Verdana" w:hAnsi="Verdana" w:cs="Arial"/>
        </w:rPr>
      </w:pPr>
      <w:r>
        <w:rPr>
          <w:rFonts w:ascii="Verdana" w:hAnsi="Verdana" w:cs="Arial"/>
        </w:rPr>
        <w:t>2.Zamawiający informuje, że nie wyraża zgody na wysyłanie innych ustrukturyzowanych dokumentów elektronicznych, o których mowa w art. 5 ust. 3 Ustawy o elektronicznym fakturowaniu za pośrednictwem platformy elektronicznego fakturowania. Przedmiotowy zapis nie zwalnia Wykonawcy z obowiązku przedłożenia wszystkich wymaganych niniejszą umową dokumentów niezbędnych do prawidłowego rozliczenia umowy.</w:t>
      </w:r>
      <w:r>
        <w:rPr>
          <w:rFonts w:ascii="Verdana" w:hAnsi="Verdana" w:cs="Arial"/>
        </w:rPr>
        <w:br/>
        <w:t>3.Jeżeli Wykonawca w trakcie realizacji umowy podejmie decyzję o zmianie formy rozliczenia na fakturę/faktury papierowe, zobligowany jest powiadomić o tym fakcie Zamawiającego na adres e-mail .................. najpóźniej ostatniego dnia przed wystawieniem faktury.</w:t>
      </w:r>
    </w:p>
    <w:p w14:paraId="07CD58C3" w14:textId="77777777" w:rsidR="00D34514" w:rsidRDefault="00D34514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</w:rPr>
        <w:t>4.Powyższe zapisy można stosować odpowiednio do podwykonawców zgodnie z art. 2 pkt.5d) ustawy z dnia 9 lis</w:t>
      </w:r>
      <w:r w:rsidR="00E90125">
        <w:rPr>
          <w:rFonts w:ascii="Verdana" w:hAnsi="Verdana" w:cs="Arial"/>
        </w:rPr>
        <w:t xml:space="preserve">topada 2018r. </w:t>
      </w:r>
      <w:r>
        <w:rPr>
          <w:rFonts w:ascii="Verdana" w:hAnsi="Verdana" w:cs="Arial"/>
        </w:rPr>
        <w:t xml:space="preserve"> o elektronicznym fakturowaniu w zamówieniach publicznych, koncesjach na roboty budowlane lub usługi oraz partnerstwie publiczno-prywatnym. </w:t>
      </w:r>
    </w:p>
    <w:p w14:paraId="6BD2D301" w14:textId="77777777" w:rsidR="00D34514" w:rsidRDefault="00D34514">
      <w:pPr>
        <w:jc w:val="both"/>
        <w:rPr>
          <w:rFonts w:ascii="Verdana" w:hAnsi="Verdana" w:cs="Arial"/>
        </w:rPr>
      </w:pPr>
      <w:r>
        <w:rPr>
          <w:rFonts w:ascii="Verdana" w:hAnsi="Verdana" w:cs="Arial"/>
          <w:b/>
        </w:rPr>
        <w:t>Lub II wersja</w:t>
      </w:r>
    </w:p>
    <w:p w14:paraId="11F5C6FA" w14:textId="77777777" w:rsidR="00D34514" w:rsidRDefault="00D34514">
      <w:pPr>
        <w:jc w:val="both"/>
        <w:rPr>
          <w:rFonts w:ascii="Verdana" w:hAnsi="Verdana" w:cs="Arial"/>
        </w:rPr>
      </w:pPr>
      <w:r>
        <w:rPr>
          <w:rFonts w:ascii="Verdana" w:hAnsi="Verdana" w:cs="Arial"/>
        </w:rPr>
        <w:t>1.Wykonawca oświadcza, że wystawi fakturę/faktury papierową.</w:t>
      </w:r>
    </w:p>
    <w:p w14:paraId="1CDF10CE" w14:textId="77777777" w:rsidR="00D34514" w:rsidRDefault="00D34514">
      <w:pPr>
        <w:jc w:val="both"/>
        <w:rPr>
          <w:rFonts w:ascii="Verdana" w:hAnsi="Verdana" w:cs="Arial"/>
        </w:rPr>
      </w:pPr>
      <w:r>
        <w:rPr>
          <w:rFonts w:ascii="Verdana" w:hAnsi="Verdana" w:cs="Arial"/>
        </w:rPr>
        <w:t>2.Zamawiający informuje, że nie wyraża zgody na wysyłanie innych ustrukturyzowanych dokumentów elektronicznych, o których mowa w art. 5 ust. 3 Ustawy o elektronicznym fakturowaniu za pośrednictwem platformy elektronicznego fakturowania. Przedmiotowy zapis nie zwalnia Wykonawcy z obowiązku przedłożenia wszystkich wymaganych niniejszą umową dokumentów niezbędnych do p</w:t>
      </w:r>
      <w:r w:rsidR="00E90125">
        <w:rPr>
          <w:rFonts w:ascii="Verdana" w:hAnsi="Verdana" w:cs="Arial"/>
        </w:rPr>
        <w:t>rawidłowego rozliczenia umowy.</w:t>
      </w:r>
    </w:p>
    <w:p w14:paraId="34947A37" w14:textId="77777777" w:rsidR="00D34514" w:rsidRDefault="00D34514">
      <w:pPr>
        <w:jc w:val="both"/>
        <w:rPr>
          <w:rFonts w:ascii="Verdana" w:hAnsi="Verdana" w:cs="Arial"/>
        </w:rPr>
      </w:pPr>
      <w:r>
        <w:rPr>
          <w:rFonts w:ascii="Verdana" w:hAnsi="Verdana" w:cs="Arial"/>
        </w:rPr>
        <w:lastRenderedPageBreak/>
        <w:t>3.Jeżeli Wykonawca w trakcie realizacji umowy podejmie decyzję o zmianie formy rozliczenia na fakturę/faktury ustrukturyzowane, zobligowany jest powiadomić o tym fakcie Zamawiającego na adres e-mail .................. najpóźniej ostatniego dnia przed wystawieniem faktury.</w:t>
      </w:r>
    </w:p>
    <w:p w14:paraId="757320CB" w14:textId="1D808A22" w:rsidR="005E4B17" w:rsidRPr="00AB03EA" w:rsidRDefault="00D34514" w:rsidP="00AB03EA">
      <w:pPr>
        <w:jc w:val="both"/>
      </w:pPr>
      <w:r>
        <w:rPr>
          <w:rFonts w:ascii="Verdana" w:hAnsi="Verdana" w:cs="Arial"/>
        </w:rPr>
        <w:t>4.Powyższe zapisy można stosować odpowiednio do podwykonawców zgodnie z art. 2 pkt.5d)ustawy z dnia 9 lis</w:t>
      </w:r>
      <w:r w:rsidR="00E90125">
        <w:rPr>
          <w:rFonts w:ascii="Verdana" w:hAnsi="Verdana" w:cs="Arial"/>
        </w:rPr>
        <w:t>topada 2018r.</w:t>
      </w:r>
      <w:r w:rsidR="003177DA"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t xml:space="preserve"> o elektronicznym fakturowaniu w zamówieniach publicznych, koncesjach na roboty budowlane lub usługi oraz partnerstwie publiczno-prywatnym.</w:t>
      </w:r>
    </w:p>
    <w:p w14:paraId="5CBDF817" w14:textId="77777777" w:rsidR="005E4B17" w:rsidRDefault="005E4B17">
      <w:pPr>
        <w:jc w:val="center"/>
        <w:rPr>
          <w:rFonts w:ascii="Verdana" w:hAnsi="Verdana" w:cs="Verdana"/>
          <w:b/>
          <w:bCs/>
        </w:rPr>
      </w:pPr>
    </w:p>
    <w:p w14:paraId="7EE37D5E" w14:textId="77777777" w:rsidR="00D34514" w:rsidRDefault="00D34514">
      <w:pPr>
        <w:jc w:val="center"/>
        <w:rPr>
          <w:rFonts w:ascii="Verdana" w:hAnsi="Verdana" w:cs="Verdana"/>
        </w:rPr>
      </w:pPr>
      <w:r>
        <w:rPr>
          <w:rFonts w:ascii="Verdana" w:hAnsi="Verdana" w:cs="Verdana"/>
          <w:b/>
          <w:bCs/>
        </w:rPr>
        <w:t>§ 9</w:t>
      </w:r>
    </w:p>
    <w:p w14:paraId="784D7861" w14:textId="34DDA2D1" w:rsidR="00D34514" w:rsidRDefault="00D34514">
      <w:pPr>
        <w:numPr>
          <w:ilvl w:val="0"/>
          <w:numId w:val="24"/>
        </w:numPr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Wykonawca zobowiązany jest zapewnić wykonanie i kierowanie robotami specjalistycznymi objętymi Umową przez osoby posiadające odpowiednie kwalifikacje zawodowe zgodnie z wymogami zawartymi w SWZ. </w:t>
      </w:r>
    </w:p>
    <w:p w14:paraId="4F101D8B" w14:textId="77777777" w:rsidR="00D34514" w:rsidRDefault="00D34514">
      <w:pPr>
        <w:numPr>
          <w:ilvl w:val="0"/>
          <w:numId w:val="24"/>
        </w:numPr>
        <w:jc w:val="both"/>
        <w:rPr>
          <w:rFonts w:ascii="Verdana" w:hAnsi="Verdana" w:cs="Verdana"/>
          <w:bCs/>
          <w:color w:val="000000"/>
        </w:rPr>
      </w:pPr>
      <w:r>
        <w:rPr>
          <w:rFonts w:ascii="Verdana" w:hAnsi="Verdana" w:cs="Verdana"/>
        </w:rPr>
        <w:t>Wykonawca do wykonania przedmiotu Umowy skieruje osoby:……………………………………..</w:t>
      </w:r>
    </w:p>
    <w:p w14:paraId="384A4486" w14:textId="35BC058A" w:rsidR="00D34514" w:rsidRDefault="00D34514">
      <w:pPr>
        <w:numPr>
          <w:ilvl w:val="0"/>
          <w:numId w:val="24"/>
        </w:numPr>
        <w:jc w:val="both"/>
        <w:rPr>
          <w:rFonts w:ascii="Verdana" w:hAnsi="Verdana" w:cs="Verdana"/>
        </w:rPr>
      </w:pPr>
      <w:r>
        <w:rPr>
          <w:rFonts w:ascii="Verdana" w:hAnsi="Verdana" w:cs="Verdana"/>
          <w:bCs/>
          <w:color w:val="000000"/>
        </w:rPr>
        <w:t>W przypadku wystąpienia konieczności powierzenia realizacji niniejszej Umowy osobie innej niż wskazana w ust. 2</w:t>
      </w:r>
      <w:r>
        <w:rPr>
          <w:rFonts w:ascii="Verdana" w:hAnsi="Verdana" w:cs="Verdana"/>
          <w:color w:val="000000"/>
        </w:rPr>
        <w:t>, Wykonawca zobowiązany jest pisemnie uzasadnić tę zmianę i przedstawić propozycję nowej osoby do akceptacji Zamawiającego wraz z dokumentami potwierdzającymi spełnienie przez osoby proponowane na stanowisko wymagań wynikających ze SWZ. W terminie 14 dni od dnia otrzymania ww. propozycji, Zamawiający może nie zaakceptować zaproponowanej przez Wykonawcę osoby w przypadku gdy jej kwalifikacje nie będą co najmniej równe kwalifikacjom wymaganym przez Zamawiającego w postępowaniu o udzielenie zamówienia publicznego prowadzącym do zawarcia niniejszej Umowy. Brak odpowiedzi Zamawiającego na propozycję zmiany w ww. terminie uznaje się za wyrażenie zgody na zmianę. W przypadku nie wyrażenia zgody na zmianę Zamawiający może Umowę rozwiązać. Rozwiązanie Umowy w takim przypadku uważa się za dokonane z przyczyn leżących po stronie Wykonawcy.</w:t>
      </w:r>
      <w:r>
        <w:rPr>
          <w:rFonts w:ascii="Arial" w:hAnsi="Arial" w:cs="Arial"/>
          <w:sz w:val="25"/>
          <w:szCs w:val="25"/>
        </w:rPr>
        <w:t xml:space="preserve"> </w:t>
      </w:r>
    </w:p>
    <w:p w14:paraId="14339928" w14:textId="77777777" w:rsidR="00D34514" w:rsidRDefault="00D34514">
      <w:pPr>
        <w:numPr>
          <w:ilvl w:val="0"/>
          <w:numId w:val="24"/>
        </w:numPr>
        <w:ind w:left="426" w:hanging="426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Do koordynowania spraw związanych z realizacją umowy Zamawiający wyznacza …………………….  </w:t>
      </w:r>
    </w:p>
    <w:p w14:paraId="1A874A28" w14:textId="77777777" w:rsidR="00D34514" w:rsidRPr="00AC46DD" w:rsidRDefault="00D34514" w:rsidP="00AC46DD">
      <w:pPr>
        <w:numPr>
          <w:ilvl w:val="0"/>
          <w:numId w:val="24"/>
        </w:numPr>
        <w:rPr>
          <w:rFonts w:ascii="Verdana" w:hAnsi="Verdana" w:cs="Verdana"/>
          <w:b/>
          <w:bCs/>
        </w:rPr>
      </w:pPr>
      <w:r>
        <w:rPr>
          <w:rFonts w:ascii="Verdana" w:hAnsi="Verdana" w:cs="Verdana"/>
        </w:rPr>
        <w:t xml:space="preserve">Zmiany ww. osób ze strony Wykonawcy bądź Zamawiającego nie wymagają aneksu do umowy. </w:t>
      </w:r>
    </w:p>
    <w:p w14:paraId="5334A3F7" w14:textId="77777777" w:rsidR="00D34514" w:rsidRDefault="00D34514">
      <w:pPr>
        <w:jc w:val="center"/>
        <w:rPr>
          <w:rFonts w:ascii="Verdana" w:eastAsia="Lucida Sans Unicode" w:hAnsi="Verdana" w:cs="Verdana"/>
          <w:color w:val="000000"/>
        </w:rPr>
      </w:pPr>
      <w:r>
        <w:rPr>
          <w:rFonts w:ascii="Verdana" w:hAnsi="Verdana" w:cs="Verdana"/>
          <w:b/>
          <w:bCs/>
        </w:rPr>
        <w:t>§ 10</w:t>
      </w:r>
    </w:p>
    <w:p w14:paraId="258326DB" w14:textId="77777777" w:rsidR="00D34514" w:rsidRPr="00E055A6" w:rsidRDefault="00D34514">
      <w:pPr>
        <w:jc w:val="both"/>
      </w:pPr>
      <w:r w:rsidRPr="00E055A6">
        <w:rPr>
          <w:rFonts w:ascii="Verdana" w:eastAsia="Lucida Sans Unicode" w:hAnsi="Verdana" w:cs="Verdana"/>
          <w:color w:val="000000"/>
        </w:rPr>
        <w:t>Wykonawca powinien zawsze działać jako sumienny doradca Zamawiającego, zgodnie z przepisami oraz zasadami postępowania obowiązującymi w jego zawodzie. W szczególności, Wykonawca powinien powstrzymać się od wszelkich publicznych oświadczeń dotyczących Umowy bez uzyskania wcześniejszej zgody Zamawiającego, jak również od angażowania się w jakakolwiek działalność pozostającą w konflikcie z jego zobowiązaniami wobec Zamawiającego wynikającymi z Umowy. Wykonawca oraz osoby przy pomocy których wykonuje Umowę, zobowiązani są wstrzymać się od wszelkich czynności i działań sprzecznych z interesem Zamawiającego.</w:t>
      </w:r>
    </w:p>
    <w:p w14:paraId="33765728" w14:textId="77777777" w:rsidR="00D34514" w:rsidRDefault="00D34514">
      <w:pPr>
        <w:jc w:val="center"/>
      </w:pPr>
    </w:p>
    <w:p w14:paraId="5DFA6AD4" w14:textId="77777777" w:rsidR="00D34514" w:rsidRDefault="00D34514">
      <w:pPr>
        <w:jc w:val="center"/>
        <w:rPr>
          <w:rFonts w:ascii="Verdana" w:hAnsi="Verdana" w:cs="Verdana"/>
        </w:rPr>
      </w:pPr>
      <w:r>
        <w:rPr>
          <w:rFonts w:ascii="Verdana" w:hAnsi="Verdana" w:cs="Verdana"/>
          <w:b/>
          <w:bCs/>
        </w:rPr>
        <w:t>§ 11</w:t>
      </w:r>
    </w:p>
    <w:p w14:paraId="6AE123ED" w14:textId="77777777" w:rsidR="00D34514" w:rsidRDefault="00D34514">
      <w:pPr>
        <w:numPr>
          <w:ilvl w:val="0"/>
          <w:numId w:val="26"/>
        </w:numPr>
        <w:suppressAutoHyphens w:val="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Wykonawca udziela Zamawiającemu </w:t>
      </w:r>
      <w:r>
        <w:rPr>
          <w:rFonts w:ascii="Verdana" w:hAnsi="Verdana" w:cs="Verdana"/>
          <w:b/>
        </w:rPr>
        <w:t>….</w:t>
      </w:r>
      <w:r>
        <w:rPr>
          <w:rFonts w:ascii="Verdana" w:hAnsi="Verdana" w:cs="Verdana"/>
        </w:rPr>
        <w:t xml:space="preserve"> </w:t>
      </w:r>
      <w:r>
        <w:rPr>
          <w:rFonts w:ascii="Verdana" w:hAnsi="Verdana" w:cs="Verdana"/>
          <w:b/>
        </w:rPr>
        <w:t>miesięcznej gwarancji</w:t>
      </w:r>
      <w:r>
        <w:rPr>
          <w:rFonts w:ascii="Verdana" w:hAnsi="Verdana" w:cs="Verdana"/>
        </w:rPr>
        <w:t xml:space="preserve"> </w:t>
      </w:r>
      <w:r>
        <w:rPr>
          <w:rFonts w:ascii="Verdana" w:hAnsi="Verdana" w:cs="Verdana"/>
          <w:b/>
        </w:rPr>
        <w:t xml:space="preserve">jakości </w:t>
      </w:r>
      <w:r>
        <w:rPr>
          <w:rFonts w:ascii="Verdana" w:hAnsi="Verdana" w:cs="Verdana"/>
        </w:rPr>
        <w:t>na wykonaną dokumentację projektową.</w:t>
      </w:r>
    </w:p>
    <w:p w14:paraId="5A2C1DED" w14:textId="77777777" w:rsidR="00D34514" w:rsidRDefault="00D34514">
      <w:pPr>
        <w:numPr>
          <w:ilvl w:val="0"/>
          <w:numId w:val="26"/>
        </w:numPr>
        <w:suppressAutoHyphens w:val="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Okres gwarancji jakości rozpoczyna się następnego dnia po odbiorze końcowym przedmiotu Umowy (spisany protokół odbioru końcowego) i ulega odpowiedniemu przedłużeniu o czas trwania napraw gwarancyjnych.</w:t>
      </w:r>
    </w:p>
    <w:p w14:paraId="6984FD6A" w14:textId="77777777" w:rsidR="00D34514" w:rsidRDefault="00D34514">
      <w:pPr>
        <w:numPr>
          <w:ilvl w:val="0"/>
          <w:numId w:val="26"/>
        </w:numPr>
        <w:suppressAutoHyphens w:val="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Zamawiający może dochodzić roszczeń z tytułu gwarancji także po okresie określonym w ust. 1, jeżeli zgłosił wadę przed upływem tego okresu.</w:t>
      </w:r>
    </w:p>
    <w:p w14:paraId="2DFAB010" w14:textId="77777777" w:rsidR="00D34514" w:rsidRDefault="00D34514">
      <w:pPr>
        <w:numPr>
          <w:ilvl w:val="0"/>
          <w:numId w:val="26"/>
        </w:numPr>
        <w:suppressAutoHyphens w:val="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Wykonawca jest odpowiedzialny z tytułu rękojmi względem Zamawiającego, za wady przedmiotu Umowy zmniejszające jego wartość lub użyteczność ze względu na cel oznaczony w Umowie, a w szczególności odpowiada za rozwiązania niezgodne                  z parametrami ustalonymi w normach i przepisach techniczno – budowlanych.</w:t>
      </w:r>
    </w:p>
    <w:p w14:paraId="05412684" w14:textId="77777777" w:rsidR="00D34514" w:rsidRDefault="00D34514">
      <w:pPr>
        <w:numPr>
          <w:ilvl w:val="0"/>
          <w:numId w:val="26"/>
        </w:numPr>
        <w:suppressAutoHyphens w:val="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Wykonawca jest odpowiedzialny z tytułu rękojmi za wady dokumentacji  istniejące w czasie odbioru oraz za wady powstałe po odbiorze, lecz z przyczyn tkwiących w przedmiocie Umowy w chwili odbioru.</w:t>
      </w:r>
    </w:p>
    <w:p w14:paraId="2F6F3B1E" w14:textId="77777777" w:rsidR="00D34514" w:rsidRDefault="00D34514">
      <w:pPr>
        <w:numPr>
          <w:ilvl w:val="0"/>
          <w:numId w:val="26"/>
        </w:numPr>
        <w:suppressAutoHyphens w:val="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lastRenderedPageBreak/>
        <w:t>Odpowiedzialność Wykonawcy z tytułu rękojmi za wady dokumentacji  wygasa wraz z wygaśnięciem odpowiedzialności wykonawcy robót budowlanych z tytułu gwarancji i rękojmi na roboty budowlane wykonywane na podstawie tej</w:t>
      </w:r>
      <w:r w:rsidR="004C3E46">
        <w:rPr>
          <w:rFonts w:ascii="Verdana" w:hAnsi="Verdana" w:cs="Verdana"/>
        </w:rPr>
        <w:t xml:space="preserve"> dokumentacji, </w:t>
      </w:r>
      <w:r w:rsidR="004C3E46" w:rsidRPr="004C3E46">
        <w:rPr>
          <w:rFonts w:ascii="Verdana" w:hAnsi="Verdana"/>
        </w:rPr>
        <w:t xml:space="preserve">nie dłużej jednak niż 72 miesiące od daty podpisania </w:t>
      </w:r>
      <w:r w:rsidR="004C3E46">
        <w:rPr>
          <w:rFonts w:ascii="Verdana" w:hAnsi="Verdana"/>
        </w:rPr>
        <w:t xml:space="preserve">końcowego </w:t>
      </w:r>
      <w:r w:rsidR="004C3E46" w:rsidRPr="004C3E46">
        <w:rPr>
          <w:rFonts w:ascii="Verdana" w:hAnsi="Verdana"/>
        </w:rPr>
        <w:t>protokołu odbioru dokumentacji</w:t>
      </w:r>
      <w:r w:rsidR="004C3E46">
        <w:rPr>
          <w:rFonts w:ascii="Verdana" w:hAnsi="Verdana"/>
        </w:rPr>
        <w:t>.</w:t>
      </w:r>
    </w:p>
    <w:p w14:paraId="593BCB55" w14:textId="77777777" w:rsidR="00D34514" w:rsidRDefault="00D34514">
      <w:pPr>
        <w:numPr>
          <w:ilvl w:val="0"/>
          <w:numId w:val="26"/>
        </w:numPr>
        <w:suppressAutoHyphens w:val="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O zauważonych wadach lub brakach dokumentacji  Zamawiający zawiadamia Wykonawcę w terminie 14 dni od daty ujawnienia, zastrzeżeniem § 6 ust. 8.</w:t>
      </w:r>
    </w:p>
    <w:p w14:paraId="65F4691F" w14:textId="77777777" w:rsidR="00D34514" w:rsidRDefault="00D34514">
      <w:pPr>
        <w:numPr>
          <w:ilvl w:val="0"/>
          <w:numId w:val="26"/>
        </w:numPr>
        <w:suppressAutoHyphens w:val="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W okresie rękojmi Wykonawca będzie odpowiedzialny za usunięcie na swój koszt wszelkich wad dokumentacji. Z tytułu usunięcia wad nie przysługuje wynagrodzenie.</w:t>
      </w:r>
    </w:p>
    <w:p w14:paraId="6C71C405" w14:textId="59400B43" w:rsidR="00D34514" w:rsidRDefault="00D34514">
      <w:pPr>
        <w:numPr>
          <w:ilvl w:val="0"/>
          <w:numId w:val="26"/>
        </w:numPr>
        <w:suppressAutoHyphens w:val="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Zamawiający, po stwierdzeniu istnienia wady dokumentacji, korzystając ze swoich uprawnień z tytułu rękojmi, może w szczególności żądać usunięcia wady, wyznaczając w tym celu odpowiedni termin, z zagrożeniem, iż po bezskutecznym upływie terminu nie przyjmie usunięcia wady i zatrudni innego wykonawcę w celu usunięcia wad przedmiotu Umowy, na koszt i ryzyko Wykonawcy będącego Stroną niniejszej Umowy</w:t>
      </w:r>
      <w:r w:rsidR="006A5679">
        <w:rPr>
          <w:rFonts w:ascii="Verdana" w:hAnsi="Verdana" w:cs="Verdana"/>
        </w:rPr>
        <w:t>, bez konieczności uzyskiwania odrębnego upoważnienia sądowego</w:t>
      </w:r>
      <w:r>
        <w:rPr>
          <w:rFonts w:ascii="Verdana" w:hAnsi="Verdana" w:cs="Verdana"/>
        </w:rPr>
        <w:t>.</w:t>
      </w:r>
    </w:p>
    <w:p w14:paraId="6379D406" w14:textId="77777777" w:rsidR="00D34514" w:rsidRDefault="00D34514">
      <w:pPr>
        <w:numPr>
          <w:ilvl w:val="0"/>
          <w:numId w:val="26"/>
        </w:numPr>
        <w:suppressAutoHyphens w:val="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W okresie rękojmi Wykonawca:</w:t>
      </w:r>
    </w:p>
    <w:p w14:paraId="53C7CCB6" w14:textId="77777777" w:rsidR="00D34514" w:rsidRDefault="00D34514">
      <w:pPr>
        <w:numPr>
          <w:ilvl w:val="0"/>
          <w:numId w:val="12"/>
        </w:numPr>
        <w:ind w:left="709" w:hanging="283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zobowiązany jest do zwrotu kosztów jakie Zamawiający poniósł w związku z robotami budowlanymi wykonywanymi na podstawie dokumentacji będącej przedmiotem niniejszej Umowy, jeżeli konieczność poniesienia kosztów powstała w związku lub z powodu wad tej dokumentacji,</w:t>
      </w:r>
    </w:p>
    <w:p w14:paraId="3305367D" w14:textId="77777777" w:rsidR="00D34514" w:rsidRDefault="00D34514">
      <w:pPr>
        <w:numPr>
          <w:ilvl w:val="0"/>
          <w:numId w:val="12"/>
        </w:numPr>
        <w:ind w:left="709" w:hanging="283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ponosi wobec Zamawiającego odpowiedzialność odszkodowawczą za wszelkie szkody wyrządzone Zamawiającemu w związku z realizacją robót budowlanych, prowadzonych w oparciu o dokumentację będącą przedmiotem niniejszej Umowy, jeżeli roboty te wykonywane były zgodnie z tą dokumentacją a szkoda powstała w związku lub z powodu wad tej dokumentacji. </w:t>
      </w:r>
    </w:p>
    <w:p w14:paraId="6A08211D" w14:textId="77777777" w:rsidR="00D34514" w:rsidRDefault="00D34514" w:rsidP="00FC25D4">
      <w:pPr>
        <w:ind w:left="284" w:hanging="284"/>
        <w:jc w:val="both"/>
      </w:pPr>
      <w:r>
        <w:rPr>
          <w:rFonts w:ascii="Verdana" w:hAnsi="Verdana" w:cs="Verdana"/>
        </w:rPr>
        <w:t>11.Niezależnie od terminu stwierdzenia wad, Wykonawca na zasadach ogólnych odpowiada wobec Zamawiającego za wszelkie szkody, które Zamawiający poniesie w toku realizacji robót budowlanych wskutek wad dokumentacji projektowej.</w:t>
      </w:r>
    </w:p>
    <w:p w14:paraId="54EB4F38" w14:textId="77777777" w:rsidR="00D34514" w:rsidRDefault="00D34514">
      <w:pPr>
        <w:jc w:val="center"/>
      </w:pPr>
    </w:p>
    <w:p w14:paraId="624AF095" w14:textId="77777777" w:rsidR="00D34514" w:rsidRDefault="00D34514">
      <w:pPr>
        <w:jc w:val="center"/>
        <w:rPr>
          <w:rFonts w:ascii="Verdana" w:hAnsi="Verdana" w:cs="Verdana"/>
        </w:rPr>
      </w:pPr>
      <w:r>
        <w:rPr>
          <w:rFonts w:ascii="Verdana" w:hAnsi="Verdana" w:cs="Verdana"/>
          <w:b/>
          <w:bCs/>
        </w:rPr>
        <w:t>§ 12</w:t>
      </w:r>
    </w:p>
    <w:p w14:paraId="6FFC6AC7" w14:textId="77777777" w:rsidR="00D34514" w:rsidRDefault="00D34514">
      <w:pPr>
        <w:numPr>
          <w:ilvl w:val="0"/>
          <w:numId w:val="7"/>
        </w:numPr>
        <w:tabs>
          <w:tab w:val="left" w:pos="426"/>
        </w:tabs>
        <w:ind w:left="426" w:hanging="426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Wykonawca zapłaci Zamawiającemu karę umowną za:</w:t>
      </w:r>
    </w:p>
    <w:p w14:paraId="41994EA7" w14:textId="77777777" w:rsidR="00D34514" w:rsidRPr="009245FC" w:rsidRDefault="00D34514">
      <w:pPr>
        <w:numPr>
          <w:ilvl w:val="0"/>
          <w:numId w:val="11"/>
        </w:numPr>
        <w:ind w:left="709" w:hanging="349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odstąpienie </w:t>
      </w:r>
      <w:r w:rsidRPr="009245FC">
        <w:rPr>
          <w:rFonts w:ascii="Verdana" w:hAnsi="Verdana" w:cs="Verdana"/>
        </w:rPr>
        <w:t xml:space="preserve">od Umowy lub jej rozwiązanie </w:t>
      </w:r>
      <w:r w:rsidR="00035622" w:rsidRPr="009245FC">
        <w:rPr>
          <w:rFonts w:ascii="Verdana" w:hAnsi="Verdana" w:cs="Verdana"/>
        </w:rPr>
        <w:t xml:space="preserve">przez którąkolwiek ze stron </w:t>
      </w:r>
      <w:r w:rsidRPr="009245FC">
        <w:rPr>
          <w:rFonts w:ascii="Verdana" w:hAnsi="Verdana" w:cs="Verdana"/>
        </w:rPr>
        <w:t>z przyczyn leżących po stronie Wykonawcy w wysokości  20 % wynagrodzenia ryczałtowego brutto (§ 7 ust. 2),</w:t>
      </w:r>
    </w:p>
    <w:p w14:paraId="316B27F9" w14:textId="77777777" w:rsidR="00D34514" w:rsidRPr="009245FC" w:rsidRDefault="00D34514">
      <w:pPr>
        <w:numPr>
          <w:ilvl w:val="0"/>
          <w:numId w:val="11"/>
        </w:numPr>
        <w:ind w:left="709" w:hanging="349"/>
        <w:jc w:val="both"/>
        <w:rPr>
          <w:rFonts w:ascii="Verdana" w:hAnsi="Verdana" w:cs="Verdana"/>
        </w:rPr>
      </w:pPr>
      <w:r w:rsidRPr="009245FC">
        <w:rPr>
          <w:rFonts w:ascii="Verdana" w:hAnsi="Verdana" w:cs="Verdana"/>
        </w:rPr>
        <w:t>zwłokę w wykonaniu przedmiotu Umowy (§ 3 ust. 1) w wysokości 0,5 % wynagrodzenia ryczałtowego brutto (§ 7 ust. 2) za każdy dzień zwłoki.</w:t>
      </w:r>
    </w:p>
    <w:p w14:paraId="76E943FC" w14:textId="77777777" w:rsidR="00D34514" w:rsidRPr="009245FC" w:rsidRDefault="00D34514">
      <w:pPr>
        <w:numPr>
          <w:ilvl w:val="0"/>
          <w:numId w:val="11"/>
        </w:numPr>
        <w:ind w:left="709" w:hanging="349"/>
        <w:jc w:val="both"/>
        <w:rPr>
          <w:rFonts w:ascii="Verdana" w:hAnsi="Verdana" w:cs="Verdana"/>
        </w:rPr>
      </w:pPr>
      <w:r w:rsidRPr="009245FC">
        <w:rPr>
          <w:rFonts w:ascii="Verdana" w:hAnsi="Verdana" w:cs="Verdana"/>
        </w:rPr>
        <w:t>zwłokę w usunięciu wad lub braków w wysokośc</w:t>
      </w:r>
      <w:r w:rsidR="00035622" w:rsidRPr="009245FC">
        <w:rPr>
          <w:rFonts w:ascii="Verdana" w:hAnsi="Verdana" w:cs="Verdana"/>
        </w:rPr>
        <w:t>i 0,5</w:t>
      </w:r>
      <w:r w:rsidR="005E4B17" w:rsidRPr="009245FC">
        <w:rPr>
          <w:rFonts w:ascii="Verdana" w:hAnsi="Verdana" w:cs="Verdana"/>
        </w:rPr>
        <w:t xml:space="preserve"> % wynagrodzenia brutto </w:t>
      </w:r>
      <w:r w:rsidRPr="009245FC">
        <w:rPr>
          <w:rFonts w:ascii="Verdana" w:hAnsi="Verdana" w:cs="Verdana"/>
        </w:rPr>
        <w:t>(§ 7 ust.2), za każdy dzień zwłoki licząc od następnego dnia po upływie terminu określonego na usunięcie; fakt usunięcia wad może być stwierdzony tylko protokolarnie; do czasu sporządzenia tego protokołu uznaje się że wady istnieją,</w:t>
      </w:r>
    </w:p>
    <w:p w14:paraId="6DE21427" w14:textId="77777777" w:rsidR="00D34514" w:rsidRPr="009245FC" w:rsidRDefault="00D34514">
      <w:pPr>
        <w:numPr>
          <w:ilvl w:val="0"/>
          <w:numId w:val="11"/>
        </w:numPr>
        <w:jc w:val="both"/>
        <w:rPr>
          <w:rFonts w:ascii="Verdana" w:hAnsi="Verdana" w:cs="Verdana"/>
        </w:rPr>
      </w:pPr>
      <w:r w:rsidRPr="009245FC">
        <w:rPr>
          <w:rFonts w:ascii="Verdana" w:hAnsi="Verdana" w:cs="Verdana"/>
        </w:rPr>
        <w:t>jeżeli przedmiot niniejszej Umowy zostanie opracowany niezgodnie z zapisem § 4</w:t>
      </w:r>
      <w:r w:rsidR="00035622" w:rsidRPr="009245FC">
        <w:rPr>
          <w:rFonts w:ascii="Verdana" w:hAnsi="Verdana" w:cs="Verdana"/>
        </w:rPr>
        <w:t xml:space="preserve"> ust. 3, 4 – w wysokości 0,2</w:t>
      </w:r>
      <w:r w:rsidRPr="009245FC">
        <w:rPr>
          <w:rFonts w:ascii="Verdana" w:hAnsi="Verdana" w:cs="Verdana"/>
        </w:rPr>
        <w:t xml:space="preserve"> % wynagrodzenia ryczałtowego brutto (§ 7 ust. 2) za każde takie zdarzenie (za każde miejsce w dokumentacji projektowej, specyfikacji technicznej wykonania i odbioru robót budowlanych, itd., w którym wystąpi przypadek niezgodności z zapisem § 4 ust. 3, 4).</w:t>
      </w:r>
    </w:p>
    <w:p w14:paraId="152C14E1" w14:textId="77777777" w:rsidR="007439BC" w:rsidRPr="009245FC" w:rsidRDefault="007439BC" w:rsidP="00F469D0">
      <w:pPr>
        <w:numPr>
          <w:ilvl w:val="0"/>
          <w:numId w:val="11"/>
        </w:numPr>
        <w:jc w:val="both"/>
        <w:rPr>
          <w:rFonts w:ascii="Verdana" w:hAnsi="Verdana" w:cs="Verdana"/>
        </w:rPr>
      </w:pPr>
      <w:r w:rsidRPr="009245FC">
        <w:rPr>
          <w:rFonts w:ascii="Verdana" w:hAnsi="Verdana"/>
          <w:color w:val="FF0000"/>
        </w:rPr>
        <w:t xml:space="preserve">za niedostarczenie </w:t>
      </w:r>
      <w:r w:rsidR="00F933EE" w:rsidRPr="009245FC">
        <w:rPr>
          <w:rFonts w:ascii="Verdana" w:hAnsi="Verdana"/>
          <w:bCs/>
          <w:color w:val="FF0000"/>
        </w:rPr>
        <w:t>inwentaryzacji dentrologicznej, operatu dentrologicznego i planu ochrony drzew</w:t>
      </w:r>
      <w:r w:rsidR="00F933EE" w:rsidRPr="009245FC">
        <w:rPr>
          <w:rFonts w:ascii="Verdana" w:hAnsi="Verdana"/>
          <w:color w:val="FF0000"/>
        </w:rPr>
        <w:t xml:space="preserve"> </w:t>
      </w:r>
      <w:r w:rsidRPr="009245FC">
        <w:rPr>
          <w:rFonts w:ascii="Verdana" w:hAnsi="Verdana"/>
          <w:color w:val="FF0000"/>
        </w:rPr>
        <w:t>Wykonawca zapłaci karę w wysokości 1000 zł brutto oraz 100 zł brutto za każdy dzień zwłoki w dostarczeniu ww. dokumentów</w:t>
      </w:r>
    </w:p>
    <w:p w14:paraId="5729C731" w14:textId="77777777" w:rsidR="00A67350" w:rsidRPr="009245FC" w:rsidRDefault="00A67350" w:rsidP="00A67350">
      <w:pPr>
        <w:pStyle w:val="Tekstpodstawowy32"/>
        <w:numPr>
          <w:ilvl w:val="0"/>
          <w:numId w:val="11"/>
        </w:numPr>
        <w:overflowPunct/>
        <w:autoSpaceDE/>
        <w:adjustRightInd/>
        <w:contextualSpacing/>
        <w:rPr>
          <w:rFonts w:ascii="Verdana" w:hAnsi="Verdana"/>
          <w:color w:val="000000" w:themeColor="text1"/>
          <w:sz w:val="20"/>
        </w:rPr>
      </w:pPr>
      <w:r w:rsidRPr="009245FC">
        <w:rPr>
          <w:rFonts w:ascii="Verdana" w:hAnsi="Verdana"/>
          <w:color w:val="000000" w:themeColor="text1"/>
          <w:sz w:val="20"/>
        </w:rPr>
        <w:t>za brak zapłaty lub nieterminową zapłatę wynagrodzenia należnego podwykonawcy z tytułu zmiany wysokości wynagrodzenia zgodnie z art. 439 ust. 5 ustawy Pzp w wysokości 1000,00 zł brutto za każdy taki przypadek.</w:t>
      </w:r>
    </w:p>
    <w:p w14:paraId="78CB7944" w14:textId="092D6244" w:rsidR="007E3978" w:rsidRPr="009245FC" w:rsidRDefault="007E3978" w:rsidP="007E3978">
      <w:pPr>
        <w:numPr>
          <w:ilvl w:val="0"/>
          <w:numId w:val="7"/>
        </w:numPr>
        <w:tabs>
          <w:tab w:val="left" w:pos="426"/>
        </w:tabs>
        <w:ind w:left="426" w:hanging="426"/>
        <w:jc w:val="both"/>
        <w:rPr>
          <w:rFonts w:ascii="Verdana" w:hAnsi="Verdana" w:cs="Verdana"/>
        </w:rPr>
      </w:pPr>
      <w:r w:rsidRPr="009245FC">
        <w:rPr>
          <w:rFonts w:ascii="Verdana" w:hAnsi="Verdana" w:cs="Verdana"/>
        </w:rPr>
        <w:t xml:space="preserve">  Limit kar umownych, jakich Zamawiający może żądać od </w:t>
      </w:r>
      <w:r w:rsidR="009245FC">
        <w:rPr>
          <w:rFonts w:ascii="Verdana" w:hAnsi="Verdana" w:cs="Verdana"/>
        </w:rPr>
        <w:t>W</w:t>
      </w:r>
      <w:r w:rsidRPr="009245FC">
        <w:rPr>
          <w:rFonts w:ascii="Verdana" w:hAnsi="Verdana" w:cs="Verdana"/>
        </w:rPr>
        <w:t>ykonawcy z wszystkich tytułów przewidzianych w niniejszej Umowie, wynosi 25% wynagrodzenia brutto, o którym mowa w § 7 ust. 2.</w:t>
      </w:r>
    </w:p>
    <w:p w14:paraId="30F81712" w14:textId="79EA4B98" w:rsidR="00D34514" w:rsidRPr="009245FC" w:rsidRDefault="00D34514">
      <w:pPr>
        <w:numPr>
          <w:ilvl w:val="0"/>
          <w:numId w:val="7"/>
        </w:numPr>
        <w:tabs>
          <w:tab w:val="left" w:pos="426"/>
        </w:tabs>
        <w:ind w:left="426" w:hanging="426"/>
        <w:jc w:val="both"/>
        <w:rPr>
          <w:rFonts w:ascii="Verdana" w:hAnsi="Verdana" w:cs="Verdana"/>
        </w:rPr>
      </w:pPr>
      <w:r w:rsidRPr="009245FC">
        <w:rPr>
          <w:rFonts w:ascii="Verdana" w:hAnsi="Verdana" w:cs="Verdana"/>
        </w:rPr>
        <w:t>Zamawiający zastrzega sobie możliwość dochodzenia odszkodowania uzupełniającego na zasadach prawa powszechnie obowiązującego</w:t>
      </w:r>
      <w:r w:rsidR="00AB03EA">
        <w:rPr>
          <w:rFonts w:ascii="Verdana" w:hAnsi="Verdana" w:cs="Verdana"/>
        </w:rPr>
        <w:t>, ponad wartość zastrzeżonych kar umownych</w:t>
      </w:r>
      <w:r w:rsidRPr="009245FC">
        <w:rPr>
          <w:rFonts w:ascii="Verdana" w:hAnsi="Verdana" w:cs="Verdana"/>
        </w:rPr>
        <w:t>.</w:t>
      </w:r>
    </w:p>
    <w:p w14:paraId="3899E0A3" w14:textId="77777777" w:rsidR="00D34514" w:rsidRPr="009245FC" w:rsidRDefault="00D34514">
      <w:pPr>
        <w:numPr>
          <w:ilvl w:val="0"/>
          <w:numId w:val="7"/>
        </w:numPr>
        <w:tabs>
          <w:tab w:val="left" w:pos="426"/>
        </w:tabs>
        <w:ind w:left="426" w:hanging="426"/>
        <w:jc w:val="both"/>
        <w:rPr>
          <w:rFonts w:ascii="Verdana" w:hAnsi="Verdana" w:cs="Verdana"/>
        </w:rPr>
      </w:pPr>
      <w:r w:rsidRPr="009245FC">
        <w:rPr>
          <w:rFonts w:ascii="Verdana" w:hAnsi="Verdana" w:cs="Verdana"/>
        </w:rPr>
        <w:lastRenderedPageBreak/>
        <w:t xml:space="preserve">Wykonawca zobowiązany jest do zwrotu (w pełnej wysokości) nałożonych na Zamawiającego, korekt finansowych, w przypadku dofinansowania zadań realizowanych na podstawie niniejszych dokumentacji projektowych, w związku z niedotrzymaniem wymogów zapisu § 4 ust. 3, 4 niniejszej Umowy.  </w:t>
      </w:r>
    </w:p>
    <w:p w14:paraId="024B918E" w14:textId="2D1F8A18" w:rsidR="00D34514" w:rsidRPr="009245FC" w:rsidRDefault="00D34514">
      <w:pPr>
        <w:numPr>
          <w:ilvl w:val="0"/>
          <w:numId w:val="7"/>
        </w:numPr>
        <w:tabs>
          <w:tab w:val="left" w:pos="426"/>
        </w:tabs>
        <w:ind w:left="426" w:hanging="426"/>
        <w:jc w:val="both"/>
      </w:pPr>
      <w:r w:rsidRPr="009245FC">
        <w:rPr>
          <w:rFonts w:ascii="Verdana" w:hAnsi="Verdana" w:cs="Verdana"/>
        </w:rPr>
        <w:t xml:space="preserve">Wykonawca wyraża zgodę na potrącenie kar umownych z </w:t>
      </w:r>
      <w:r w:rsidR="007F53E1">
        <w:rPr>
          <w:rFonts w:ascii="Verdana" w:hAnsi="Verdana" w:cs="Verdana"/>
        </w:rPr>
        <w:t>wynagrodzenia</w:t>
      </w:r>
      <w:r w:rsidR="007F53E1" w:rsidRPr="009245FC">
        <w:rPr>
          <w:rFonts w:ascii="Verdana" w:hAnsi="Verdana" w:cs="Verdana"/>
        </w:rPr>
        <w:t xml:space="preserve"> </w:t>
      </w:r>
      <w:r w:rsidRPr="009245FC">
        <w:rPr>
          <w:rFonts w:ascii="Verdana" w:hAnsi="Verdana" w:cs="Verdana"/>
        </w:rPr>
        <w:t>za wykonanie przedmiotu Umowy.</w:t>
      </w:r>
    </w:p>
    <w:p w14:paraId="281B9AE0" w14:textId="77777777" w:rsidR="00D34514" w:rsidRPr="009245FC" w:rsidRDefault="00D34514">
      <w:pPr>
        <w:jc w:val="center"/>
      </w:pPr>
    </w:p>
    <w:p w14:paraId="4611563F" w14:textId="77777777" w:rsidR="00D34514" w:rsidRPr="009245FC" w:rsidRDefault="00D34514">
      <w:pPr>
        <w:jc w:val="center"/>
        <w:rPr>
          <w:rFonts w:ascii="Verdana" w:hAnsi="Verdana" w:cs="Verdana"/>
          <w:b/>
          <w:bCs/>
        </w:rPr>
      </w:pPr>
      <w:r w:rsidRPr="009245FC">
        <w:rPr>
          <w:rFonts w:ascii="Verdana" w:hAnsi="Verdana" w:cs="Verdana"/>
          <w:b/>
          <w:bCs/>
        </w:rPr>
        <w:t>§ 13</w:t>
      </w:r>
    </w:p>
    <w:p w14:paraId="22269BAF" w14:textId="77777777" w:rsidR="00F37DA0" w:rsidRPr="009245FC" w:rsidRDefault="00F37DA0" w:rsidP="00F37DA0">
      <w:pPr>
        <w:jc w:val="both"/>
        <w:rPr>
          <w:rFonts w:ascii="Verdana" w:hAnsi="Verdana"/>
          <w:color w:val="000000"/>
        </w:rPr>
      </w:pPr>
      <w:r w:rsidRPr="009245FC">
        <w:rPr>
          <w:rFonts w:ascii="Verdana" w:hAnsi="Verdana"/>
        </w:rPr>
        <w:t xml:space="preserve">1. </w:t>
      </w:r>
      <w:r w:rsidRPr="009245FC">
        <w:rPr>
          <w:rFonts w:ascii="Verdana" w:hAnsi="Verdana"/>
          <w:color w:val="000000"/>
        </w:rPr>
        <w:t xml:space="preserve">Zamawiającemu przysługuje prawo odstąpienia od Umowy z Wykonawcą 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publicznemu. Odstąpienie od umowy w tym przypadku winno nastąpić w terminie 30 dni od daty powzięcia wiadomości o tych okolicznościach.  </w:t>
      </w:r>
    </w:p>
    <w:p w14:paraId="3E2F5886" w14:textId="77777777" w:rsidR="00F37DA0" w:rsidRPr="009245FC" w:rsidRDefault="00F37DA0" w:rsidP="00F37DA0">
      <w:pPr>
        <w:jc w:val="both"/>
        <w:rPr>
          <w:rFonts w:ascii="Verdana" w:hAnsi="Verdana"/>
          <w:color w:val="000000"/>
        </w:rPr>
      </w:pPr>
      <w:r w:rsidRPr="009245FC">
        <w:rPr>
          <w:rFonts w:ascii="Verdana" w:hAnsi="Verdana"/>
          <w:color w:val="000000"/>
        </w:rPr>
        <w:t>2. Zamawiający może odstąpić od umowy, jeżeli zachodzi co najmniej jedna z następujących okoliczności:</w:t>
      </w:r>
    </w:p>
    <w:p w14:paraId="3963DF40" w14:textId="77777777" w:rsidR="00F37DA0" w:rsidRPr="009245FC" w:rsidRDefault="00F37DA0" w:rsidP="00F37DA0">
      <w:pPr>
        <w:rPr>
          <w:rFonts w:ascii="Verdana" w:hAnsi="Verdana"/>
          <w:color w:val="000000"/>
        </w:rPr>
      </w:pPr>
      <w:r w:rsidRPr="009245FC">
        <w:rPr>
          <w:rFonts w:ascii="Verdana" w:hAnsi="Verdana"/>
          <w:color w:val="000000"/>
        </w:rPr>
        <w:t>a) dokonano zmiany umowy z naruszeniem art. 454 i art. 455,</w:t>
      </w:r>
    </w:p>
    <w:p w14:paraId="47787A88" w14:textId="77777777" w:rsidR="00F37DA0" w:rsidRPr="001D2016" w:rsidRDefault="00F37DA0" w:rsidP="00F37DA0">
      <w:pPr>
        <w:rPr>
          <w:rFonts w:ascii="Verdana" w:hAnsi="Verdana"/>
          <w:color w:val="000000"/>
        </w:rPr>
      </w:pPr>
      <w:r w:rsidRPr="009245FC">
        <w:rPr>
          <w:rFonts w:ascii="Verdana" w:hAnsi="Verdana"/>
          <w:color w:val="000000"/>
        </w:rPr>
        <w:t>b) Wykonawca w chwili zawarcia umowy podlegał wykluczeniu</w:t>
      </w:r>
      <w:r w:rsidRPr="001D2016">
        <w:rPr>
          <w:rFonts w:ascii="Verdana" w:hAnsi="Verdana"/>
          <w:color w:val="000000"/>
        </w:rPr>
        <w:t xml:space="preserve"> na podstawie art. 108,</w:t>
      </w:r>
    </w:p>
    <w:p w14:paraId="74019CE7" w14:textId="2E0187D2" w:rsidR="00F37DA0" w:rsidRPr="001D2016" w:rsidRDefault="00F37DA0" w:rsidP="00F37DA0">
      <w:pPr>
        <w:jc w:val="both"/>
        <w:rPr>
          <w:rFonts w:ascii="Verdana" w:hAnsi="Verdana"/>
          <w:color w:val="000000"/>
        </w:rPr>
      </w:pPr>
      <w:r w:rsidRPr="001D2016">
        <w:rPr>
          <w:rFonts w:ascii="Verdana" w:hAnsi="Verdana"/>
          <w:color w:val="000000"/>
        </w:rPr>
        <w:t xml:space="preserve">c) Trybunał Sprawiedliwości Unii Europejskiej stwierdził, w ramach procedury przewidzianej w art.258 Traktatu o funkcjonowaniu Unii Europejskiej, że Rzeczpospolita Polska uchybiła zobowiązaniom, które ciążą na niej na mocy Traktatów, dyrektyw 2014/24/UE, dyrektywy  2014/25/UE i dyrektywy 2009/81/WE, z uwagi na to, że </w:t>
      </w:r>
      <w:r w:rsidR="007F53E1">
        <w:rPr>
          <w:rFonts w:ascii="Verdana" w:hAnsi="Verdana"/>
          <w:color w:val="000000"/>
        </w:rPr>
        <w:t>Z</w:t>
      </w:r>
      <w:r w:rsidRPr="001D2016">
        <w:rPr>
          <w:rFonts w:ascii="Verdana" w:hAnsi="Verdana"/>
          <w:color w:val="000000"/>
        </w:rPr>
        <w:t>amawiający udzielił zamówienia z naruszeniem prawa Unii Europejskiej.</w:t>
      </w:r>
    </w:p>
    <w:p w14:paraId="7CED4087" w14:textId="0BC4599C" w:rsidR="00F37DA0" w:rsidRPr="001D2016" w:rsidRDefault="00F37DA0" w:rsidP="00F37DA0">
      <w:pPr>
        <w:jc w:val="both"/>
        <w:rPr>
          <w:rFonts w:ascii="Verdana" w:hAnsi="Verdana"/>
          <w:color w:val="000000"/>
        </w:rPr>
      </w:pPr>
      <w:r w:rsidRPr="001D2016">
        <w:rPr>
          <w:rFonts w:ascii="Verdana" w:hAnsi="Verdana"/>
          <w:color w:val="000000"/>
        </w:rPr>
        <w:t xml:space="preserve">2. W przypadku, o którym mowa w ust. 2 lit. a, </w:t>
      </w:r>
      <w:r w:rsidR="007F53E1">
        <w:rPr>
          <w:rFonts w:ascii="Verdana" w:hAnsi="Verdana"/>
          <w:color w:val="000000"/>
        </w:rPr>
        <w:t>Z</w:t>
      </w:r>
      <w:r w:rsidRPr="001D2016">
        <w:rPr>
          <w:rFonts w:ascii="Verdana" w:hAnsi="Verdana"/>
          <w:color w:val="000000"/>
        </w:rPr>
        <w:t>amawiający odstępuje od umowy w części, której zmiana dotyczy.</w:t>
      </w:r>
    </w:p>
    <w:p w14:paraId="34D16990" w14:textId="06AE72BE" w:rsidR="00F37DA0" w:rsidRPr="00F27B96" w:rsidRDefault="00F37DA0" w:rsidP="00F37DA0">
      <w:pPr>
        <w:jc w:val="both"/>
        <w:rPr>
          <w:rFonts w:ascii="Verdana" w:hAnsi="Verdana"/>
          <w:color w:val="000000"/>
        </w:rPr>
      </w:pPr>
      <w:r w:rsidRPr="001D2016">
        <w:rPr>
          <w:rFonts w:ascii="Verdana" w:hAnsi="Verdana"/>
          <w:color w:val="000000"/>
        </w:rPr>
        <w:t xml:space="preserve">3. W przypadkach, o których mowa w ust. 1 i 2, </w:t>
      </w:r>
      <w:r w:rsidR="007F53E1">
        <w:rPr>
          <w:rFonts w:ascii="Verdana" w:hAnsi="Verdana"/>
          <w:color w:val="000000"/>
        </w:rPr>
        <w:t>W</w:t>
      </w:r>
      <w:r w:rsidRPr="001D2016">
        <w:rPr>
          <w:rFonts w:ascii="Verdana" w:hAnsi="Verdana"/>
          <w:color w:val="000000"/>
        </w:rPr>
        <w:t xml:space="preserve">ykonawca może żądać wyłącznie wynagrodzenia należnego z tytułu wykonania części umowy i nie jest uprawniony do żądania kar czy odszkodowania. </w:t>
      </w:r>
    </w:p>
    <w:p w14:paraId="60CB9027" w14:textId="77777777" w:rsidR="00F37DA0" w:rsidRDefault="00F37DA0">
      <w:pPr>
        <w:jc w:val="center"/>
        <w:rPr>
          <w:rFonts w:ascii="Verdana" w:hAnsi="Verdana" w:cs="Verdana"/>
          <w:color w:val="000000"/>
        </w:rPr>
      </w:pPr>
    </w:p>
    <w:p w14:paraId="7C661602" w14:textId="77777777" w:rsidR="00D34514" w:rsidRDefault="00D34514">
      <w:pPr>
        <w:jc w:val="center"/>
        <w:rPr>
          <w:rFonts w:ascii="Verdana" w:hAnsi="Verdana" w:cs="Verdana"/>
        </w:rPr>
      </w:pPr>
      <w:r>
        <w:rPr>
          <w:rFonts w:ascii="Verdana" w:hAnsi="Verdana" w:cs="Verdana"/>
          <w:b/>
          <w:bCs/>
        </w:rPr>
        <w:t>§ 14</w:t>
      </w:r>
    </w:p>
    <w:p w14:paraId="736755DE" w14:textId="77777777" w:rsidR="00D34514" w:rsidRPr="007F53E1" w:rsidRDefault="00D34514">
      <w:pPr>
        <w:numPr>
          <w:ilvl w:val="0"/>
          <w:numId w:val="2"/>
        </w:numPr>
        <w:tabs>
          <w:tab w:val="left" w:pos="540"/>
        </w:tabs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Niezależnie od uprawnień określonych </w:t>
      </w:r>
      <w:r w:rsidRPr="007F53E1">
        <w:rPr>
          <w:rFonts w:ascii="Verdana" w:hAnsi="Verdana" w:cs="Verdana"/>
        </w:rPr>
        <w:t>w przepisach Kodeksu cywilnego, Zamawiającemu przysługuje prawo odstąpienia od Umowy, bez konieczności wyznaczenia dodatkowego terminu, gdy:</w:t>
      </w:r>
    </w:p>
    <w:p w14:paraId="5E560B53" w14:textId="77777777" w:rsidR="00A85777" w:rsidRPr="007F53E1" w:rsidRDefault="00A85777" w:rsidP="00A85777">
      <w:pPr>
        <w:numPr>
          <w:ilvl w:val="0"/>
          <w:numId w:val="44"/>
        </w:numPr>
        <w:tabs>
          <w:tab w:val="num" w:pos="851"/>
        </w:tabs>
        <w:suppressAutoHyphens w:val="0"/>
        <w:ind w:left="851" w:hanging="425"/>
        <w:jc w:val="both"/>
        <w:rPr>
          <w:rFonts w:ascii="Verdana" w:hAnsi="Verdana"/>
        </w:rPr>
      </w:pPr>
      <w:r w:rsidRPr="007F53E1">
        <w:rPr>
          <w:rFonts w:ascii="Verdana" w:hAnsi="Verdana"/>
        </w:rPr>
        <w:t>Zamawiający zostanie poinformowany przez Wykonawcę o podjęciu przez niego decyzji o planowanym całkowitym i trwałym zaprzestaniu prowadzenia działalności gospodarczej, w tym o decyzji (uchwały) o rozwiązaniu Wykonawcy, otwarciu jego likwidacji albo o pogorszeniu się jego sytuacji majątkowej (ekonomicznej) uzasadniającej złożenie wniosku o ogłoszenie upadłości lub wszczęcie postępowania restrukturyzacyjnego w rozumieniu właściwych przepisów;</w:t>
      </w:r>
    </w:p>
    <w:p w14:paraId="25FD5BBA" w14:textId="77777777" w:rsidR="00D34514" w:rsidRPr="007F53E1" w:rsidRDefault="00A85777" w:rsidP="00A85777">
      <w:pPr>
        <w:numPr>
          <w:ilvl w:val="0"/>
          <w:numId w:val="44"/>
        </w:numPr>
        <w:tabs>
          <w:tab w:val="num" w:pos="851"/>
        </w:tabs>
        <w:suppressAutoHyphens w:val="0"/>
        <w:ind w:left="851" w:hanging="425"/>
        <w:jc w:val="both"/>
        <w:rPr>
          <w:rFonts w:ascii="Verdana" w:hAnsi="Verdana"/>
        </w:rPr>
      </w:pPr>
      <w:r w:rsidRPr="007F53E1">
        <w:rPr>
          <w:rFonts w:ascii="Verdana" w:hAnsi="Verdana"/>
        </w:rPr>
        <w:t>z</w:t>
      </w:r>
      <w:r w:rsidR="00D34514" w:rsidRPr="007F53E1">
        <w:rPr>
          <w:rFonts w:ascii="Verdana" w:hAnsi="Verdana" w:cs="Verdana"/>
        </w:rPr>
        <w:t>ostanie wydany nakaz zajęcia majątku Wykonawcy, uniemożliwiający wykonanie Umowy.</w:t>
      </w:r>
    </w:p>
    <w:p w14:paraId="03B4A99E" w14:textId="77777777" w:rsidR="00D34514" w:rsidRPr="007F53E1" w:rsidRDefault="00D34514">
      <w:pPr>
        <w:numPr>
          <w:ilvl w:val="0"/>
          <w:numId w:val="2"/>
        </w:numPr>
        <w:tabs>
          <w:tab w:val="left" w:pos="540"/>
        </w:tabs>
        <w:jc w:val="both"/>
        <w:rPr>
          <w:rFonts w:ascii="Verdana" w:hAnsi="Verdana" w:cs="Verdana"/>
        </w:rPr>
      </w:pPr>
      <w:r w:rsidRPr="007F53E1">
        <w:rPr>
          <w:rFonts w:ascii="Verdana" w:hAnsi="Verdana" w:cs="Verdana"/>
        </w:rPr>
        <w:t>Zamawiającemu przysługuje prawo rozwiązania Umowy z winy Wykonawcy trybie natychmiastowym bez wyznaczenia terminu dodatkowego, gdy:</w:t>
      </w:r>
    </w:p>
    <w:p w14:paraId="44DBCAF8" w14:textId="77777777" w:rsidR="00D34514" w:rsidRPr="007F53E1" w:rsidRDefault="00035622" w:rsidP="00A85777">
      <w:pPr>
        <w:numPr>
          <w:ilvl w:val="0"/>
          <w:numId w:val="17"/>
        </w:numPr>
        <w:tabs>
          <w:tab w:val="left" w:pos="851"/>
        </w:tabs>
        <w:jc w:val="both"/>
        <w:rPr>
          <w:rFonts w:ascii="Verdana" w:hAnsi="Verdana" w:cs="Verdana"/>
        </w:rPr>
      </w:pPr>
      <w:r w:rsidRPr="007F53E1">
        <w:rPr>
          <w:rFonts w:ascii="Verdana" w:hAnsi="Verdana" w:cs="Verdana"/>
        </w:rPr>
        <w:t>z</w:t>
      </w:r>
      <w:r w:rsidR="00A85777" w:rsidRPr="007F53E1">
        <w:rPr>
          <w:rFonts w:ascii="Verdana" w:hAnsi="Verdana" w:cs="Verdana"/>
        </w:rPr>
        <w:t xml:space="preserve"> przyczyn zawinionych </w:t>
      </w:r>
      <w:r w:rsidR="00D34514" w:rsidRPr="007F53E1">
        <w:rPr>
          <w:rFonts w:ascii="Verdana" w:hAnsi="Verdana" w:cs="Verdana"/>
        </w:rPr>
        <w:t>Wykonawca nie rozpoczął realizacji przedmiotu Umowy</w:t>
      </w:r>
      <w:r w:rsidR="00A85777" w:rsidRPr="007F53E1">
        <w:rPr>
          <w:rFonts w:ascii="Verdana" w:hAnsi="Verdana" w:cs="Verdana"/>
        </w:rPr>
        <w:t>,</w:t>
      </w:r>
    </w:p>
    <w:p w14:paraId="3F066B41" w14:textId="77777777" w:rsidR="00D34514" w:rsidRPr="007F53E1" w:rsidRDefault="00035622">
      <w:pPr>
        <w:numPr>
          <w:ilvl w:val="0"/>
          <w:numId w:val="17"/>
        </w:numPr>
        <w:jc w:val="both"/>
        <w:rPr>
          <w:rFonts w:ascii="Verdana" w:hAnsi="Verdana" w:cs="Verdana"/>
        </w:rPr>
      </w:pPr>
      <w:r w:rsidRPr="007F53E1">
        <w:rPr>
          <w:rFonts w:ascii="Verdana" w:hAnsi="Verdana" w:cs="Verdana"/>
        </w:rPr>
        <w:t>bez</w:t>
      </w:r>
      <w:r w:rsidR="00A85777" w:rsidRPr="007F53E1">
        <w:rPr>
          <w:rFonts w:ascii="Verdana" w:hAnsi="Verdana" w:cs="Verdana"/>
        </w:rPr>
        <w:t xml:space="preserve"> uzasadnionej przyczyny </w:t>
      </w:r>
      <w:r w:rsidR="00D34514" w:rsidRPr="007F53E1">
        <w:rPr>
          <w:rFonts w:ascii="Verdana" w:hAnsi="Verdana" w:cs="Verdana"/>
        </w:rPr>
        <w:t>Wykonawca przerwał realizację Umowy i</w:t>
      </w:r>
      <w:r w:rsidR="00D34514" w:rsidRPr="007F53E1">
        <w:t xml:space="preserve"> </w:t>
      </w:r>
      <w:r w:rsidR="00D34514" w:rsidRPr="007F53E1">
        <w:rPr>
          <w:rFonts w:ascii="Verdana" w:hAnsi="Verdana" w:cs="Verdana"/>
        </w:rPr>
        <w:t xml:space="preserve">nie kontynuuje jej pomimo wezwania Zamawiającego złożonego na piśmie, </w:t>
      </w:r>
    </w:p>
    <w:p w14:paraId="744D6A50" w14:textId="77777777" w:rsidR="00D34514" w:rsidRPr="007F53E1" w:rsidRDefault="00D34514">
      <w:pPr>
        <w:numPr>
          <w:ilvl w:val="0"/>
          <w:numId w:val="17"/>
        </w:numPr>
        <w:tabs>
          <w:tab w:val="left" w:pos="851"/>
        </w:tabs>
        <w:ind w:left="851" w:hanging="425"/>
        <w:jc w:val="both"/>
        <w:rPr>
          <w:rFonts w:ascii="Verdana" w:hAnsi="Verdana" w:cs="Verdana"/>
        </w:rPr>
      </w:pPr>
      <w:r w:rsidRPr="007F53E1">
        <w:rPr>
          <w:rFonts w:ascii="Verdana" w:hAnsi="Verdana" w:cs="Verdana"/>
        </w:rPr>
        <w:t>Wykonawca realizuje przedmiot Umowy w sposób nienależyty, w szczególności nieterminowy lub niezgodny z postanowieniami niniejszej Umowy,</w:t>
      </w:r>
    </w:p>
    <w:p w14:paraId="58F466C3" w14:textId="77777777" w:rsidR="00D34514" w:rsidRPr="007F53E1" w:rsidRDefault="00D34514">
      <w:pPr>
        <w:numPr>
          <w:ilvl w:val="0"/>
          <w:numId w:val="17"/>
        </w:numPr>
        <w:tabs>
          <w:tab w:val="left" w:pos="851"/>
        </w:tabs>
        <w:ind w:left="851" w:hanging="425"/>
        <w:jc w:val="both"/>
        <w:rPr>
          <w:rFonts w:ascii="Verdana" w:hAnsi="Verdana" w:cs="Verdana"/>
        </w:rPr>
      </w:pPr>
      <w:r w:rsidRPr="007F53E1">
        <w:rPr>
          <w:rFonts w:ascii="Verdana" w:hAnsi="Verdana" w:cs="Verdana"/>
        </w:rPr>
        <w:t>Wykonawca realizuje przedmiot Umowy niezgodnie z warunkami technicznymi,</w:t>
      </w:r>
    </w:p>
    <w:p w14:paraId="33172FAA" w14:textId="77777777" w:rsidR="00D34514" w:rsidRPr="007F53E1" w:rsidRDefault="00D34514">
      <w:pPr>
        <w:numPr>
          <w:ilvl w:val="0"/>
          <w:numId w:val="17"/>
        </w:numPr>
        <w:tabs>
          <w:tab w:val="left" w:pos="851"/>
        </w:tabs>
        <w:suppressAutoHyphens w:val="0"/>
        <w:jc w:val="both"/>
        <w:rPr>
          <w:rFonts w:ascii="Verdana" w:hAnsi="Verdana" w:cs="Verdana"/>
        </w:rPr>
      </w:pPr>
      <w:r w:rsidRPr="007F53E1">
        <w:rPr>
          <w:rFonts w:ascii="Verdana" w:hAnsi="Verdana" w:cs="Verdana"/>
        </w:rPr>
        <w:t>Wykonawca skierował do realizacji niniejszej Umowy osoby, na które Zamawiający nie wyraził zgody, zgodnie z § 9 ust. 2-3.</w:t>
      </w:r>
    </w:p>
    <w:p w14:paraId="1B8C6B05" w14:textId="77777777" w:rsidR="00D34514" w:rsidRPr="007F53E1" w:rsidRDefault="00035622">
      <w:pPr>
        <w:numPr>
          <w:ilvl w:val="0"/>
          <w:numId w:val="17"/>
        </w:numPr>
        <w:tabs>
          <w:tab w:val="left" w:pos="851"/>
        </w:tabs>
        <w:suppressAutoHyphens w:val="0"/>
        <w:jc w:val="both"/>
        <w:rPr>
          <w:rFonts w:ascii="Verdana" w:hAnsi="Verdana" w:cs="Verdana"/>
        </w:rPr>
      </w:pPr>
      <w:r w:rsidRPr="007F53E1">
        <w:rPr>
          <w:rFonts w:ascii="Verdana" w:hAnsi="Verdana" w:cs="Verdana"/>
        </w:rPr>
        <w:t>w</w:t>
      </w:r>
      <w:r w:rsidR="00D34514" w:rsidRPr="007F53E1">
        <w:rPr>
          <w:rFonts w:ascii="Verdana" w:hAnsi="Verdana" w:cs="Verdana"/>
        </w:rPr>
        <w:t xml:space="preserve"> razie stwierdzenia przez Zamawiającego istotnych wad opracowania, których  nie da się usunąć lub gdy z okoliczności wynika, że Wykonawca nie zdoła usunąć wad w wyznaczonym przez Zamawiającego terminie, </w:t>
      </w:r>
    </w:p>
    <w:p w14:paraId="74F2659F" w14:textId="77777777" w:rsidR="00D34514" w:rsidRPr="007F53E1" w:rsidRDefault="00035622">
      <w:pPr>
        <w:numPr>
          <w:ilvl w:val="0"/>
          <w:numId w:val="17"/>
        </w:numPr>
        <w:tabs>
          <w:tab w:val="left" w:pos="851"/>
        </w:tabs>
        <w:suppressAutoHyphens w:val="0"/>
        <w:jc w:val="both"/>
        <w:rPr>
          <w:rFonts w:ascii="Verdana" w:hAnsi="Verdana" w:cs="Verdana"/>
        </w:rPr>
      </w:pPr>
      <w:r w:rsidRPr="007F53E1">
        <w:rPr>
          <w:rFonts w:ascii="Verdana" w:hAnsi="Verdana" w:cs="Verdana"/>
        </w:rPr>
        <w:t>s</w:t>
      </w:r>
      <w:r w:rsidR="00D34514" w:rsidRPr="007F53E1">
        <w:rPr>
          <w:rFonts w:ascii="Verdana" w:hAnsi="Verdana" w:cs="Verdana"/>
        </w:rPr>
        <w:t>uma kar umownych naliczonych Wykonawcy przekroczy 25% wynagrodzenia brutto (§ 7 ust. 2),</w:t>
      </w:r>
    </w:p>
    <w:p w14:paraId="1231778E" w14:textId="77777777" w:rsidR="00D34514" w:rsidRPr="007F53E1" w:rsidRDefault="00D34514">
      <w:pPr>
        <w:numPr>
          <w:ilvl w:val="0"/>
          <w:numId w:val="2"/>
        </w:numPr>
        <w:tabs>
          <w:tab w:val="left" w:pos="540"/>
        </w:tabs>
        <w:jc w:val="both"/>
        <w:rPr>
          <w:rFonts w:ascii="Verdana" w:hAnsi="Verdana" w:cs="Verdana"/>
        </w:rPr>
      </w:pPr>
      <w:r w:rsidRPr="007F53E1">
        <w:rPr>
          <w:rFonts w:ascii="Verdana" w:hAnsi="Verdana" w:cs="Verdana"/>
        </w:rPr>
        <w:lastRenderedPageBreak/>
        <w:t xml:space="preserve">Odstąpienie od Umowy lub jej rozwiązanie, pod rygorem nieważności, wymaga formy pisemnej. </w:t>
      </w:r>
    </w:p>
    <w:p w14:paraId="0EC4408E" w14:textId="77777777" w:rsidR="00D34514" w:rsidRPr="007F53E1" w:rsidRDefault="00D34514">
      <w:pPr>
        <w:numPr>
          <w:ilvl w:val="0"/>
          <w:numId w:val="2"/>
        </w:numPr>
        <w:tabs>
          <w:tab w:val="left" w:pos="540"/>
        </w:tabs>
        <w:jc w:val="both"/>
        <w:rPr>
          <w:rFonts w:ascii="Verdana" w:hAnsi="Verdana" w:cs="Verdana"/>
        </w:rPr>
      </w:pPr>
      <w:r w:rsidRPr="007F53E1">
        <w:rPr>
          <w:rFonts w:ascii="Verdana" w:hAnsi="Verdana" w:cs="Verdana"/>
        </w:rPr>
        <w:t>W przypadku odstąpienia od Umowy lub jej rozwiązania Wykonawcę oraz Zamawiającego obciążają następujące obowiązki szczegółowe:</w:t>
      </w:r>
    </w:p>
    <w:p w14:paraId="19ED4362" w14:textId="77777777" w:rsidR="00D34514" w:rsidRPr="007F53E1" w:rsidRDefault="00D34514">
      <w:pPr>
        <w:numPr>
          <w:ilvl w:val="0"/>
          <w:numId w:val="6"/>
        </w:numPr>
        <w:tabs>
          <w:tab w:val="left" w:pos="851"/>
        </w:tabs>
        <w:ind w:left="851" w:hanging="425"/>
        <w:jc w:val="both"/>
        <w:rPr>
          <w:rFonts w:ascii="Verdana" w:hAnsi="Verdana" w:cs="Verdana"/>
        </w:rPr>
      </w:pPr>
      <w:r w:rsidRPr="007F53E1">
        <w:rPr>
          <w:rFonts w:ascii="Verdana" w:hAnsi="Verdana" w:cs="Verdana"/>
        </w:rPr>
        <w:t xml:space="preserve">Wykonawca w terminie 14 dni do daty odstąpienia od Umowy lub jej rozwiązania sporządzi zestawienie zawierające wykaz i określenie stopnia zaawansowania poszczególnych opracowań projektowych wraz z zestawieniem wartości wykonanych opracowań projektowych </w:t>
      </w:r>
      <w:r w:rsidRPr="007F53E1">
        <w:rPr>
          <w:rFonts w:ascii="Verdana" w:hAnsi="Verdana" w:cs="Verdana"/>
          <w:color w:val="000000"/>
        </w:rPr>
        <w:t>(w oparciu o Załącznik nr 1 do Umowy)</w:t>
      </w:r>
      <w:r w:rsidRPr="007F53E1">
        <w:rPr>
          <w:rFonts w:ascii="Verdana" w:hAnsi="Verdana" w:cs="Verdana"/>
        </w:rPr>
        <w:t>według stanu na dzień odstąpienia i przedłoży je wraz z wykonaną częścią Umowy Zamawiającemu,</w:t>
      </w:r>
    </w:p>
    <w:p w14:paraId="3E3EB821" w14:textId="77777777" w:rsidR="00D34514" w:rsidRPr="007F53E1" w:rsidRDefault="00D34514">
      <w:pPr>
        <w:numPr>
          <w:ilvl w:val="0"/>
          <w:numId w:val="6"/>
        </w:numPr>
        <w:tabs>
          <w:tab w:val="left" w:pos="851"/>
        </w:tabs>
        <w:ind w:left="851" w:hanging="425"/>
        <w:jc w:val="both"/>
      </w:pPr>
      <w:r w:rsidRPr="007F53E1">
        <w:rPr>
          <w:rFonts w:ascii="Verdana" w:hAnsi="Verdana" w:cs="Verdana"/>
        </w:rPr>
        <w:t xml:space="preserve">w terminie 14 dni od daty przedłożenia zestawienia i wykonanej części Umowy, o której mowa w pkt 1, Zamawiający dokona sprawdzenia zgodności zestawienia ze stanem faktycznym i sporządzi szczegółowy protokół inwentaryzacji części dokumentacji </w:t>
      </w:r>
      <w:r w:rsidRPr="007F53E1">
        <w:rPr>
          <w:rFonts w:ascii="Verdana" w:hAnsi="Verdana" w:cs="Verdana"/>
          <w:color w:val="000000"/>
        </w:rPr>
        <w:t>i ich zaawansowania rzeczowego wraz z zestawieniem należnego wynagrodzenia oraz określi, które opracowania przyjmuje</w:t>
      </w:r>
      <w:r w:rsidRPr="007F53E1">
        <w:rPr>
          <w:rFonts w:ascii="Verdana" w:hAnsi="Verdana" w:cs="Verdana"/>
        </w:rPr>
        <w:t>.</w:t>
      </w:r>
    </w:p>
    <w:p w14:paraId="072AA64E" w14:textId="77777777" w:rsidR="00D34514" w:rsidRDefault="00D34514">
      <w:pPr>
        <w:jc w:val="center"/>
      </w:pPr>
    </w:p>
    <w:p w14:paraId="0A3AA96C" w14:textId="77777777" w:rsidR="00D34514" w:rsidRDefault="00D34514">
      <w:pPr>
        <w:jc w:val="center"/>
        <w:rPr>
          <w:rFonts w:ascii="Verdana" w:hAnsi="Verdana" w:cs="Verdana"/>
        </w:rPr>
      </w:pPr>
      <w:r>
        <w:rPr>
          <w:rFonts w:ascii="Verdana" w:hAnsi="Verdana" w:cs="Verdana"/>
          <w:b/>
          <w:bCs/>
        </w:rPr>
        <w:t>§ 15</w:t>
      </w:r>
    </w:p>
    <w:p w14:paraId="078258B9" w14:textId="78062E6D" w:rsidR="00556EAA" w:rsidRPr="00663C35" w:rsidRDefault="00556EAA" w:rsidP="00556EAA">
      <w:pPr>
        <w:jc w:val="both"/>
        <w:rPr>
          <w:color w:val="000000"/>
          <w:lang w:eastAsia="zh-CN"/>
        </w:rPr>
      </w:pPr>
      <w:r>
        <w:rPr>
          <w:rFonts w:ascii="Verdana" w:hAnsi="Verdana" w:cs="Verdana"/>
          <w:lang w:eastAsia="zh-CN"/>
        </w:rPr>
        <w:t xml:space="preserve">1. </w:t>
      </w:r>
      <w:r w:rsidRPr="009825BF">
        <w:rPr>
          <w:rFonts w:ascii="Verdana" w:hAnsi="Verdana" w:cs="Verdana"/>
          <w:lang w:eastAsia="zh-CN"/>
        </w:rPr>
        <w:t>Wra</w:t>
      </w:r>
      <w:r>
        <w:rPr>
          <w:rFonts w:ascii="Verdana" w:hAnsi="Verdana" w:cs="Verdana"/>
          <w:lang w:eastAsia="zh-CN"/>
        </w:rPr>
        <w:t xml:space="preserve">z z przekazaniem Zamawiającemu utworów wchodzących w skład dokumentacji powstałych w związku z niniejszą umową </w:t>
      </w:r>
      <w:r w:rsidRPr="009825BF">
        <w:rPr>
          <w:rFonts w:ascii="Verdana" w:hAnsi="Verdana" w:cs="Verdana"/>
          <w:lang w:eastAsia="zh-CN"/>
        </w:rPr>
        <w:t xml:space="preserve">Wykonawca przenosi na Zamawiającego, w ramach wynagrodzenia umownego, </w:t>
      </w:r>
      <w:r>
        <w:rPr>
          <w:rFonts w:ascii="Verdana" w:hAnsi="Verdana" w:cs="Verdana"/>
          <w:lang w:eastAsia="zh-CN"/>
        </w:rPr>
        <w:t xml:space="preserve">całość autorskich praw majątkowych dotyczących </w:t>
      </w:r>
      <w:r w:rsidRPr="009825BF">
        <w:rPr>
          <w:rFonts w:ascii="Verdana" w:hAnsi="Verdana" w:cs="Verdana"/>
          <w:lang w:eastAsia="zh-CN"/>
        </w:rPr>
        <w:t xml:space="preserve"> </w:t>
      </w:r>
      <w:r>
        <w:rPr>
          <w:rFonts w:ascii="Verdana" w:hAnsi="Verdana" w:cs="Verdana"/>
          <w:lang w:eastAsia="zh-CN"/>
        </w:rPr>
        <w:t xml:space="preserve">utworów stworzonych na potrzeby realizacji </w:t>
      </w:r>
      <w:r w:rsidRPr="00544F0E">
        <w:rPr>
          <w:rFonts w:ascii="Verdana" w:hAnsi="Verdana" w:cs="Verdana"/>
          <w:lang w:eastAsia="zh-CN"/>
        </w:rPr>
        <w:t>przedmiotu Umowy</w:t>
      </w:r>
      <w:r w:rsidRPr="009825BF">
        <w:rPr>
          <w:rFonts w:ascii="Verdana" w:hAnsi="Verdana" w:cs="Verdana"/>
          <w:lang w:eastAsia="zh-CN"/>
        </w:rPr>
        <w:t xml:space="preserve"> na wszelkich znanych </w:t>
      </w:r>
      <w:r w:rsidR="007F53E1">
        <w:rPr>
          <w:rFonts w:ascii="Verdana" w:hAnsi="Verdana" w:cs="Verdana"/>
          <w:lang w:eastAsia="zh-CN"/>
        </w:rPr>
        <w:t xml:space="preserve">w dacie podpisania umowy </w:t>
      </w:r>
      <w:r w:rsidRPr="009825BF">
        <w:rPr>
          <w:rFonts w:ascii="Verdana" w:hAnsi="Verdana" w:cs="Verdana"/>
          <w:lang w:eastAsia="zh-CN"/>
        </w:rPr>
        <w:t>polach eksploatacji, w szczególności w zakresie rozpowszechniania i odsprzedaży. Jednocześnie Wykonawca wyraża zgodę, bez dodatkowych roszczeń finansowych z tego tytułu, na dokonywanie przez Zamawiające</w:t>
      </w:r>
      <w:r>
        <w:rPr>
          <w:rFonts w:ascii="Verdana" w:hAnsi="Verdana" w:cs="Verdana"/>
          <w:lang w:eastAsia="zh-CN"/>
        </w:rPr>
        <w:t xml:space="preserve">go zmian i przeróbek ww. utworów </w:t>
      </w:r>
      <w:r w:rsidRPr="00663C35">
        <w:rPr>
          <w:rFonts w:ascii="Verdana" w:hAnsi="Verdana" w:cs="Verdana"/>
          <w:color w:val="000000"/>
          <w:lang w:eastAsia="zh-CN"/>
        </w:rPr>
        <w:t>(prawa zależne).</w:t>
      </w:r>
    </w:p>
    <w:p w14:paraId="2E92656F" w14:textId="77777777" w:rsidR="00556EAA" w:rsidRPr="001C0804" w:rsidRDefault="00556EAA" w:rsidP="00556EAA">
      <w:pPr>
        <w:jc w:val="both"/>
        <w:rPr>
          <w:lang w:eastAsia="zh-CN"/>
        </w:rPr>
      </w:pPr>
      <w:r>
        <w:rPr>
          <w:rFonts w:ascii="Verdana" w:hAnsi="Verdana" w:cs="Verdana"/>
          <w:lang w:eastAsia="zh-CN"/>
        </w:rPr>
        <w:t xml:space="preserve">2. </w:t>
      </w:r>
      <w:r w:rsidRPr="009825BF">
        <w:rPr>
          <w:rFonts w:ascii="Verdana" w:hAnsi="Verdana" w:cs="Verdana"/>
          <w:lang w:eastAsia="zh-CN"/>
        </w:rPr>
        <w:t xml:space="preserve">W razie </w:t>
      </w:r>
      <w:r w:rsidRPr="005004D8">
        <w:rPr>
          <w:rFonts w:ascii="Verdana" w:hAnsi="Verdana" w:cs="Verdana"/>
          <w:lang w:eastAsia="zh-CN"/>
        </w:rPr>
        <w:t>rozwiązania Umowy z jakichkolwiek przyczyn (w szczególności w przypadku odstąpienia od Umowy lub jej rozwiązania przez którąkolwiek ze Stron), Zamawiający nabywa autorskie prawa majątkowe do utworów w zakresie wykonanym do chwili rozwiązania, odstąpienia od Umowy.</w:t>
      </w:r>
    </w:p>
    <w:p w14:paraId="414A1DF4" w14:textId="77777777" w:rsidR="00D34514" w:rsidRDefault="00D34514">
      <w:pPr>
        <w:jc w:val="center"/>
      </w:pPr>
    </w:p>
    <w:p w14:paraId="536BF02F" w14:textId="77777777" w:rsidR="00D34514" w:rsidRDefault="00D34514">
      <w:pPr>
        <w:jc w:val="center"/>
        <w:rPr>
          <w:rFonts w:ascii="Verdana" w:hAnsi="Verdana" w:cs="Verdana"/>
          <w:color w:val="000000"/>
        </w:rPr>
      </w:pPr>
      <w:r>
        <w:rPr>
          <w:rFonts w:ascii="Verdana" w:hAnsi="Verdana" w:cs="Verdana"/>
          <w:b/>
          <w:bCs/>
        </w:rPr>
        <w:t>§ 16</w:t>
      </w:r>
    </w:p>
    <w:p w14:paraId="6EEA0D0B" w14:textId="77777777" w:rsidR="00F37DA0" w:rsidRDefault="00AC46DD" w:rsidP="00AC46DD">
      <w:pPr>
        <w:suppressAutoHyphens w:val="0"/>
        <w:autoSpaceDE w:val="0"/>
        <w:jc w:val="both"/>
        <w:rPr>
          <w:rFonts w:ascii="Verdana" w:hAnsi="Verdana"/>
        </w:rPr>
      </w:pPr>
      <w:r>
        <w:rPr>
          <w:rFonts w:ascii="Verdana" w:hAnsi="Verdana" w:cs="Verdana"/>
          <w:color w:val="000000"/>
        </w:rPr>
        <w:t xml:space="preserve">1. Wszelkie zmiany i uzupełnienia treści niniejszej Umowy mogą być dokonane za zgodą obu Stron w formie pisemnego aneksu pod rygorem nieważności, z </w:t>
      </w:r>
      <w:r w:rsidR="00F37DA0">
        <w:rPr>
          <w:rFonts w:ascii="Verdana" w:hAnsi="Verdana" w:cs="Verdana"/>
          <w:color w:val="000000"/>
        </w:rPr>
        <w:t xml:space="preserve">wyjątkiem </w:t>
      </w:r>
      <w:r w:rsidR="00F37DA0" w:rsidRPr="00103707">
        <w:rPr>
          <w:rFonts w:ascii="Verdana" w:hAnsi="Verdana"/>
        </w:rPr>
        <w:t xml:space="preserve">wskazanych w umowie zmian/uzupełnień, dla których Zamawiający odstąpił od tego wymogu. </w:t>
      </w:r>
    </w:p>
    <w:p w14:paraId="24035443" w14:textId="77777777" w:rsidR="00426A46" w:rsidRDefault="00AC46DD" w:rsidP="00AC46DD">
      <w:pPr>
        <w:suppressAutoHyphens w:val="0"/>
        <w:autoSpaceDE w:val="0"/>
        <w:jc w:val="both"/>
        <w:rPr>
          <w:rFonts w:ascii="Verdana" w:hAnsi="Verdana"/>
        </w:rPr>
      </w:pPr>
      <w:r>
        <w:rPr>
          <w:rFonts w:ascii="Verdana" w:hAnsi="Verdana" w:cs="Verdana"/>
          <w:color w:val="000000"/>
        </w:rPr>
        <w:t xml:space="preserve">2. Zamawiający </w:t>
      </w:r>
      <w:r>
        <w:rPr>
          <w:rFonts w:ascii="Verdana" w:hAnsi="Verdana" w:cs="Verdana"/>
          <w:color w:val="00000A"/>
        </w:rPr>
        <w:t xml:space="preserve">dopuszcza </w:t>
      </w:r>
      <w:r>
        <w:rPr>
          <w:rFonts w:ascii="Verdana" w:hAnsi="Verdana" w:cs="Verdana"/>
          <w:color w:val="000000"/>
        </w:rPr>
        <w:t xml:space="preserve">zmianę Umowy w przypadkach określonych w art. </w:t>
      </w:r>
      <w:r w:rsidR="00426A46" w:rsidRPr="004524A8">
        <w:rPr>
          <w:rFonts w:ascii="Verdana" w:hAnsi="Verdana"/>
        </w:rPr>
        <w:t>455</w:t>
      </w:r>
      <w:r w:rsidR="00426A46">
        <w:rPr>
          <w:rFonts w:ascii="Verdana" w:hAnsi="Verdana"/>
        </w:rPr>
        <w:t xml:space="preserve"> </w:t>
      </w:r>
      <w:r w:rsidR="00426A46" w:rsidRPr="004524A8">
        <w:rPr>
          <w:rFonts w:ascii="Verdana" w:hAnsi="Verdana"/>
        </w:rPr>
        <w:t>ust. 1 pkt 2 – 4 i ust. 2 ustawy Pzp oraz przewiduje zgodnie z art. 455 ust. 1 pkt 1)  ustawy</w:t>
      </w:r>
      <w:r w:rsidR="00426A46">
        <w:rPr>
          <w:rFonts w:ascii="Verdana" w:hAnsi="Verdana"/>
        </w:rPr>
        <w:t xml:space="preserve"> </w:t>
      </w:r>
      <w:r w:rsidR="00426A46" w:rsidRPr="004524A8">
        <w:rPr>
          <w:rFonts w:ascii="Verdana" w:hAnsi="Verdana"/>
        </w:rPr>
        <w:t>Pzp  możliwość  zmiany  postanowień  Umowy  określając  następujący rodzaj i zakres oraz</w:t>
      </w:r>
      <w:r w:rsidR="00426A46">
        <w:rPr>
          <w:rFonts w:ascii="Verdana" w:hAnsi="Verdana"/>
        </w:rPr>
        <w:t xml:space="preserve"> </w:t>
      </w:r>
      <w:r w:rsidR="00426A46" w:rsidRPr="004524A8">
        <w:rPr>
          <w:rFonts w:ascii="Verdana" w:hAnsi="Verdana"/>
        </w:rPr>
        <w:t>warunki zmiany postanowień Umowy</w:t>
      </w:r>
      <w:r w:rsidR="00426A46">
        <w:rPr>
          <w:rFonts w:ascii="Verdana" w:hAnsi="Verdana"/>
        </w:rPr>
        <w:t>:</w:t>
      </w:r>
    </w:p>
    <w:p w14:paraId="2EC44C28" w14:textId="77777777" w:rsidR="00AC46DD" w:rsidRDefault="00AC46DD" w:rsidP="00AC46DD">
      <w:pPr>
        <w:suppressAutoHyphens w:val="0"/>
        <w:autoSpaceDE w:val="0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1) </w:t>
      </w:r>
      <w:r w:rsidRPr="00901EE8">
        <w:rPr>
          <w:rFonts w:ascii="Verdana" w:hAnsi="Verdana" w:cs="Verdana"/>
          <w:b/>
          <w:color w:val="000000"/>
        </w:rPr>
        <w:t>wynagrodzenia w przypadku</w:t>
      </w:r>
      <w:r>
        <w:rPr>
          <w:rFonts w:ascii="Verdana" w:hAnsi="Verdana" w:cs="Verdana"/>
          <w:color w:val="000000"/>
        </w:rPr>
        <w:t>:</w:t>
      </w:r>
    </w:p>
    <w:p w14:paraId="51D72490" w14:textId="77777777" w:rsidR="0049341F" w:rsidRPr="0049341F" w:rsidRDefault="0049341F" w:rsidP="0049341F">
      <w:pPr>
        <w:rPr>
          <w:rFonts w:ascii="Verdana" w:hAnsi="Verdana"/>
        </w:rPr>
      </w:pPr>
      <w:r w:rsidRPr="0049341F">
        <w:rPr>
          <w:rFonts w:ascii="Verdana" w:hAnsi="Verdana"/>
        </w:rPr>
        <w:t>a) zmiany stawki podatku od towarów i usług (VAT), wynagrodzenie należne Wykonawcy zostanie odpowiednio zmienione w stosunku wynikającym ze zmienionej stawki podatku od towarów i usług (VAT),</w:t>
      </w:r>
    </w:p>
    <w:p w14:paraId="45A27E08" w14:textId="77777777" w:rsidR="0049341F" w:rsidRPr="0049341F" w:rsidRDefault="0049341F" w:rsidP="0049341F">
      <w:pPr>
        <w:rPr>
          <w:rFonts w:ascii="Verdana" w:hAnsi="Verdana"/>
        </w:rPr>
      </w:pPr>
      <w:r w:rsidRPr="0049341F">
        <w:rPr>
          <w:rFonts w:ascii="Verdana" w:hAnsi="Verdana"/>
        </w:rPr>
        <w:t>b) zmiany stawki podatku akcyzowego, wynagrodzenie należne Wykonawcy zostanie</w:t>
      </w:r>
    </w:p>
    <w:p w14:paraId="05C9CAF5" w14:textId="77777777" w:rsidR="0049341F" w:rsidRPr="0049341F" w:rsidRDefault="0049341F" w:rsidP="0049341F">
      <w:pPr>
        <w:rPr>
          <w:rFonts w:ascii="Verdana" w:hAnsi="Verdana"/>
        </w:rPr>
      </w:pPr>
      <w:r w:rsidRPr="0049341F">
        <w:rPr>
          <w:rFonts w:ascii="Verdana" w:hAnsi="Verdana"/>
        </w:rPr>
        <w:t>odpowiednio zmienione w stosunku wynikającym ze zmienionej stawki podatku akcyzowego,</w:t>
      </w:r>
    </w:p>
    <w:p w14:paraId="297BC883" w14:textId="77777777" w:rsidR="0049341F" w:rsidRPr="0049341F" w:rsidRDefault="0049341F" w:rsidP="0049341F">
      <w:pPr>
        <w:rPr>
          <w:rFonts w:ascii="Verdana" w:hAnsi="Verdana"/>
        </w:rPr>
      </w:pPr>
      <w:r w:rsidRPr="0049341F">
        <w:rPr>
          <w:rFonts w:ascii="Verdana" w:hAnsi="Verdana"/>
        </w:rPr>
        <w:t xml:space="preserve">c) zmiany wysokości minimalnego wynagrodzenia za pracę albo zmiany wysokości minimalnej stawki godzinowej ustalonych na podstawie ustawy z dnia 10 października 2002 roku o minimalnym wynagrodzeniu za pracę, </w:t>
      </w:r>
    </w:p>
    <w:p w14:paraId="0CC80337" w14:textId="77777777" w:rsidR="0049341F" w:rsidRPr="0049341F" w:rsidRDefault="0049341F" w:rsidP="0049341F">
      <w:pPr>
        <w:rPr>
          <w:rFonts w:ascii="Verdana" w:hAnsi="Verdana"/>
        </w:rPr>
      </w:pPr>
      <w:r w:rsidRPr="0049341F">
        <w:rPr>
          <w:rFonts w:ascii="Verdana" w:hAnsi="Verdana"/>
        </w:rPr>
        <w:t xml:space="preserve">d) zmiany zasad podlegania ubezpieczeniom społecznym lub ubezpieczeniu zdrowotnemu lub wysokości stawki składki na ubezpieczenie społeczne lub zdrowotne, </w:t>
      </w:r>
    </w:p>
    <w:p w14:paraId="702FFC3E" w14:textId="77777777" w:rsidR="0049341F" w:rsidRPr="0049341F" w:rsidRDefault="0049341F" w:rsidP="0049341F">
      <w:pPr>
        <w:rPr>
          <w:rFonts w:ascii="Verdana" w:hAnsi="Verdana"/>
        </w:rPr>
      </w:pPr>
      <w:r w:rsidRPr="0049341F">
        <w:rPr>
          <w:rFonts w:ascii="Verdana" w:hAnsi="Verdana"/>
        </w:rPr>
        <w:t xml:space="preserve">e) zmiany zasad gromadzenia i wysokości wpłat dla pracowniczych planów kapitałowych, o których mowa w ustawie z dnia 04 października 2018 roku o pracowniczych planach kapitałowych, </w:t>
      </w:r>
    </w:p>
    <w:p w14:paraId="7BECB741" w14:textId="77777777" w:rsidR="0049341F" w:rsidRPr="0049341F" w:rsidRDefault="0049341F" w:rsidP="0049341F">
      <w:pPr>
        <w:rPr>
          <w:rFonts w:ascii="Verdana" w:hAnsi="Verdana"/>
        </w:rPr>
      </w:pPr>
      <w:r w:rsidRPr="0049341F">
        <w:rPr>
          <w:rFonts w:ascii="Verdana" w:hAnsi="Verdana"/>
        </w:rPr>
        <w:t xml:space="preserve">jeśli zmiany, o których mowa w pkt 1a) – 1e) będą miały wpływ na koszty wykonania zamówienia przez Wykonawcę – co zostanie przez Wykonawcę uzasadnione i udokumentowane. </w:t>
      </w:r>
    </w:p>
    <w:p w14:paraId="433F25A2" w14:textId="77777777" w:rsidR="0049341F" w:rsidRPr="0049341F" w:rsidRDefault="0049341F" w:rsidP="0049341F">
      <w:pPr>
        <w:rPr>
          <w:rFonts w:ascii="Verdana" w:hAnsi="Verdana"/>
        </w:rPr>
      </w:pPr>
      <w:r w:rsidRPr="0049341F">
        <w:rPr>
          <w:rFonts w:ascii="Verdana" w:hAnsi="Verdana"/>
        </w:rPr>
        <w:lastRenderedPageBreak/>
        <w:t xml:space="preserve">Warunkiem dokonania zmiany wynagrodzenia Wykonawcy w zakresie określonym w pkt 1a) – 1e), będzie skierowanie do Zamawiającego pisemnego wniosku Wykonawcy zawierającego uzasadnienie wykazujące wpływ zmian na koszty wykonania zamówienia przez Wykonawcę wraz z szczegółowym wyliczeniem nowego wynagrodzenia. </w:t>
      </w:r>
    </w:p>
    <w:p w14:paraId="68939CC7" w14:textId="77777777" w:rsidR="0049341F" w:rsidRPr="0049341F" w:rsidRDefault="0049341F" w:rsidP="0049341F">
      <w:pPr>
        <w:rPr>
          <w:rFonts w:ascii="Verdana" w:hAnsi="Verdana"/>
        </w:rPr>
      </w:pPr>
      <w:r w:rsidRPr="0049341F">
        <w:rPr>
          <w:rFonts w:ascii="Verdana" w:hAnsi="Verdana"/>
        </w:rPr>
        <w:t>Zmiana wynagrodzenia z przyczyn określonych w pkt. 1a) – 1e), obejmować będzie wyłącznie płatności za prace, których w dniu wejścia w życie zmian wskazanych w ww. pkt jeszcze nie wykonano.</w:t>
      </w:r>
    </w:p>
    <w:p w14:paraId="1CFA8169" w14:textId="01F271D6" w:rsidR="0049341F" w:rsidRDefault="0049341F" w:rsidP="0049341F">
      <w:pPr>
        <w:rPr>
          <w:rFonts w:ascii="Verdana" w:hAnsi="Verdana"/>
        </w:rPr>
      </w:pPr>
      <w:r w:rsidRPr="0049341F">
        <w:rPr>
          <w:rFonts w:ascii="Verdana" w:hAnsi="Verdana"/>
        </w:rPr>
        <w:t>f) zmian przepisów prawa mających wpływ na wynagrodzenie.</w:t>
      </w:r>
    </w:p>
    <w:p w14:paraId="14679BE3" w14:textId="73E2BA11" w:rsidR="00AC46DD" w:rsidRDefault="0049341F" w:rsidP="00AC46DD">
      <w:pPr>
        <w:suppressAutoHyphens w:val="0"/>
        <w:autoSpaceDE w:val="0"/>
        <w:jc w:val="both"/>
        <w:rPr>
          <w:rFonts w:ascii="Verdana" w:hAnsi="Verdana" w:cs="Verdana"/>
          <w:color w:val="00000A"/>
        </w:rPr>
      </w:pPr>
      <w:r>
        <w:rPr>
          <w:rFonts w:ascii="Verdana" w:hAnsi="Verdana" w:cs="Verdana"/>
          <w:color w:val="00000A"/>
        </w:rPr>
        <w:t>g</w:t>
      </w:r>
      <w:r w:rsidR="00D95DD6">
        <w:rPr>
          <w:rFonts w:ascii="Verdana" w:hAnsi="Verdana" w:cs="Verdana"/>
          <w:color w:val="00000A"/>
        </w:rPr>
        <w:t>)</w:t>
      </w:r>
      <w:r w:rsidR="00AC46DD">
        <w:rPr>
          <w:rFonts w:ascii="Verdana" w:hAnsi="Verdana" w:cs="Verdana"/>
          <w:color w:val="00000A"/>
        </w:rPr>
        <w:t xml:space="preserve"> wykonania usług dodatkowych, zaniechania – rezygnacji z części usług</w:t>
      </w:r>
      <w:r w:rsidR="009646E4">
        <w:rPr>
          <w:rFonts w:ascii="Verdana" w:hAnsi="Verdana" w:cs="Verdana"/>
          <w:color w:val="00000A"/>
        </w:rPr>
        <w:t xml:space="preserve"> (max 20%</w:t>
      </w:r>
      <w:r w:rsidR="00473341">
        <w:rPr>
          <w:rFonts w:ascii="Verdana" w:hAnsi="Verdana" w:cs="Verdana"/>
          <w:color w:val="00000A"/>
        </w:rPr>
        <w:t>)</w:t>
      </w:r>
      <w:r w:rsidR="009646E4">
        <w:rPr>
          <w:rFonts w:ascii="Verdana" w:hAnsi="Verdana" w:cs="Verdana"/>
          <w:color w:val="00000A"/>
        </w:rPr>
        <w:t xml:space="preserve"> </w:t>
      </w:r>
      <w:r w:rsidR="00370303">
        <w:rPr>
          <w:rFonts w:ascii="Verdana" w:hAnsi="Verdana" w:cs="Verdana"/>
          <w:color w:val="00000A"/>
        </w:rPr>
        <w:t>o wartość tych usług</w:t>
      </w:r>
      <w:r w:rsidR="00AC46DD">
        <w:rPr>
          <w:rFonts w:ascii="Verdana" w:hAnsi="Verdana" w:cs="Verdana"/>
          <w:color w:val="00000A"/>
        </w:rPr>
        <w:t>,</w:t>
      </w:r>
    </w:p>
    <w:p w14:paraId="65D408A9" w14:textId="62D6F877" w:rsidR="00D50027" w:rsidRDefault="0049341F" w:rsidP="00AC46DD">
      <w:pPr>
        <w:suppressAutoHyphens w:val="0"/>
        <w:autoSpaceDE w:val="0"/>
        <w:jc w:val="both"/>
        <w:rPr>
          <w:rFonts w:ascii="Verdana" w:hAnsi="Verdana" w:cs="Verdana"/>
          <w:color w:val="00000A"/>
        </w:rPr>
      </w:pPr>
      <w:r>
        <w:rPr>
          <w:rFonts w:ascii="Verdana" w:hAnsi="Verdana" w:cs="Verdana"/>
          <w:color w:val="00000A"/>
        </w:rPr>
        <w:t>h</w:t>
      </w:r>
      <w:r w:rsidR="00AC46DD">
        <w:rPr>
          <w:rFonts w:ascii="Verdana" w:hAnsi="Verdana" w:cs="Verdana"/>
          <w:color w:val="00000A"/>
        </w:rPr>
        <w:t xml:space="preserve">) zaniechania zakresu prac lub zmiany </w:t>
      </w:r>
      <w:r w:rsidR="00D91F30">
        <w:rPr>
          <w:rFonts w:ascii="Verdana" w:hAnsi="Verdana" w:cs="Verdana"/>
          <w:color w:val="00000A"/>
        </w:rPr>
        <w:t xml:space="preserve">zakresu </w:t>
      </w:r>
      <w:r w:rsidR="00AC46DD">
        <w:rPr>
          <w:rFonts w:ascii="Verdana" w:hAnsi="Verdana" w:cs="Verdana"/>
          <w:color w:val="00000A"/>
        </w:rPr>
        <w:t>świadczenia Wykonawcy z powodu pandemii /epidemii</w:t>
      </w:r>
      <w:r w:rsidR="00D91F30">
        <w:rPr>
          <w:rFonts w:ascii="Verdana" w:hAnsi="Verdana" w:cs="Verdana"/>
          <w:color w:val="00000A"/>
        </w:rPr>
        <w:t>/klęski żywiołowej/</w:t>
      </w:r>
      <w:r w:rsidR="00D95DD6">
        <w:rPr>
          <w:rFonts w:ascii="Verdana" w:hAnsi="Verdana" w:cs="Verdana"/>
          <w:color w:val="00000A"/>
        </w:rPr>
        <w:t xml:space="preserve"> oraz </w:t>
      </w:r>
      <w:r w:rsidR="00D91F30" w:rsidRPr="00D91F30">
        <w:t xml:space="preserve"> </w:t>
      </w:r>
      <w:r w:rsidR="00D95DD6">
        <w:rPr>
          <w:rFonts w:ascii="Verdana" w:hAnsi="Verdana" w:cs="Verdana"/>
          <w:color w:val="00000A"/>
        </w:rPr>
        <w:t>buntów</w:t>
      </w:r>
      <w:r w:rsidR="00D91F30">
        <w:rPr>
          <w:rFonts w:ascii="Verdana" w:hAnsi="Verdana" w:cs="Verdana"/>
          <w:color w:val="00000A"/>
        </w:rPr>
        <w:t>, st</w:t>
      </w:r>
      <w:r w:rsidR="00D95DD6">
        <w:rPr>
          <w:rFonts w:ascii="Verdana" w:hAnsi="Verdana" w:cs="Verdana"/>
          <w:color w:val="00000A"/>
        </w:rPr>
        <w:t>rajków spowodowanych</w:t>
      </w:r>
      <w:r w:rsidR="00D91F30" w:rsidRPr="00D91F30">
        <w:rPr>
          <w:rFonts w:ascii="Verdana" w:hAnsi="Verdana" w:cs="Verdana"/>
          <w:color w:val="00000A"/>
        </w:rPr>
        <w:t xml:space="preserve"> przez osoby inne niż pracownic</w:t>
      </w:r>
      <w:r w:rsidR="00D91F30">
        <w:rPr>
          <w:rFonts w:ascii="Verdana" w:hAnsi="Verdana" w:cs="Verdana"/>
          <w:color w:val="00000A"/>
        </w:rPr>
        <w:t>y Wykonawcy i jego podwykonawcy</w:t>
      </w:r>
      <w:r w:rsidR="00AC46DD">
        <w:rPr>
          <w:rFonts w:ascii="Verdana" w:hAnsi="Verdana" w:cs="Verdana"/>
          <w:color w:val="00000A"/>
        </w:rPr>
        <w:t>,</w:t>
      </w:r>
    </w:p>
    <w:p w14:paraId="125D3A40" w14:textId="77777777" w:rsidR="0015175F" w:rsidRDefault="00AC46DD" w:rsidP="00AC46DD">
      <w:pPr>
        <w:suppressAutoHyphens w:val="0"/>
        <w:autoSpaceDE w:val="0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- o ile okoliczno</w:t>
      </w:r>
      <w:r w:rsidR="009E262A">
        <w:rPr>
          <w:rFonts w:ascii="Verdana" w:hAnsi="Verdana" w:cs="Verdana"/>
          <w:color w:val="000000"/>
        </w:rPr>
        <w:t>ści, o których mowa powyżej będą miały</w:t>
      </w:r>
      <w:r>
        <w:rPr>
          <w:rFonts w:ascii="Verdana" w:hAnsi="Verdana" w:cs="Verdana"/>
          <w:color w:val="000000"/>
        </w:rPr>
        <w:t xml:space="preserve"> wpływ na wysokość wynagrodzenia</w:t>
      </w:r>
      <w:r w:rsidR="009E262A">
        <w:rPr>
          <w:rFonts w:ascii="Verdana" w:hAnsi="Verdana" w:cs="Verdana"/>
          <w:color w:val="000000"/>
        </w:rPr>
        <w:t xml:space="preserve"> </w:t>
      </w:r>
      <w:r>
        <w:rPr>
          <w:rFonts w:ascii="Verdana" w:hAnsi="Verdana" w:cs="Verdana"/>
          <w:color w:val="000000"/>
        </w:rPr>
        <w:t>Wykonawcy, co zostanie odpowiednio uzasadnione i udokumentowane.</w:t>
      </w:r>
    </w:p>
    <w:p w14:paraId="1D907096" w14:textId="5FA1BA93" w:rsidR="003B2E52" w:rsidRPr="00405B7C" w:rsidRDefault="0049341F" w:rsidP="003B2E52">
      <w:pPr>
        <w:suppressAutoHyphens w:val="0"/>
        <w:ind w:left="108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i</w:t>
      </w:r>
      <w:r w:rsidR="003B2E52" w:rsidRPr="00405B7C">
        <w:rPr>
          <w:rFonts w:ascii="Verdana" w:hAnsi="Verdana"/>
          <w:b/>
          <w:color w:val="000000" w:themeColor="text1"/>
        </w:rPr>
        <w:t xml:space="preserve">)Waloryzacja </w:t>
      </w:r>
    </w:p>
    <w:p w14:paraId="493BDAF8" w14:textId="77777777" w:rsidR="003B2E52" w:rsidRDefault="003B2E52" w:rsidP="003B2E52">
      <w:pPr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         </w:t>
      </w:r>
      <w:r>
        <w:rPr>
          <w:rFonts w:ascii="Verdana" w:hAnsi="Verdana"/>
          <w:bCs/>
          <w:color w:val="000000"/>
        </w:rPr>
        <w:t xml:space="preserve">W przypadku </w:t>
      </w:r>
      <w:r>
        <w:rPr>
          <w:rFonts w:ascii="Verdana" w:hAnsi="Verdana"/>
          <w:b/>
          <w:bCs/>
          <w:color w:val="000000"/>
        </w:rPr>
        <w:t>zmiany ceny materiałów lub kosztów</w:t>
      </w:r>
      <w:r>
        <w:rPr>
          <w:rFonts w:ascii="Verdana" w:hAnsi="Verdana"/>
          <w:bCs/>
          <w:color w:val="000000"/>
        </w:rPr>
        <w:t xml:space="preserve"> związanych z realizacją przedmiotu umowy </w:t>
      </w:r>
      <w:r>
        <w:rPr>
          <w:rFonts w:ascii="Verdana" w:hAnsi="Verdana"/>
          <w:b/>
          <w:bCs/>
          <w:color w:val="000000"/>
        </w:rPr>
        <w:t>wynagrodzenie</w:t>
      </w:r>
      <w:r w:rsidR="00D95DD6">
        <w:rPr>
          <w:rFonts w:ascii="Verdana" w:hAnsi="Verdana"/>
          <w:bCs/>
          <w:color w:val="000000"/>
        </w:rPr>
        <w:t xml:space="preserve"> Wykonawcy określone w § 7</w:t>
      </w:r>
      <w:r>
        <w:rPr>
          <w:rFonts w:ascii="Verdana" w:hAnsi="Verdana"/>
          <w:bCs/>
          <w:color w:val="000000"/>
        </w:rPr>
        <w:t xml:space="preserve"> ust. 2. ulegnie zmianie, na zasadach określonych poniżej.</w:t>
      </w:r>
    </w:p>
    <w:p w14:paraId="184C49F1" w14:textId="77777777" w:rsidR="003B2E52" w:rsidRPr="00911225" w:rsidRDefault="00911225" w:rsidP="008B772F">
      <w:pPr>
        <w:pStyle w:val="Akapitzlist"/>
        <w:numPr>
          <w:ilvl w:val="0"/>
          <w:numId w:val="38"/>
        </w:numPr>
        <w:spacing w:line="240" w:lineRule="auto"/>
        <w:contextualSpacing/>
        <w:rPr>
          <w:rFonts w:ascii="Verdana" w:eastAsia="Times New Roman" w:hAnsi="Verdana" w:cs="Times New Roman"/>
          <w:bCs/>
          <w:color w:val="000000" w:themeColor="text1"/>
          <w:sz w:val="20"/>
          <w:szCs w:val="20"/>
        </w:rPr>
      </w:pPr>
      <w:r w:rsidRPr="00911225">
        <w:rPr>
          <w:rFonts w:ascii="Verdana" w:eastAsia="Times New Roman" w:hAnsi="Verdana" w:cs="Times New Roman"/>
          <w:bCs/>
          <w:color w:val="000000" w:themeColor="text1"/>
          <w:sz w:val="20"/>
          <w:szCs w:val="20"/>
        </w:rPr>
        <w:t>Wysokość wynagrodzenia Wykonawcy za wykonanie przedmiotu umowy w przypadku zmiany ceny materiałów i innych kosztów związanych z realizacją Przedmiotu umowy będzie podlegać waloryzacji w oparciu o zmiany wskaźnika cen towarów i usług konsumpcyjnych publikowane w Tabeli 40 Biuletynu Statystycznego GUS Wskaźnik cen towarów i usług konsumpcyjnych Ogółem (okres B  wskaźniki w stosunku do analogicznego okresu miesiąca poprzedniego), zwanego dalej „Wskaźnikiem”.</w:t>
      </w:r>
    </w:p>
    <w:p w14:paraId="41BD60F7" w14:textId="77777777" w:rsidR="00911225" w:rsidRPr="00443896" w:rsidRDefault="003B2E52" w:rsidP="008B772F">
      <w:pPr>
        <w:numPr>
          <w:ilvl w:val="0"/>
          <w:numId w:val="38"/>
        </w:numPr>
        <w:contextualSpacing/>
        <w:rPr>
          <w:rFonts w:ascii="Verdana" w:hAnsi="Verdana"/>
          <w:bCs/>
          <w:color w:val="000000" w:themeColor="text1"/>
        </w:rPr>
      </w:pPr>
      <w:r w:rsidRPr="00443896">
        <w:rPr>
          <w:rFonts w:ascii="Verdana" w:hAnsi="Verdana" w:cs="Arial"/>
          <w:color w:val="000000" w:themeColor="text1"/>
        </w:rPr>
        <w:t>W</w:t>
      </w:r>
      <w:r w:rsidRPr="00443896">
        <w:rPr>
          <w:rFonts w:ascii="Verdana" w:hAnsi="Verdana" w:cs="Calibri"/>
          <w:color w:val="000000" w:themeColor="text1"/>
        </w:rPr>
        <w:t xml:space="preserve">aloryzacja może zostać przeprowadzona najwcześniej po 6 miesiącu od dnia podpisania umowy, </w:t>
      </w:r>
      <w:r w:rsidRPr="00443896">
        <w:rPr>
          <w:rFonts w:ascii="Verdana" w:hAnsi="Verdana"/>
          <w:bCs/>
          <w:color w:val="000000" w:themeColor="text1"/>
        </w:rPr>
        <w:t xml:space="preserve">pod warunkiem, </w:t>
      </w:r>
      <w:r w:rsidR="00911225" w:rsidRPr="00443896">
        <w:rPr>
          <w:rFonts w:ascii="Verdana" w:hAnsi="Verdana"/>
          <w:bCs/>
          <w:color w:val="000000" w:themeColor="text1"/>
        </w:rPr>
        <w:t xml:space="preserve">że wskaźnik WS obliczony według zasad określonych w ust. </w:t>
      </w:r>
      <w:r w:rsidR="001442B5" w:rsidRPr="00443896">
        <w:rPr>
          <w:rFonts w:ascii="Verdana" w:hAnsi="Verdana"/>
          <w:bCs/>
          <w:color w:val="000000" w:themeColor="text1"/>
        </w:rPr>
        <w:t>4</w:t>
      </w:r>
      <w:r w:rsidR="00911225" w:rsidRPr="00443896">
        <w:rPr>
          <w:rFonts w:ascii="Verdana" w:hAnsi="Verdana"/>
          <w:bCs/>
          <w:color w:val="000000" w:themeColor="text1"/>
        </w:rPr>
        <w:t xml:space="preserve"> przekroczy poziom równy lub wyższy niż 1,03 lub równy lub niższy niż 0,97 w odniesieniu do Wskaźnika opublikowanego w roku i miesiącu zawarcia umowy; jeżeli umowa została zawarta po upływie 180 dni od dnia upływu terminu składania ofert, początkowym terminem ustalenia zmiany wynagrodzenia, o której mowa w zdaniu poprzedzającym będzie dzień otwarcia ofert;</w:t>
      </w:r>
    </w:p>
    <w:p w14:paraId="193DC956" w14:textId="77777777" w:rsidR="00911225" w:rsidRPr="00443896" w:rsidRDefault="001442B5" w:rsidP="008B772F">
      <w:pPr>
        <w:numPr>
          <w:ilvl w:val="0"/>
          <w:numId w:val="38"/>
        </w:numPr>
        <w:suppressAutoHyphens w:val="0"/>
        <w:contextualSpacing/>
        <w:jc w:val="both"/>
        <w:rPr>
          <w:rFonts w:ascii="Verdana" w:hAnsi="Verdana"/>
          <w:bCs/>
          <w:color w:val="000000" w:themeColor="text1"/>
        </w:rPr>
      </w:pPr>
      <w:r w:rsidRPr="00443896">
        <w:rPr>
          <w:rFonts w:ascii="Verdana" w:hAnsi="Verdana"/>
          <w:bCs/>
          <w:color w:val="000000" w:themeColor="text1"/>
        </w:rPr>
        <w:t>Zmawiają</w:t>
      </w:r>
      <w:r w:rsidR="00DC423E">
        <w:rPr>
          <w:rFonts w:ascii="Verdana" w:hAnsi="Verdana"/>
          <w:bCs/>
          <w:color w:val="000000" w:themeColor="text1"/>
        </w:rPr>
        <w:t>cy przewiduje jedną waloryzację wynagrodzenia.</w:t>
      </w:r>
    </w:p>
    <w:p w14:paraId="7261A767" w14:textId="77777777" w:rsidR="00443896" w:rsidRPr="00443896" w:rsidRDefault="001442B5" w:rsidP="008B772F">
      <w:pPr>
        <w:numPr>
          <w:ilvl w:val="0"/>
          <w:numId w:val="38"/>
        </w:numPr>
        <w:suppressAutoHyphens w:val="0"/>
        <w:contextualSpacing/>
        <w:jc w:val="both"/>
        <w:rPr>
          <w:rFonts w:ascii="Verdana" w:hAnsi="Verdana"/>
          <w:bCs/>
          <w:color w:val="000000" w:themeColor="text1"/>
        </w:rPr>
      </w:pPr>
      <w:r w:rsidRPr="00443896">
        <w:rPr>
          <w:rFonts w:ascii="Verdana" w:hAnsi="Verdana"/>
          <w:bCs/>
          <w:color w:val="000000" w:themeColor="text1"/>
        </w:rPr>
        <w:t>Wynagrodzenie Wykonawcy po  zmianie (waloryzacji)  zostanie ustalone na podstawie następującego wzoru:</w:t>
      </w:r>
      <w:r w:rsidRPr="00443896">
        <w:rPr>
          <w:rFonts w:ascii="Verdana" w:eastAsia="Calibri" w:hAnsi="Verdana" w:cs="Calibri Light"/>
          <w:i/>
          <w:iCs/>
          <w:color w:val="000000" w:themeColor="text1"/>
          <w:kern w:val="24"/>
          <w:lang w:eastAsia="pl-PL"/>
        </w:rPr>
        <w:t xml:space="preserve"> </w:t>
      </w:r>
    </w:p>
    <w:p w14:paraId="27601F58" w14:textId="77777777" w:rsidR="001442B5" w:rsidRPr="00443896" w:rsidRDefault="001442B5" w:rsidP="008B772F">
      <w:pPr>
        <w:suppressAutoHyphens w:val="0"/>
        <w:ind w:left="780"/>
        <w:contextualSpacing/>
        <w:jc w:val="center"/>
        <w:rPr>
          <w:rFonts w:ascii="Verdana" w:hAnsi="Verdana"/>
          <w:bCs/>
          <w:color w:val="000000" w:themeColor="text1"/>
        </w:rPr>
      </w:pPr>
      <w:proofErr w:type="spellStart"/>
      <w:r w:rsidRPr="00443896">
        <w:rPr>
          <w:rFonts w:ascii="Verdana" w:eastAsia="Calibri" w:hAnsi="Verdana" w:cs="Calibri Light"/>
          <w:i/>
          <w:iCs/>
          <w:color w:val="000000" w:themeColor="text1"/>
          <w:kern w:val="24"/>
          <w:lang w:eastAsia="pl-PL"/>
        </w:rPr>
        <w:t>Kw</w:t>
      </w:r>
      <w:proofErr w:type="spellEnd"/>
      <w:r w:rsidRPr="00443896">
        <w:rPr>
          <w:rFonts w:ascii="Verdana" w:eastAsia="Calibri" w:hAnsi="Verdana" w:cs="Calibri Light"/>
          <w:i/>
          <w:iCs/>
          <w:color w:val="000000" w:themeColor="text1"/>
          <w:kern w:val="24"/>
          <w:lang w:eastAsia="pl-PL"/>
        </w:rPr>
        <w:t xml:space="preserve"> = Ku* </w:t>
      </w:r>
      <w:proofErr w:type="spellStart"/>
      <w:r w:rsidRPr="00443896">
        <w:rPr>
          <w:rFonts w:ascii="Verdana" w:eastAsia="Calibri" w:hAnsi="Verdana" w:cs="Calibri Light"/>
          <w:i/>
          <w:iCs/>
          <w:color w:val="000000" w:themeColor="text1"/>
          <w:kern w:val="24"/>
          <w:lang w:eastAsia="pl-PL"/>
        </w:rPr>
        <w:t>Ws</w:t>
      </w:r>
      <w:proofErr w:type="spellEnd"/>
    </w:p>
    <w:p w14:paraId="2D9F2F70" w14:textId="77777777" w:rsidR="001442B5" w:rsidRPr="001442B5" w:rsidRDefault="001442B5" w:rsidP="008B772F">
      <w:pPr>
        <w:widowControl w:val="0"/>
        <w:autoSpaceDN w:val="0"/>
        <w:spacing w:after="120"/>
        <w:contextualSpacing/>
        <w:jc w:val="both"/>
        <w:textAlignment w:val="baseline"/>
        <w:rPr>
          <w:rFonts w:ascii="Verdana" w:eastAsia="SimSun" w:hAnsi="Verdana" w:cs="Calibri Light"/>
          <w:kern w:val="3"/>
          <w:lang w:eastAsia="zh-CN" w:bidi="hi-IN"/>
        </w:rPr>
      </w:pPr>
      <w:r w:rsidRPr="001442B5">
        <w:rPr>
          <w:rFonts w:ascii="Verdana" w:eastAsia="Tahoma" w:hAnsi="Verdana" w:cs="Calibri Light"/>
          <w:kern w:val="24"/>
          <w:lang w:eastAsia="zh-CN" w:bidi="hi-IN"/>
        </w:rPr>
        <w:t xml:space="preserve">     gdzie:</w:t>
      </w:r>
    </w:p>
    <w:p w14:paraId="4EEBA591" w14:textId="77777777" w:rsidR="001442B5" w:rsidRPr="001442B5" w:rsidRDefault="001442B5" w:rsidP="008B772F">
      <w:pPr>
        <w:widowControl w:val="0"/>
        <w:numPr>
          <w:ilvl w:val="0"/>
          <w:numId w:val="41"/>
        </w:numPr>
        <w:suppressAutoHyphens w:val="0"/>
        <w:autoSpaceDN w:val="0"/>
        <w:spacing w:after="120"/>
        <w:contextualSpacing/>
        <w:jc w:val="both"/>
        <w:textAlignment w:val="baseline"/>
        <w:rPr>
          <w:rFonts w:ascii="Verdana" w:eastAsia="SimSun" w:hAnsi="Verdana" w:cs="Calibri Light"/>
          <w:kern w:val="3"/>
          <w:lang w:eastAsia="zh-CN" w:bidi="hi-IN"/>
        </w:rPr>
      </w:pPr>
      <w:proofErr w:type="spellStart"/>
      <w:r w:rsidRPr="001442B5">
        <w:rPr>
          <w:rFonts w:ascii="Verdana" w:eastAsia="SimSun" w:hAnsi="Verdana" w:cs="Calibri Light"/>
          <w:kern w:val="24"/>
          <w:lang w:eastAsia="zh-CN" w:bidi="hi-IN"/>
        </w:rPr>
        <w:t>Kw</w:t>
      </w:r>
      <w:proofErr w:type="spellEnd"/>
      <w:r w:rsidRPr="001442B5">
        <w:rPr>
          <w:rFonts w:ascii="Verdana" w:eastAsia="SimSun" w:hAnsi="Verdana" w:cs="Calibri Light"/>
          <w:kern w:val="24"/>
          <w:lang w:eastAsia="zh-CN" w:bidi="hi-IN"/>
        </w:rPr>
        <w:t xml:space="preserve"> </w:t>
      </w:r>
      <w:r w:rsidRPr="00443799">
        <w:rPr>
          <w:rFonts w:ascii="Verdana" w:eastAsia="Tahoma" w:hAnsi="Verdana" w:cs="Calibri Light"/>
          <w:kern w:val="24"/>
          <w:lang w:eastAsia="zh-CN" w:bidi="hi-IN"/>
        </w:rPr>
        <w:t xml:space="preserve">- kwota </w:t>
      </w:r>
      <w:r w:rsidRPr="001442B5">
        <w:rPr>
          <w:rFonts w:ascii="Verdana" w:eastAsia="Tahoma" w:hAnsi="Verdana" w:cs="Calibri Light"/>
          <w:kern w:val="24"/>
          <w:lang w:eastAsia="zh-CN" w:bidi="hi-IN"/>
        </w:rPr>
        <w:t xml:space="preserve"> netto </w:t>
      </w:r>
      <w:r w:rsidRPr="00443799">
        <w:rPr>
          <w:rFonts w:ascii="Verdana" w:eastAsia="Tahoma" w:hAnsi="Verdana" w:cs="Calibri Light"/>
          <w:kern w:val="24"/>
          <w:lang w:eastAsia="zh-CN" w:bidi="hi-IN"/>
        </w:rPr>
        <w:t xml:space="preserve">przedmiotu umowy </w:t>
      </w:r>
      <w:r w:rsidRPr="001442B5">
        <w:rPr>
          <w:rFonts w:ascii="Verdana" w:eastAsia="Tahoma" w:hAnsi="Verdana" w:cs="Calibri Light"/>
          <w:kern w:val="24"/>
          <w:lang w:eastAsia="zh-CN" w:bidi="hi-IN"/>
        </w:rPr>
        <w:t>z uwzględnieniem waloryzacji;</w:t>
      </w:r>
    </w:p>
    <w:p w14:paraId="413B8943" w14:textId="77777777" w:rsidR="001442B5" w:rsidRPr="001442B5" w:rsidRDefault="001442B5" w:rsidP="008B772F">
      <w:pPr>
        <w:widowControl w:val="0"/>
        <w:numPr>
          <w:ilvl w:val="0"/>
          <w:numId w:val="41"/>
        </w:numPr>
        <w:suppressAutoHyphens w:val="0"/>
        <w:autoSpaceDN w:val="0"/>
        <w:spacing w:after="120"/>
        <w:contextualSpacing/>
        <w:jc w:val="both"/>
        <w:textAlignment w:val="baseline"/>
        <w:rPr>
          <w:rFonts w:ascii="Verdana" w:eastAsia="SimSun" w:hAnsi="Verdana" w:cs="Calibri Light"/>
          <w:kern w:val="3"/>
          <w:lang w:eastAsia="zh-CN" w:bidi="hi-IN"/>
        </w:rPr>
      </w:pPr>
      <w:r w:rsidRPr="001442B5">
        <w:rPr>
          <w:rFonts w:ascii="Verdana" w:eastAsia="SimSun" w:hAnsi="Verdana" w:cs="Calibri Light"/>
          <w:kern w:val="24"/>
          <w:lang w:eastAsia="zh-CN" w:bidi="hi-IN"/>
        </w:rPr>
        <w:t xml:space="preserve">Ku </w:t>
      </w:r>
      <w:r w:rsidRPr="00443799">
        <w:rPr>
          <w:rFonts w:ascii="Verdana" w:eastAsia="Tahoma" w:hAnsi="Verdana" w:cs="Calibri Light"/>
          <w:kern w:val="24"/>
          <w:lang w:eastAsia="zh-CN" w:bidi="hi-IN"/>
        </w:rPr>
        <w:t xml:space="preserve">- kwota netto </w:t>
      </w:r>
      <w:r w:rsidRPr="001442B5">
        <w:rPr>
          <w:rFonts w:ascii="Verdana" w:eastAsia="Tahoma" w:hAnsi="Verdana" w:cs="Calibri Light"/>
          <w:kern w:val="24"/>
          <w:lang w:eastAsia="zh-CN" w:bidi="hi-IN"/>
        </w:rPr>
        <w:t xml:space="preserve"> przedmiotu umowy (bez waloryzacji);</w:t>
      </w:r>
    </w:p>
    <w:p w14:paraId="240DA429" w14:textId="77777777" w:rsidR="001442B5" w:rsidRPr="001442B5" w:rsidRDefault="001442B5" w:rsidP="008B772F">
      <w:pPr>
        <w:widowControl w:val="0"/>
        <w:numPr>
          <w:ilvl w:val="0"/>
          <w:numId w:val="41"/>
        </w:numPr>
        <w:suppressAutoHyphens w:val="0"/>
        <w:autoSpaceDN w:val="0"/>
        <w:spacing w:after="120"/>
        <w:contextualSpacing/>
        <w:jc w:val="both"/>
        <w:textAlignment w:val="baseline"/>
        <w:rPr>
          <w:rFonts w:ascii="Verdana" w:eastAsia="SimSun" w:hAnsi="Verdana" w:cs="Calibri Light"/>
          <w:kern w:val="3"/>
          <w:lang w:eastAsia="zh-CN" w:bidi="hi-IN"/>
        </w:rPr>
      </w:pPr>
      <w:proofErr w:type="spellStart"/>
      <w:r w:rsidRPr="001442B5">
        <w:rPr>
          <w:rFonts w:ascii="Verdana" w:eastAsia="Tahoma" w:hAnsi="Verdana" w:cs="Calibri Light"/>
          <w:i/>
          <w:iCs/>
          <w:kern w:val="24"/>
          <w:lang w:eastAsia="zh-CN" w:bidi="hi-IN"/>
        </w:rPr>
        <w:t>Ws</w:t>
      </w:r>
      <w:proofErr w:type="spellEnd"/>
      <w:r w:rsidRPr="001442B5">
        <w:rPr>
          <w:rFonts w:ascii="Verdana" w:eastAsia="Tahoma" w:hAnsi="Verdana" w:cs="Calibri Light"/>
          <w:kern w:val="24"/>
          <w:lang w:eastAsia="zh-CN" w:bidi="hi-IN"/>
        </w:rPr>
        <w:t xml:space="preserve"> – wskaźnik wzrostu lub spadku Wskaźnika obliczony według wzoru:</w:t>
      </w:r>
    </w:p>
    <w:p w14:paraId="3A5F840C" w14:textId="77777777" w:rsidR="001442B5" w:rsidRPr="001442B5" w:rsidRDefault="001442B5" w:rsidP="008B772F">
      <w:pPr>
        <w:suppressAutoHyphens w:val="0"/>
        <w:spacing w:after="120"/>
        <w:contextualSpacing/>
        <w:jc w:val="both"/>
        <w:rPr>
          <w:rFonts w:ascii="Verdana" w:eastAsia="Calibri" w:hAnsi="Verdana" w:cs="Calibri Light"/>
          <w:lang w:eastAsia="pl-PL"/>
        </w:rPr>
      </w:pPr>
      <w:r w:rsidRPr="001442B5">
        <w:rPr>
          <w:rFonts w:ascii="Verdana" w:eastAsia="Tahoma" w:hAnsi="Verdana" w:cs="Calibri Light"/>
          <w:kern w:val="24"/>
          <w:lang w:eastAsia="pl-PL"/>
        </w:rPr>
        <w:t xml:space="preserve">                                         </w:t>
      </w:r>
      <w:proofErr w:type="spellStart"/>
      <w:r w:rsidRPr="001442B5">
        <w:rPr>
          <w:rFonts w:ascii="Verdana" w:eastAsia="Tahoma" w:hAnsi="Verdana" w:cs="Calibri Light"/>
          <w:kern w:val="24"/>
          <w:lang w:eastAsia="pl-PL"/>
        </w:rPr>
        <w:t>Ws</w:t>
      </w:r>
      <w:proofErr w:type="spellEnd"/>
      <w:r w:rsidRPr="001442B5">
        <w:rPr>
          <w:rFonts w:ascii="Verdana" w:eastAsia="Tahoma" w:hAnsi="Verdana" w:cs="Calibri Light"/>
          <w:kern w:val="24"/>
          <w:lang w:eastAsia="pl-PL"/>
        </w:rPr>
        <w:t xml:space="preserve"> = W1/100*W2/100x … </w:t>
      </w:r>
      <w:proofErr w:type="spellStart"/>
      <w:r w:rsidRPr="001442B5">
        <w:rPr>
          <w:rFonts w:ascii="Verdana" w:eastAsia="Tahoma" w:hAnsi="Verdana" w:cs="Calibri Light"/>
          <w:kern w:val="24"/>
          <w:lang w:eastAsia="pl-PL"/>
        </w:rPr>
        <w:t>Wn</w:t>
      </w:r>
      <w:proofErr w:type="spellEnd"/>
      <w:r w:rsidRPr="001442B5">
        <w:rPr>
          <w:rFonts w:ascii="Verdana" w:eastAsia="Tahoma" w:hAnsi="Verdana" w:cs="Calibri Light"/>
          <w:kern w:val="24"/>
          <w:lang w:eastAsia="pl-PL"/>
        </w:rPr>
        <w:t>/100</w:t>
      </w:r>
    </w:p>
    <w:p w14:paraId="7D59A150" w14:textId="77777777" w:rsidR="001442B5" w:rsidRPr="001442B5" w:rsidRDefault="001442B5" w:rsidP="008B772F">
      <w:pPr>
        <w:suppressAutoHyphens w:val="0"/>
        <w:spacing w:after="120"/>
        <w:contextualSpacing/>
        <w:jc w:val="both"/>
        <w:rPr>
          <w:rFonts w:ascii="Verdana" w:eastAsia="Calibri" w:hAnsi="Verdana" w:cs="Calibri Light"/>
          <w:lang w:eastAsia="pl-PL"/>
        </w:rPr>
      </w:pPr>
      <w:r w:rsidRPr="001442B5">
        <w:rPr>
          <w:rFonts w:ascii="Verdana" w:eastAsia="Tahoma" w:hAnsi="Verdana" w:cs="Calibri Light"/>
          <w:kern w:val="24"/>
          <w:lang w:eastAsia="pl-PL"/>
        </w:rPr>
        <w:t>gdzie:</w:t>
      </w:r>
    </w:p>
    <w:p w14:paraId="728E7BE9" w14:textId="77777777" w:rsidR="001442B5" w:rsidRPr="001442B5" w:rsidRDefault="001442B5" w:rsidP="008B772F">
      <w:pPr>
        <w:widowControl w:val="0"/>
        <w:numPr>
          <w:ilvl w:val="0"/>
          <w:numId w:val="42"/>
        </w:numPr>
        <w:suppressAutoHyphens w:val="0"/>
        <w:autoSpaceDN w:val="0"/>
        <w:spacing w:after="120"/>
        <w:contextualSpacing/>
        <w:jc w:val="both"/>
        <w:textAlignment w:val="baseline"/>
        <w:rPr>
          <w:rFonts w:ascii="Verdana" w:eastAsia="SimSun" w:hAnsi="Verdana" w:cs="Calibri Light"/>
          <w:kern w:val="3"/>
          <w:lang w:eastAsia="zh-CN" w:bidi="hi-IN"/>
        </w:rPr>
      </w:pPr>
      <w:r w:rsidRPr="001442B5">
        <w:rPr>
          <w:rFonts w:ascii="Verdana" w:eastAsia="SimSun" w:hAnsi="Verdana" w:cs="Calibri Light"/>
          <w:i/>
          <w:iCs/>
          <w:kern w:val="24"/>
          <w:lang w:eastAsia="zh-CN" w:bidi="hi-IN"/>
        </w:rPr>
        <w:t xml:space="preserve">W1, W2 … </w:t>
      </w:r>
      <w:proofErr w:type="spellStart"/>
      <w:r w:rsidRPr="001442B5">
        <w:rPr>
          <w:rFonts w:ascii="Verdana" w:eastAsia="SimSun" w:hAnsi="Verdana" w:cs="Calibri Light"/>
          <w:i/>
          <w:iCs/>
          <w:kern w:val="24"/>
          <w:lang w:eastAsia="zh-CN" w:bidi="hi-IN"/>
        </w:rPr>
        <w:t>Wn</w:t>
      </w:r>
      <w:proofErr w:type="spellEnd"/>
      <w:r w:rsidRPr="001442B5">
        <w:rPr>
          <w:rFonts w:ascii="Verdana" w:eastAsia="Tahoma" w:hAnsi="Verdana" w:cs="Calibri Light"/>
          <w:kern w:val="24"/>
          <w:lang w:eastAsia="zh-CN" w:bidi="hi-IN"/>
        </w:rPr>
        <w:t xml:space="preserve"> - wskaźniki cen towarów i usług konsumpcyjnych Ogółem publikowane w Tabeli 40 Biuletynu Statystycznego GUS w ujęciu do poprzedniego miesiąca, od dnia zawarcia u</w:t>
      </w:r>
      <w:r w:rsidRPr="00443799">
        <w:rPr>
          <w:rFonts w:ascii="Verdana" w:eastAsia="Tahoma" w:hAnsi="Verdana" w:cs="Calibri Light"/>
          <w:kern w:val="24"/>
          <w:lang w:eastAsia="zh-CN" w:bidi="hi-IN"/>
        </w:rPr>
        <w:t>mowy (z zastrzeżeniem ust. 2</w:t>
      </w:r>
      <w:r w:rsidRPr="001442B5">
        <w:rPr>
          <w:rFonts w:ascii="Verdana" w:eastAsia="Tahoma" w:hAnsi="Verdana" w:cs="Calibri Light"/>
          <w:kern w:val="24"/>
          <w:lang w:eastAsia="zh-CN" w:bidi="hi-IN"/>
        </w:rPr>
        <w:t>) do dnia rozliczenia zamówienia;</w:t>
      </w:r>
      <w:r w:rsidRPr="001442B5">
        <w:rPr>
          <w:rFonts w:ascii="Verdana" w:eastAsia="SimSun" w:hAnsi="Verdana" w:cs="Calibri Light"/>
          <w:kern w:val="3"/>
          <w:lang w:eastAsia="zh-CN" w:bidi="hi-IN"/>
        </w:rPr>
        <w:t xml:space="preserve"> </w:t>
      </w:r>
      <w:r w:rsidRPr="001442B5">
        <w:rPr>
          <w:rFonts w:ascii="Verdana" w:eastAsia="Tahoma" w:hAnsi="Verdana" w:cs="Calibri Light"/>
          <w:kern w:val="24"/>
          <w:lang w:eastAsia="zh-CN" w:bidi="hi-IN"/>
        </w:rPr>
        <w:t>w poszczególnych działaniach mnożenia zaokrąglać do 4 miejsc po przecinku, do obliczeń Wskaźnik opublikowany w roku i miesiącu zawarcia Umowy ( z zastrze</w:t>
      </w:r>
      <w:r w:rsidRPr="00443799">
        <w:rPr>
          <w:rFonts w:ascii="Verdana" w:eastAsia="Tahoma" w:hAnsi="Verdana" w:cs="Calibri Light"/>
          <w:kern w:val="24"/>
          <w:lang w:eastAsia="zh-CN" w:bidi="hi-IN"/>
        </w:rPr>
        <w:t>żeniem ust. 2</w:t>
      </w:r>
      <w:r w:rsidR="00443896">
        <w:rPr>
          <w:rFonts w:ascii="Verdana" w:eastAsia="Tahoma" w:hAnsi="Verdana" w:cs="Calibri Light"/>
          <w:kern w:val="24"/>
          <w:lang w:eastAsia="zh-CN" w:bidi="hi-IN"/>
        </w:rPr>
        <w:t xml:space="preserve"> </w:t>
      </w:r>
      <w:r w:rsidRPr="001442B5">
        <w:rPr>
          <w:rFonts w:ascii="Verdana" w:eastAsia="Tahoma" w:hAnsi="Verdana" w:cs="Calibri Light"/>
          <w:kern w:val="24"/>
          <w:lang w:eastAsia="zh-CN" w:bidi="hi-IN"/>
        </w:rPr>
        <w:t xml:space="preserve">), W1=100. </w:t>
      </w:r>
    </w:p>
    <w:p w14:paraId="5F34919A" w14:textId="77777777" w:rsidR="001442B5" w:rsidRPr="00405B7C" w:rsidRDefault="00D7501D" w:rsidP="008B772F">
      <w:pPr>
        <w:pStyle w:val="Akapitzlist"/>
        <w:numPr>
          <w:ilvl w:val="0"/>
          <w:numId w:val="38"/>
        </w:numPr>
        <w:spacing w:line="240" w:lineRule="auto"/>
        <w:contextualSpacing/>
        <w:rPr>
          <w:rFonts w:ascii="Verdana" w:eastAsia="Times New Roman" w:hAnsi="Verdana" w:cs="Times New Roman"/>
          <w:bCs/>
          <w:color w:val="000000" w:themeColor="text1"/>
          <w:sz w:val="20"/>
          <w:szCs w:val="20"/>
        </w:rPr>
      </w:pPr>
      <w:r w:rsidRPr="00405B7C">
        <w:rPr>
          <w:rFonts w:ascii="Verdana" w:eastAsia="Times New Roman" w:hAnsi="Verdana" w:cs="Times New Roman"/>
          <w:bCs/>
          <w:color w:val="000000" w:themeColor="text1"/>
          <w:sz w:val="20"/>
          <w:szCs w:val="20"/>
        </w:rPr>
        <w:t xml:space="preserve">Wynagrodzenie </w:t>
      </w:r>
      <w:r w:rsidR="001442B5" w:rsidRPr="00405B7C">
        <w:rPr>
          <w:rFonts w:ascii="Verdana" w:eastAsia="Times New Roman" w:hAnsi="Verdana" w:cs="Times New Roman"/>
          <w:bCs/>
          <w:color w:val="000000" w:themeColor="text1"/>
          <w:sz w:val="20"/>
          <w:szCs w:val="20"/>
        </w:rPr>
        <w:t xml:space="preserve"> zostanie poddane waloryzacji w oparciu o ostatni opublikowany Biuletyn Statystyczn</w:t>
      </w:r>
      <w:r w:rsidRPr="00405B7C">
        <w:rPr>
          <w:rFonts w:ascii="Verdana" w:eastAsia="Times New Roman" w:hAnsi="Verdana" w:cs="Times New Roman"/>
          <w:bCs/>
          <w:color w:val="000000" w:themeColor="text1"/>
          <w:sz w:val="20"/>
          <w:szCs w:val="20"/>
        </w:rPr>
        <w:t>y GUS  w dacie jego obliczenia. W</w:t>
      </w:r>
      <w:r w:rsidR="001442B5" w:rsidRPr="00405B7C">
        <w:rPr>
          <w:rFonts w:ascii="Verdana" w:eastAsia="Times New Roman" w:hAnsi="Verdana" w:cs="Times New Roman"/>
          <w:bCs/>
          <w:color w:val="000000" w:themeColor="text1"/>
          <w:sz w:val="20"/>
          <w:szCs w:val="20"/>
        </w:rPr>
        <w:t xml:space="preserve">ysokość należnej Wykonawcy waloryzacji nie będzie </w:t>
      </w:r>
      <w:r w:rsidRPr="00405B7C">
        <w:rPr>
          <w:rFonts w:ascii="Verdana" w:eastAsia="Times New Roman" w:hAnsi="Verdana" w:cs="Times New Roman"/>
          <w:bCs/>
          <w:color w:val="000000" w:themeColor="text1"/>
          <w:sz w:val="20"/>
          <w:szCs w:val="20"/>
        </w:rPr>
        <w:t xml:space="preserve">podlegała zmianie, raz ustalony </w:t>
      </w:r>
      <w:proofErr w:type="spellStart"/>
      <w:r w:rsidRPr="00405B7C">
        <w:rPr>
          <w:rFonts w:ascii="Verdana" w:eastAsia="Times New Roman" w:hAnsi="Verdana" w:cs="Times New Roman"/>
          <w:bCs/>
          <w:color w:val="000000" w:themeColor="text1"/>
          <w:sz w:val="20"/>
          <w:szCs w:val="20"/>
        </w:rPr>
        <w:t>Ws</w:t>
      </w:r>
      <w:proofErr w:type="spellEnd"/>
      <w:r w:rsidR="001442B5" w:rsidRPr="00405B7C">
        <w:rPr>
          <w:rFonts w:ascii="Verdana" w:eastAsia="Times New Roman" w:hAnsi="Verdana" w:cs="Times New Roman"/>
          <w:bCs/>
          <w:color w:val="000000" w:themeColor="text1"/>
          <w:sz w:val="20"/>
          <w:szCs w:val="20"/>
        </w:rPr>
        <w:t xml:space="preserve"> nie będzie podlegał aktualizacji.</w:t>
      </w:r>
    </w:p>
    <w:p w14:paraId="7EC2B9CD" w14:textId="77777777" w:rsidR="001442B5" w:rsidRPr="00443799" w:rsidRDefault="001442B5" w:rsidP="008B772F">
      <w:pPr>
        <w:pStyle w:val="Akapitzlist"/>
        <w:numPr>
          <w:ilvl w:val="0"/>
          <w:numId w:val="38"/>
        </w:numPr>
        <w:tabs>
          <w:tab w:val="left" w:pos="284"/>
        </w:tabs>
        <w:suppressAutoHyphens w:val="0"/>
        <w:spacing w:after="120" w:line="240" w:lineRule="auto"/>
        <w:contextualSpacing/>
        <w:jc w:val="both"/>
        <w:rPr>
          <w:rFonts w:ascii="Verdana" w:eastAsia="Times New Roman" w:hAnsi="Verdana" w:cs="Times New Roman"/>
          <w:bCs/>
          <w:color w:val="FF0000"/>
          <w:sz w:val="20"/>
          <w:szCs w:val="20"/>
        </w:rPr>
      </w:pPr>
      <w:r w:rsidRPr="00443799">
        <w:rPr>
          <w:rFonts w:ascii="Verdana" w:hAnsi="Verdana" w:cstheme="majorHAnsi"/>
          <w:sz w:val="20"/>
          <w:szCs w:val="20"/>
        </w:rPr>
        <w:lastRenderedPageBreak/>
        <w:t xml:space="preserve">Maksymalna łączna wartość waloryzacji wynagrodzenia, </w:t>
      </w:r>
      <w:r w:rsidR="00443799">
        <w:rPr>
          <w:rFonts w:ascii="Verdana" w:hAnsi="Verdana" w:cstheme="majorHAnsi"/>
          <w:sz w:val="20"/>
          <w:szCs w:val="20"/>
        </w:rPr>
        <w:t>o której mowa w ust. 1 wynosi 5</w:t>
      </w:r>
      <w:r w:rsidRPr="00443799">
        <w:rPr>
          <w:rFonts w:ascii="Verdana" w:hAnsi="Verdana" w:cstheme="majorHAnsi"/>
          <w:sz w:val="20"/>
          <w:szCs w:val="20"/>
        </w:rPr>
        <w:t xml:space="preserve"> % w stosunku do pierwotnej wartości wynagrodzenia brutto określonego w § 7 ust.2  umowy.</w:t>
      </w:r>
    </w:p>
    <w:p w14:paraId="0F5EED27" w14:textId="77777777" w:rsidR="00443799" w:rsidRPr="00443799" w:rsidRDefault="00443799" w:rsidP="008B772F">
      <w:pPr>
        <w:pStyle w:val="Akapitzlist"/>
        <w:numPr>
          <w:ilvl w:val="0"/>
          <w:numId w:val="38"/>
        </w:numPr>
        <w:tabs>
          <w:tab w:val="left" w:pos="284"/>
        </w:tabs>
        <w:suppressAutoHyphens w:val="0"/>
        <w:spacing w:after="120" w:line="240" w:lineRule="auto"/>
        <w:contextualSpacing/>
        <w:jc w:val="both"/>
        <w:rPr>
          <w:rFonts w:ascii="Verdana" w:hAnsi="Verdana" w:cstheme="majorHAnsi"/>
          <w:sz w:val="20"/>
          <w:szCs w:val="20"/>
        </w:rPr>
      </w:pPr>
      <w:r w:rsidRPr="00443799">
        <w:rPr>
          <w:rFonts w:ascii="Verdana" w:hAnsi="Verdana" w:cstheme="majorHAnsi"/>
          <w:sz w:val="20"/>
          <w:szCs w:val="20"/>
        </w:rPr>
        <w:t>W celu dokonania waloryzacji wynagrodzenia Wykonawca w  protokole odbioru zamówienia, o którym mowa w § 6 ust. 3 pkt 2) umowy przedstawi obliczenie wartości zmienianego wynagrodzenia zgodnie z ust. 4, oraz kopie odpowiednich stron Biuletynu Statystycznego GUS.</w:t>
      </w:r>
    </w:p>
    <w:p w14:paraId="47BCB86D" w14:textId="77777777" w:rsidR="001442B5" w:rsidRPr="00443799" w:rsidRDefault="00443799" w:rsidP="008B772F">
      <w:pPr>
        <w:numPr>
          <w:ilvl w:val="0"/>
          <w:numId w:val="38"/>
        </w:numPr>
        <w:suppressAutoHyphens w:val="0"/>
        <w:contextualSpacing/>
        <w:jc w:val="both"/>
        <w:rPr>
          <w:rFonts w:ascii="Verdana" w:hAnsi="Verdana"/>
          <w:bCs/>
          <w:color w:val="FF0000"/>
        </w:rPr>
      </w:pPr>
      <w:r w:rsidRPr="00443799">
        <w:rPr>
          <w:rFonts w:ascii="Verdana" w:hAnsi="Verdana" w:cstheme="majorHAnsi"/>
        </w:rPr>
        <w:t>W przypadku dokonania zmiany wynagrodzenia, o którym mowa w ust. 1, Wykonawca jest zobowiązany do zmiany wynagrodzenia przysługującego podwykonawcy, z którym zawarł umowę na roboty budowlane, dostawy lub usługi (na okres dłuższy niż 6 miesięcy), w zakresie odpowiadającym zmianom cen materiałów i kosztów zobowiązania podwykonawcy.</w:t>
      </w:r>
    </w:p>
    <w:p w14:paraId="2DFBFD79" w14:textId="77777777" w:rsidR="00443799" w:rsidRDefault="00443799" w:rsidP="008B772F">
      <w:pPr>
        <w:pStyle w:val="Akapitzlist"/>
        <w:numPr>
          <w:ilvl w:val="0"/>
          <w:numId w:val="38"/>
        </w:numPr>
        <w:spacing w:line="240" w:lineRule="auto"/>
        <w:contextualSpacing/>
        <w:rPr>
          <w:rFonts w:ascii="Verdana" w:eastAsia="Times New Roman" w:hAnsi="Verdana" w:cs="Times New Roman"/>
          <w:bCs/>
          <w:color w:val="000000" w:themeColor="text1"/>
          <w:sz w:val="20"/>
          <w:szCs w:val="20"/>
        </w:rPr>
      </w:pPr>
      <w:r w:rsidRPr="00443799">
        <w:rPr>
          <w:rFonts w:ascii="Verdana" w:eastAsia="Times New Roman" w:hAnsi="Verdana" w:cs="Times New Roman"/>
          <w:bCs/>
          <w:color w:val="000000" w:themeColor="text1"/>
          <w:sz w:val="20"/>
          <w:szCs w:val="20"/>
        </w:rPr>
        <w:t>O dokonanej zgodnie z ust. 9 zmianie wynagrodzenia podwykonawcy Wykonawca niezwłocznie powiadomi Zamawiającego.</w:t>
      </w:r>
    </w:p>
    <w:p w14:paraId="3737D68F" w14:textId="77777777" w:rsidR="00DC423E" w:rsidRPr="00DC423E" w:rsidRDefault="00DC423E" w:rsidP="008B772F">
      <w:pPr>
        <w:pStyle w:val="Akapitzlist"/>
        <w:numPr>
          <w:ilvl w:val="0"/>
          <w:numId w:val="38"/>
        </w:numPr>
        <w:spacing w:line="240" w:lineRule="auto"/>
        <w:contextualSpacing/>
        <w:rPr>
          <w:rFonts w:ascii="Verdana" w:eastAsia="Times New Roman" w:hAnsi="Verdana" w:cs="Times New Roman"/>
          <w:bCs/>
          <w:color w:val="000000" w:themeColor="text1"/>
          <w:sz w:val="20"/>
          <w:szCs w:val="20"/>
        </w:rPr>
      </w:pPr>
      <w:r w:rsidRPr="00DC423E">
        <w:rPr>
          <w:rFonts w:ascii="Verdana" w:eastAsia="Times New Roman" w:hAnsi="Verdana" w:cs="Times New Roman"/>
          <w:bCs/>
          <w:color w:val="000000" w:themeColor="text1"/>
          <w:sz w:val="20"/>
          <w:szCs w:val="20"/>
        </w:rPr>
        <w:t>Walo</w:t>
      </w:r>
      <w:r>
        <w:rPr>
          <w:rFonts w:ascii="Verdana" w:eastAsia="Times New Roman" w:hAnsi="Verdana" w:cs="Times New Roman"/>
          <w:bCs/>
          <w:color w:val="000000" w:themeColor="text1"/>
          <w:sz w:val="20"/>
          <w:szCs w:val="20"/>
        </w:rPr>
        <w:t xml:space="preserve">ryzacji nie będą podlegać </w:t>
      </w:r>
      <w:r w:rsidRPr="00DC423E">
        <w:rPr>
          <w:rFonts w:ascii="Verdana" w:eastAsia="Times New Roman" w:hAnsi="Verdana" w:cs="Times New Roman"/>
          <w:bCs/>
          <w:color w:val="000000" w:themeColor="text1"/>
          <w:sz w:val="20"/>
          <w:szCs w:val="20"/>
        </w:rPr>
        <w:t>usługi zamienne, dodatkowe, dla których</w:t>
      </w:r>
      <w:r>
        <w:rPr>
          <w:rFonts w:ascii="Verdana" w:eastAsia="Times New Roman" w:hAnsi="Verdana" w:cs="Times New Roman"/>
          <w:bCs/>
          <w:color w:val="000000" w:themeColor="text1"/>
          <w:sz w:val="20"/>
          <w:szCs w:val="20"/>
        </w:rPr>
        <w:t xml:space="preserve"> </w:t>
      </w:r>
      <w:r w:rsidRPr="00DC423E">
        <w:rPr>
          <w:rFonts w:ascii="Verdana" w:eastAsia="Times New Roman" w:hAnsi="Verdana" w:cs="Times New Roman"/>
          <w:bCs/>
          <w:color w:val="000000" w:themeColor="text1"/>
          <w:sz w:val="20"/>
          <w:szCs w:val="20"/>
        </w:rPr>
        <w:t>ceny ustalono na podstawie cen aktualnych dla okresu ich wykonywania</w:t>
      </w:r>
    </w:p>
    <w:p w14:paraId="742F105A" w14:textId="77777777" w:rsidR="00443799" w:rsidRPr="00443799" w:rsidRDefault="00443799" w:rsidP="008B772F">
      <w:pPr>
        <w:pStyle w:val="Akapitzlist"/>
        <w:numPr>
          <w:ilvl w:val="0"/>
          <w:numId w:val="38"/>
        </w:numPr>
        <w:spacing w:line="240" w:lineRule="auto"/>
        <w:contextualSpacing/>
        <w:rPr>
          <w:rFonts w:ascii="Verdana" w:eastAsia="Times New Roman" w:hAnsi="Verdana" w:cs="Times New Roman"/>
          <w:bCs/>
          <w:color w:val="000000" w:themeColor="text1"/>
          <w:sz w:val="20"/>
          <w:szCs w:val="20"/>
        </w:rPr>
      </w:pPr>
      <w:r w:rsidRPr="00443799">
        <w:rPr>
          <w:rFonts w:ascii="Verdana" w:eastAsia="Times New Roman" w:hAnsi="Verdana" w:cs="Times New Roman"/>
          <w:bCs/>
          <w:color w:val="000000" w:themeColor="text1"/>
          <w:sz w:val="20"/>
          <w:szCs w:val="20"/>
        </w:rPr>
        <w:t>W przypadku gdyby Wskaźnik, o którym mowa w ust.  1 przestał być dostępny, zastosowanie znajdą inne, najbardziej zbliżone, wskaźniki publikowane przez GUS.</w:t>
      </w:r>
    </w:p>
    <w:p w14:paraId="4C9335D2" w14:textId="77777777" w:rsidR="003B2E52" w:rsidRPr="003B2E52" w:rsidRDefault="006552BF" w:rsidP="008B772F">
      <w:pPr>
        <w:numPr>
          <w:ilvl w:val="0"/>
          <w:numId w:val="38"/>
        </w:numPr>
        <w:suppressAutoHyphens w:val="0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>Postanowienia ust 2.1.i</w:t>
      </w:r>
      <w:r w:rsidR="003B2E52">
        <w:rPr>
          <w:rFonts w:ascii="Verdana" w:hAnsi="Verdana"/>
        </w:rPr>
        <w:t>) Umowy stanowią tzw. „klauzulę automatyczną”, co oznacza, że ich zastosowanie stanowi zmianę Umowy, bez potrzeby jej aneksowania.</w:t>
      </w:r>
    </w:p>
    <w:p w14:paraId="46848D22" w14:textId="77777777" w:rsidR="00AC46DD" w:rsidRDefault="00AC46DD" w:rsidP="00AC46DD">
      <w:pPr>
        <w:suppressAutoHyphens w:val="0"/>
        <w:autoSpaceDE w:val="0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2) </w:t>
      </w:r>
      <w:r w:rsidRPr="00901EE8">
        <w:rPr>
          <w:rFonts w:ascii="Verdana" w:hAnsi="Verdana" w:cs="Verdana"/>
          <w:b/>
          <w:color w:val="000000"/>
        </w:rPr>
        <w:t>terminu wykonania Umowy w przypadku:</w:t>
      </w:r>
    </w:p>
    <w:p w14:paraId="66273501" w14:textId="77777777" w:rsidR="00AC46DD" w:rsidRDefault="00AC46DD" w:rsidP="00AC46DD">
      <w:pPr>
        <w:suppressAutoHyphens w:val="0"/>
        <w:autoSpaceDE w:val="0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a) wystąpienia dodatkowych usług,</w:t>
      </w:r>
    </w:p>
    <w:p w14:paraId="09295789" w14:textId="77777777" w:rsidR="00370303" w:rsidRDefault="00AC46DD" w:rsidP="00AC46DD">
      <w:pPr>
        <w:suppressAutoHyphens w:val="0"/>
        <w:autoSpaceDE w:val="0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b) </w:t>
      </w:r>
      <w:r w:rsidR="001353DC" w:rsidRPr="001353DC">
        <w:rPr>
          <w:rFonts w:ascii="Verdana" w:hAnsi="Verdana" w:cs="Verdana"/>
          <w:color w:val="000000"/>
        </w:rPr>
        <w:t xml:space="preserve">w przypadku niemożności wykonywania Przedmiotu Umowy w związku z wystąpieniem warunków siły wyższej, tj. zaistnieniem klęski żywiołowej, jak huragany, powodzie, trzęsienie ziemi, </w:t>
      </w:r>
      <w:r w:rsidR="001353DC">
        <w:rPr>
          <w:rFonts w:ascii="Verdana" w:hAnsi="Verdana" w:cs="Verdana"/>
          <w:color w:val="000000"/>
        </w:rPr>
        <w:t xml:space="preserve">oraz </w:t>
      </w:r>
      <w:r w:rsidR="001353DC" w:rsidRPr="001353DC">
        <w:rPr>
          <w:rFonts w:ascii="Verdana" w:hAnsi="Verdana" w:cs="Verdana"/>
          <w:color w:val="000000"/>
        </w:rPr>
        <w:t xml:space="preserve">bunty, niepokoje, strajki, </w:t>
      </w:r>
      <w:r w:rsidR="001353DC">
        <w:rPr>
          <w:rFonts w:ascii="Verdana" w:hAnsi="Verdana" w:cs="Verdana"/>
          <w:color w:val="000000"/>
        </w:rPr>
        <w:t>zaistnienia działań wojennych, aktów terroryzmu, rewolucji, przewrotu wojskowego lub cywilnego, wojny domowej, skażeń radioaktywnych</w:t>
      </w:r>
      <w:r w:rsidR="001353DC" w:rsidRPr="001353DC">
        <w:rPr>
          <w:rFonts w:ascii="Verdana" w:hAnsi="Verdana" w:cs="Verdana"/>
          <w:color w:val="000000"/>
        </w:rPr>
        <w:t xml:space="preserve"> spowodowane przez osoby inne niż pracownic</w:t>
      </w:r>
      <w:r w:rsidR="00370303">
        <w:rPr>
          <w:rFonts w:ascii="Verdana" w:hAnsi="Verdana" w:cs="Verdana"/>
          <w:color w:val="000000"/>
        </w:rPr>
        <w:t xml:space="preserve">y Wykonawcy i jego podwykonawcy, </w:t>
      </w:r>
    </w:p>
    <w:p w14:paraId="120FD307" w14:textId="77777777" w:rsidR="00370303" w:rsidRDefault="00AC46DD" w:rsidP="00AC46DD">
      <w:pPr>
        <w:suppressAutoHyphens w:val="0"/>
        <w:autoSpaceDE w:val="0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c</w:t>
      </w:r>
      <w:r w:rsidR="001353DC">
        <w:rPr>
          <w:rFonts w:ascii="Verdana" w:hAnsi="Verdana" w:cs="Verdana"/>
          <w:color w:val="000000"/>
        </w:rPr>
        <w:t xml:space="preserve">) </w:t>
      </w:r>
      <w:r w:rsidR="001353DC" w:rsidRPr="001353DC">
        <w:rPr>
          <w:rFonts w:ascii="Verdana" w:hAnsi="Verdana" w:cs="Verdana"/>
          <w:color w:val="000000"/>
        </w:rPr>
        <w:t>w przypadku niemożności wykonywania Przedmiotu Umowy w związku z istnieniem/zaistnieniem epidemii/pandemii, w tym występowania ograniczeń i obostrzeń związanych ze stanem zagrożenia epidemiologicznego lub innej nadzwyczajnej sytuacji spowodowanej występowaniem choroby zakaźnej wywołanej wirusem SARS-CoV-2 lub "COVID-19”</w:t>
      </w:r>
      <w:r w:rsidR="00370303">
        <w:rPr>
          <w:rFonts w:ascii="Verdana" w:hAnsi="Verdana" w:cs="Verdana"/>
          <w:color w:val="000000"/>
        </w:rPr>
        <w:t>,</w:t>
      </w:r>
    </w:p>
    <w:p w14:paraId="041F6620" w14:textId="77777777" w:rsidR="00AC46DD" w:rsidRDefault="00370303" w:rsidP="00AC46DD">
      <w:pPr>
        <w:suppressAutoHyphens w:val="0"/>
        <w:autoSpaceDE w:val="0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 </w:t>
      </w:r>
      <w:r w:rsidR="00AC46DD">
        <w:rPr>
          <w:rFonts w:ascii="Verdana" w:hAnsi="Verdana" w:cs="Verdana"/>
          <w:color w:val="000000"/>
        </w:rPr>
        <w:t>d) zmian przepisów prawa mających wpływ na możliwość terminowej realizacji Umowy,</w:t>
      </w:r>
    </w:p>
    <w:p w14:paraId="439D7E0A" w14:textId="77777777" w:rsidR="00AC46DD" w:rsidRDefault="00AC46DD" w:rsidP="00AC46DD">
      <w:pPr>
        <w:suppressAutoHyphens w:val="0"/>
        <w:autoSpaceDE w:val="0"/>
        <w:jc w:val="both"/>
        <w:rPr>
          <w:rFonts w:ascii="Verdana" w:hAnsi="Verdana" w:cs="Verdana"/>
          <w:color w:val="00000A"/>
        </w:rPr>
      </w:pPr>
      <w:r>
        <w:rPr>
          <w:rFonts w:ascii="Verdana" w:hAnsi="Verdana" w:cs="Verdana"/>
          <w:color w:val="000000"/>
        </w:rPr>
        <w:t>e) zwłoki instytucji opiniujących i uzgadniających ponad czas wykonania przypisanych im czynności, o okres równy tej zwłoce,</w:t>
      </w:r>
    </w:p>
    <w:p w14:paraId="0BF92A1D" w14:textId="77777777" w:rsidR="00AC46DD" w:rsidRDefault="00AC46DD" w:rsidP="00AC46DD">
      <w:pPr>
        <w:suppressAutoHyphens w:val="0"/>
        <w:autoSpaceDE w:val="0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A"/>
        </w:rPr>
        <w:t xml:space="preserve">f) </w:t>
      </w:r>
      <w:r>
        <w:rPr>
          <w:rFonts w:ascii="Verdana" w:hAnsi="Verdana" w:cs="Verdana"/>
          <w:color w:val="000000"/>
        </w:rPr>
        <w:t>odwołań od uzyskanych postanowień i decyzji administracyjnych, o okres równy terminowi rozpatrzenia odwołania.</w:t>
      </w:r>
    </w:p>
    <w:p w14:paraId="70D16443" w14:textId="77777777" w:rsidR="00AC46DD" w:rsidRDefault="00AC46DD" w:rsidP="00AC46DD">
      <w:pPr>
        <w:suppressAutoHyphens w:val="0"/>
        <w:autoSpaceDE w:val="0"/>
        <w:jc w:val="both"/>
        <w:rPr>
          <w:rFonts w:ascii="Verdana" w:hAnsi="Verdana" w:cs="Verdana"/>
          <w:color w:val="C0504D"/>
        </w:rPr>
      </w:pPr>
      <w:r>
        <w:rPr>
          <w:rFonts w:ascii="Verdana" w:hAnsi="Verdana" w:cs="Verdana"/>
          <w:color w:val="000000"/>
        </w:rPr>
        <w:t xml:space="preserve">g) </w:t>
      </w:r>
      <w:r>
        <w:rPr>
          <w:rFonts w:ascii="Verdana" w:hAnsi="Verdana" w:cs="Verdana"/>
        </w:rPr>
        <w:t>zmian będących następstwem okoliczności leżących po stronie Zamawiającego,</w:t>
      </w:r>
    </w:p>
    <w:p w14:paraId="2C00545A" w14:textId="77777777" w:rsidR="00AC46DD" w:rsidRDefault="00AC46DD" w:rsidP="00AC46DD">
      <w:pPr>
        <w:suppressAutoHyphens w:val="0"/>
        <w:autoSpaceDE w:val="0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h) ważnych przyczyn niezależnych od Wykonawcy, pisemnie uzasadnionych i udowodnionych przez Wykonawcę, których wystąpienie realnie wpływa na termin zrealizowania przedmiotu umowy. Zamawiający zastrzega sobie prawo do weryfikacji ww. przyczyn wskazanych przez wykonawcę.</w:t>
      </w:r>
    </w:p>
    <w:p w14:paraId="23B0DDD5" w14:textId="57F027CB" w:rsidR="004C3E46" w:rsidRDefault="0049341F" w:rsidP="00AC46DD">
      <w:pPr>
        <w:suppressAutoHyphens w:val="0"/>
        <w:autoSpaceDE w:val="0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i)</w:t>
      </w:r>
      <w:r w:rsidR="004C3E46" w:rsidRPr="004C3E46">
        <w:rPr>
          <w:rFonts w:ascii="Verdana" w:hAnsi="Verdana" w:cs="Verdana"/>
          <w:color w:val="000000"/>
        </w:rPr>
        <w:tab/>
        <w:t>w przypadku zmiany Umowy dokonanej na podstawie art. 455 ust. 1 pkt 3,4 lub ust.2  ustawy Pzp, o o</w:t>
      </w:r>
      <w:r w:rsidR="004C3E46">
        <w:rPr>
          <w:rFonts w:ascii="Verdana" w:hAnsi="Verdana" w:cs="Verdana"/>
          <w:color w:val="000000"/>
        </w:rPr>
        <w:t>kres niezbędny do wykonana usług</w:t>
      </w:r>
      <w:r w:rsidR="004C3E46" w:rsidRPr="004C3E46">
        <w:rPr>
          <w:rFonts w:ascii="Verdana" w:hAnsi="Verdana" w:cs="Verdana"/>
          <w:color w:val="000000"/>
        </w:rPr>
        <w:t>.</w:t>
      </w:r>
    </w:p>
    <w:p w14:paraId="533B05C0" w14:textId="77777777" w:rsidR="00426A46" w:rsidRDefault="001353DC" w:rsidP="001353DC">
      <w:pPr>
        <w:suppressAutoHyphens w:val="0"/>
        <w:autoSpaceDE w:val="0"/>
        <w:ind w:firstLine="708"/>
        <w:jc w:val="both"/>
        <w:rPr>
          <w:rFonts w:ascii="Verdana" w:hAnsi="Verdana" w:cs="Verdana"/>
          <w:color w:val="000000"/>
        </w:rPr>
      </w:pPr>
      <w:r w:rsidRPr="001353DC">
        <w:rPr>
          <w:rFonts w:ascii="Verdana" w:hAnsi="Verdana" w:cs="Verdana"/>
          <w:color w:val="000000"/>
        </w:rPr>
        <w:t>Termin wykonania Umowy może ulec zmianie o czas, o jaki wyżej wymienione okoliczności wpłynęły na termin wyk</w:t>
      </w:r>
      <w:r w:rsidR="004C3E46">
        <w:rPr>
          <w:rFonts w:ascii="Verdana" w:hAnsi="Verdana" w:cs="Verdana"/>
          <w:color w:val="000000"/>
        </w:rPr>
        <w:t>onania Umowy przez Wykonawcę, w szczególności</w:t>
      </w:r>
      <w:r w:rsidRPr="001353DC">
        <w:rPr>
          <w:rFonts w:ascii="Verdana" w:hAnsi="Verdana" w:cs="Verdana"/>
          <w:color w:val="000000"/>
        </w:rPr>
        <w:t xml:space="preserve"> uniemożliwiły Wykonawcy terminową realizację Przedmiotu Umowy, co zostanie przez Wykonawcę uzasadnione i udokumentowane. Zamawiający uprawniony jest do żądania od Wykonawcy dokumentów i oświadczeń w celu dokonania weryfikacji przyczyn i zasadności zmiany terminu wykonania Umowy.</w:t>
      </w:r>
    </w:p>
    <w:p w14:paraId="1A587AA2" w14:textId="77777777" w:rsidR="00AC46DD" w:rsidRDefault="00AC46DD" w:rsidP="00AC46DD">
      <w:pPr>
        <w:suppressAutoHyphens w:val="0"/>
        <w:autoSpaceDE w:val="0"/>
        <w:jc w:val="both"/>
        <w:rPr>
          <w:rFonts w:ascii="Verdana" w:hAnsi="Verdana" w:cs="Arial"/>
          <w:color w:val="000000"/>
        </w:rPr>
      </w:pPr>
      <w:r>
        <w:rPr>
          <w:rFonts w:ascii="Verdana" w:hAnsi="Verdana" w:cs="Verdana"/>
          <w:color w:val="000000"/>
        </w:rPr>
        <w:t xml:space="preserve">3) </w:t>
      </w:r>
      <w:r>
        <w:rPr>
          <w:rFonts w:ascii="Verdana" w:hAnsi="Verdana" w:cs="Arial"/>
          <w:color w:val="000000"/>
        </w:rPr>
        <w:t>§8a</w:t>
      </w:r>
    </w:p>
    <w:p w14:paraId="4F655132" w14:textId="77777777" w:rsidR="001353DC" w:rsidRDefault="001353DC" w:rsidP="00AC46DD">
      <w:pPr>
        <w:suppressAutoHyphens w:val="0"/>
        <w:autoSpaceDE w:val="0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lastRenderedPageBreak/>
        <w:t xml:space="preserve">4) </w:t>
      </w:r>
      <w:r w:rsidRPr="001353DC">
        <w:rPr>
          <w:rFonts w:ascii="Verdana" w:hAnsi="Verdana" w:cs="Verdana"/>
          <w:color w:val="000000"/>
        </w:rPr>
        <w:t xml:space="preserve">w przypadku </w:t>
      </w:r>
      <w:r w:rsidRPr="00901EE8">
        <w:rPr>
          <w:rFonts w:ascii="Verdana" w:hAnsi="Verdana" w:cs="Verdana"/>
          <w:b/>
          <w:color w:val="000000"/>
        </w:rPr>
        <w:t>zmian podmiotowych</w:t>
      </w:r>
      <w:r w:rsidRPr="001353DC">
        <w:rPr>
          <w:rFonts w:ascii="Verdana" w:hAnsi="Verdana" w:cs="Verdana"/>
          <w:color w:val="000000"/>
        </w:rPr>
        <w:t xml:space="preserve"> po stronie Wykonawcy zgodnie z obowiązującymi przepisami prawa,</w:t>
      </w:r>
    </w:p>
    <w:p w14:paraId="7CE8DBC7" w14:textId="77777777" w:rsidR="001353DC" w:rsidRDefault="001353DC" w:rsidP="00AC46DD">
      <w:pPr>
        <w:suppressAutoHyphens w:val="0"/>
        <w:autoSpaceDE w:val="0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5)</w:t>
      </w:r>
      <w:r w:rsidRPr="001353DC">
        <w:t xml:space="preserve"> </w:t>
      </w:r>
      <w:r w:rsidRPr="00901EE8">
        <w:rPr>
          <w:rFonts w:ascii="Verdana" w:hAnsi="Verdana" w:cs="Verdana"/>
          <w:b/>
          <w:color w:val="000000"/>
        </w:rPr>
        <w:t>zmiany sposobu i zakresu wykonania</w:t>
      </w:r>
      <w:r w:rsidRPr="001353DC">
        <w:rPr>
          <w:rFonts w:ascii="Verdana" w:hAnsi="Verdana" w:cs="Verdana"/>
          <w:color w:val="000000"/>
        </w:rPr>
        <w:t xml:space="preserve"> Przedmiotu Umowy, w tym w przypadku zmiany obowiązujących przepisów prawa powodujących konieczność: przyjęcia innych rozwiązań technicznych, technologicznych, materiałowych lub uzyskania innych bądź dodatkowych decyzji, uzgodnień, zezwoleń, ekspertyz lub innych aktów administracyjnych niezbędnych w związku z projektowaną inwestycją lub uwzględnienia nowych przepisów prawa w zakresie formy, zakresu, sposobu wykonania dokumentacji projektowo – kosztorysowej, w tym wynikających z Prawa zamówień publicznych – których uzyskanie nie było konieczne na etapie sk</w:t>
      </w:r>
      <w:r w:rsidR="00A53478">
        <w:rPr>
          <w:rFonts w:ascii="Verdana" w:hAnsi="Verdana" w:cs="Verdana"/>
          <w:color w:val="000000"/>
        </w:rPr>
        <w:t>ładania ofert.</w:t>
      </w:r>
    </w:p>
    <w:p w14:paraId="0C4461B9" w14:textId="77777777" w:rsidR="00D34514" w:rsidRPr="008B772F" w:rsidRDefault="00AC46DD" w:rsidP="008B772F">
      <w:pPr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3. Ewentualne spory powstałe na tle realizacji </w:t>
      </w:r>
      <w:r>
        <w:rPr>
          <w:rFonts w:ascii="Verdana" w:hAnsi="Verdana" w:cs="Verdana"/>
          <w:i/>
          <w:color w:val="000000"/>
        </w:rPr>
        <w:t>Umowy</w:t>
      </w:r>
      <w:r>
        <w:rPr>
          <w:rFonts w:ascii="Verdana" w:hAnsi="Verdana" w:cs="Verdana"/>
          <w:color w:val="000000"/>
        </w:rPr>
        <w:t xml:space="preserve"> rozstrzyga sąd właściwy dla siedziby Zamawiającego.</w:t>
      </w:r>
    </w:p>
    <w:p w14:paraId="3665B692" w14:textId="77777777" w:rsidR="00D34514" w:rsidRDefault="00D34514">
      <w:pPr>
        <w:jc w:val="center"/>
        <w:rPr>
          <w:rFonts w:ascii="Verdana" w:hAnsi="Verdana" w:cs="Verdana"/>
          <w:bCs/>
        </w:rPr>
      </w:pPr>
      <w:r>
        <w:rPr>
          <w:rFonts w:ascii="Verdana" w:hAnsi="Verdana" w:cs="Verdana"/>
          <w:b/>
          <w:bCs/>
        </w:rPr>
        <w:t>§ 17</w:t>
      </w:r>
    </w:p>
    <w:p w14:paraId="7719DA00" w14:textId="77777777" w:rsidR="00D34514" w:rsidRDefault="00624B07" w:rsidP="00D06B43">
      <w:pPr>
        <w:rPr>
          <w:rFonts w:ascii="Verdana" w:hAnsi="Verdana" w:cs="Verdana"/>
        </w:rPr>
      </w:pPr>
      <w:r>
        <w:rPr>
          <w:rFonts w:ascii="Verdana" w:hAnsi="Verdana" w:cs="Verdana"/>
        </w:rPr>
        <w:t xml:space="preserve">Zamawiający nie wymaga zabezpieczenia należytego </w:t>
      </w:r>
      <w:r w:rsidR="00D04088">
        <w:rPr>
          <w:rFonts w:ascii="Verdana" w:hAnsi="Verdana" w:cs="Verdana"/>
        </w:rPr>
        <w:t>wykonania</w:t>
      </w:r>
      <w:r>
        <w:rPr>
          <w:rFonts w:ascii="Verdana" w:hAnsi="Verdana" w:cs="Verdana"/>
        </w:rPr>
        <w:t xml:space="preserve"> umowy.</w:t>
      </w:r>
    </w:p>
    <w:p w14:paraId="35CD1F79" w14:textId="77777777" w:rsidR="00D34514" w:rsidRDefault="00D34514">
      <w:pPr>
        <w:jc w:val="center"/>
        <w:rPr>
          <w:rFonts w:ascii="Verdana" w:hAnsi="Verdana" w:cs="Verdana"/>
          <w:b/>
        </w:rPr>
      </w:pPr>
      <w:r>
        <w:rPr>
          <w:rFonts w:ascii="Verdana" w:hAnsi="Verdana" w:cs="Verdana"/>
          <w:b/>
        </w:rPr>
        <w:t>§ 18</w:t>
      </w:r>
    </w:p>
    <w:p w14:paraId="193D26F9" w14:textId="77777777" w:rsidR="00556EAA" w:rsidRPr="0035278A" w:rsidRDefault="00556EAA" w:rsidP="00556EAA">
      <w:pPr>
        <w:jc w:val="both"/>
        <w:rPr>
          <w:rFonts w:ascii="Verdana" w:hAnsi="Verdana" w:cs="Verdana"/>
        </w:rPr>
      </w:pPr>
      <w:r w:rsidRPr="00556EAA">
        <w:rPr>
          <w:rFonts w:ascii="Verdana" w:hAnsi="Verdana" w:cs="Verdana"/>
        </w:rPr>
        <w:t xml:space="preserve">1.Przeniesienie przez Wykonawcę praw i obowiązków wynikających z Umowy, wymaga </w:t>
      </w:r>
      <w:r w:rsidRPr="0035278A">
        <w:rPr>
          <w:rFonts w:ascii="Verdana" w:hAnsi="Verdana" w:cs="Verdana"/>
        </w:rPr>
        <w:t>uprzedniej zgody Zamawiającego wyrażonej na piśmie – pod rygorem nieważności.</w:t>
      </w:r>
    </w:p>
    <w:p w14:paraId="5A0CD2E8" w14:textId="77777777" w:rsidR="00556EAA" w:rsidRPr="0035278A" w:rsidRDefault="00556EAA" w:rsidP="00556EAA">
      <w:pPr>
        <w:jc w:val="both"/>
        <w:rPr>
          <w:rFonts w:ascii="Verdana" w:hAnsi="Verdana" w:cs="Verdana"/>
        </w:rPr>
      </w:pPr>
      <w:r w:rsidRPr="0035278A">
        <w:rPr>
          <w:rFonts w:ascii="Verdana" w:hAnsi="Verdana" w:cs="Verdana"/>
        </w:rPr>
        <w:t>2. Nieważność jednego lub większej liczby postanowień Umowy nie ma wpływu na ważność pozostałych postanowień. W przypadku uznania jakiegokolwiek postanowienia Umowy z dowolnej przyczyny za nieważne, postanowienie takie zostanie zastąpione ważnym postanowieniem, które w największym możliwym stopniu odda pierwotne intencje Stron i uwzględni ich interesy gospodarcze.</w:t>
      </w:r>
    </w:p>
    <w:p w14:paraId="3903EDD1" w14:textId="77777777" w:rsidR="00556EAA" w:rsidRPr="0035278A" w:rsidRDefault="00556EAA" w:rsidP="00556EAA">
      <w:pPr>
        <w:jc w:val="both"/>
        <w:rPr>
          <w:rFonts w:ascii="Verdana" w:hAnsi="Verdana" w:cs="Verdana"/>
        </w:rPr>
      </w:pPr>
      <w:r w:rsidRPr="0035278A">
        <w:rPr>
          <w:rFonts w:ascii="Verdana" w:hAnsi="Verdana" w:cs="Verdana"/>
        </w:rPr>
        <w:t>3. W sprawach nieuregulowanych niniejszą Umową mają zastosowanie w szczególności przepisy Prawa zamówień publicznych, Kodeksu cywilnego i Prawa budowlanego oraz inne dotyczące podmiotu Umowy.</w:t>
      </w:r>
    </w:p>
    <w:p w14:paraId="66C7351A" w14:textId="77777777" w:rsidR="00556EAA" w:rsidRPr="0035278A" w:rsidRDefault="00556EAA" w:rsidP="00556EAA">
      <w:pPr>
        <w:jc w:val="both"/>
        <w:rPr>
          <w:rFonts w:ascii="Verdana" w:hAnsi="Verdana" w:cs="Verdana"/>
        </w:rPr>
      </w:pPr>
      <w:r w:rsidRPr="0035278A">
        <w:rPr>
          <w:rFonts w:ascii="Verdana" w:hAnsi="Verdana" w:cs="Verdana"/>
        </w:rPr>
        <w:t>4. Ewentualne spory powstałe na tle realizacji Umowy rozstrzyga sąd powszechny właściwy miejscowo dla siedziby Zamawiającego</w:t>
      </w:r>
    </w:p>
    <w:p w14:paraId="034D1FE8" w14:textId="77777777" w:rsidR="00D34514" w:rsidRPr="0035278A" w:rsidRDefault="00D34514">
      <w:pPr>
        <w:jc w:val="center"/>
        <w:rPr>
          <w:rFonts w:ascii="Verdana" w:hAnsi="Verdana" w:cs="Verdana"/>
        </w:rPr>
      </w:pPr>
      <w:r w:rsidRPr="0035278A">
        <w:rPr>
          <w:rFonts w:ascii="Verdana" w:hAnsi="Verdana" w:cs="Verdana"/>
          <w:b/>
          <w:bCs/>
        </w:rPr>
        <w:t>§ 19</w:t>
      </w:r>
    </w:p>
    <w:p w14:paraId="40CDCB9E" w14:textId="77777777" w:rsidR="00D34514" w:rsidRPr="0035278A" w:rsidRDefault="00D34514">
      <w:pPr>
        <w:jc w:val="both"/>
        <w:rPr>
          <w:rFonts w:ascii="Verdana" w:hAnsi="Verdana" w:cs="Verdana"/>
        </w:rPr>
      </w:pPr>
      <w:r w:rsidRPr="0035278A">
        <w:rPr>
          <w:rFonts w:ascii="Verdana" w:hAnsi="Verdana" w:cs="Verdana"/>
        </w:rPr>
        <w:t>Umowa została sporządzona w dwóch jednobrzmiących egzemplarzach, jeden dla Wykonawcy i jeden egzemplarz dla Zamawiającego.</w:t>
      </w:r>
    </w:p>
    <w:p w14:paraId="3209390E" w14:textId="77777777" w:rsidR="00D34514" w:rsidRDefault="00D34514">
      <w:pPr>
        <w:ind w:firstLine="708"/>
        <w:rPr>
          <w:rFonts w:ascii="Verdana" w:hAnsi="Verdana" w:cs="Verdana"/>
        </w:rPr>
      </w:pPr>
    </w:p>
    <w:p w14:paraId="26DE9199" w14:textId="77777777" w:rsidR="00AE2CA2" w:rsidRDefault="004D556A" w:rsidP="003510D5">
      <w:pPr>
        <w:ind w:firstLine="708"/>
        <w:jc w:val="both"/>
        <w:rPr>
          <w:rFonts w:ascii="Verdana" w:hAnsi="Verdana" w:cs="Verdana"/>
          <w:b/>
        </w:rPr>
      </w:pPr>
      <w:r>
        <w:rPr>
          <w:rFonts w:ascii="Verdana" w:hAnsi="Verdana" w:cs="Verdana"/>
          <w:b/>
        </w:rPr>
        <w:t>ZAMAWIAJĄCY:</w:t>
      </w:r>
      <w:r>
        <w:rPr>
          <w:rFonts w:ascii="Verdana" w:hAnsi="Verdana" w:cs="Verdana"/>
          <w:b/>
        </w:rPr>
        <w:tab/>
      </w:r>
      <w:r>
        <w:rPr>
          <w:rFonts w:ascii="Verdana" w:hAnsi="Verdana" w:cs="Verdana"/>
          <w:b/>
        </w:rPr>
        <w:tab/>
      </w:r>
      <w:r>
        <w:rPr>
          <w:rFonts w:ascii="Verdana" w:hAnsi="Verdana" w:cs="Verdana"/>
          <w:b/>
        </w:rPr>
        <w:tab/>
      </w:r>
      <w:r>
        <w:rPr>
          <w:rFonts w:ascii="Verdana" w:hAnsi="Verdana" w:cs="Verdana"/>
          <w:b/>
        </w:rPr>
        <w:tab/>
      </w:r>
      <w:r>
        <w:rPr>
          <w:rFonts w:ascii="Verdana" w:hAnsi="Verdana" w:cs="Verdana"/>
          <w:b/>
        </w:rPr>
        <w:tab/>
        <w:t>WYKONAWCA</w:t>
      </w:r>
    </w:p>
    <w:p w14:paraId="4384674F" w14:textId="77777777" w:rsidR="003510D5" w:rsidRDefault="003510D5" w:rsidP="003510D5">
      <w:pPr>
        <w:ind w:firstLine="708"/>
        <w:jc w:val="both"/>
        <w:rPr>
          <w:rFonts w:ascii="Verdana" w:hAnsi="Verdana" w:cs="Verdana"/>
          <w:b/>
        </w:rPr>
      </w:pPr>
    </w:p>
    <w:tbl>
      <w:tblPr>
        <w:tblpPr w:leftFromText="141" w:rightFromText="141" w:vertAnchor="page" w:horzAnchor="margin" w:tblpXSpec="center" w:tblpY="10754"/>
        <w:tblW w:w="43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0"/>
      </w:tblGrid>
      <w:tr w:rsidR="0049341F" w14:paraId="0D0B5D57" w14:textId="77777777" w:rsidTr="0049341F">
        <w:trPr>
          <w:trHeight w:val="1256"/>
        </w:trPr>
        <w:tc>
          <w:tcPr>
            <w:tcW w:w="4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5FDDE" w14:textId="77777777" w:rsidR="0049341F" w:rsidRPr="000C277D" w:rsidRDefault="0049341F" w:rsidP="0049341F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C277D">
              <w:rPr>
                <w:rFonts w:ascii="Verdana" w:hAnsi="Verdana"/>
                <w:sz w:val="16"/>
                <w:szCs w:val="16"/>
              </w:rPr>
              <w:t>Kontrasygnuję ze środków:</w:t>
            </w:r>
          </w:p>
          <w:p w14:paraId="12290C49" w14:textId="77777777" w:rsidR="0049341F" w:rsidRPr="000C277D" w:rsidRDefault="0049341F" w:rsidP="0049341F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C277D">
              <w:rPr>
                <w:rFonts w:ascii="Verdana" w:hAnsi="Verdana"/>
                <w:sz w:val="16"/>
                <w:szCs w:val="16"/>
              </w:rPr>
              <w:t>B</w:t>
            </w:r>
            <w:r>
              <w:rPr>
                <w:rFonts w:ascii="Verdana" w:hAnsi="Verdana"/>
                <w:sz w:val="16"/>
                <w:szCs w:val="16"/>
              </w:rPr>
              <w:t>udżet 2024</w:t>
            </w:r>
            <w:r w:rsidRPr="000C277D">
              <w:rPr>
                <w:rFonts w:ascii="Verdana" w:hAnsi="Verdana"/>
                <w:sz w:val="16"/>
                <w:szCs w:val="16"/>
              </w:rPr>
              <w:t xml:space="preserve"> r.</w:t>
            </w:r>
          </w:p>
          <w:p w14:paraId="4BC90FCE" w14:textId="77777777" w:rsidR="0049341F" w:rsidRDefault="0049341F" w:rsidP="0049341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Dział …., Rozdział ….., § </w:t>
            </w:r>
            <w:r w:rsidRPr="000C277D">
              <w:rPr>
                <w:rFonts w:ascii="Verdana" w:hAnsi="Verdana"/>
                <w:sz w:val="16"/>
                <w:szCs w:val="16"/>
              </w:rPr>
              <w:t>, Zadanie</w:t>
            </w:r>
            <w:r>
              <w:rPr>
                <w:rFonts w:ascii="Verdana" w:hAnsi="Verdana"/>
                <w:sz w:val="16"/>
                <w:szCs w:val="16"/>
              </w:rPr>
              <w:t xml:space="preserve"> ……..</w:t>
            </w:r>
          </w:p>
          <w:p w14:paraId="7B703004" w14:textId="77777777" w:rsidR="0049341F" w:rsidRPr="000C277D" w:rsidRDefault="0049341F" w:rsidP="0049341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Kwota </w:t>
            </w:r>
            <w:r w:rsidRPr="008373C6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576EB9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C277D">
              <w:rPr>
                <w:rFonts w:ascii="Verdana" w:hAnsi="Verdana"/>
                <w:sz w:val="16"/>
                <w:szCs w:val="16"/>
              </w:rPr>
              <w:t xml:space="preserve"> zł</w:t>
            </w:r>
          </w:p>
          <w:p w14:paraId="19EF1605" w14:textId="77777777" w:rsidR="0049341F" w:rsidRPr="000C277D" w:rsidRDefault="0049341F" w:rsidP="0049341F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C277D">
              <w:rPr>
                <w:rFonts w:ascii="Verdana" w:hAnsi="Verdana"/>
                <w:sz w:val="16"/>
                <w:szCs w:val="16"/>
              </w:rPr>
              <w:t>   </w:t>
            </w:r>
            <w:r>
              <w:rPr>
                <w:rFonts w:ascii="Verdana" w:hAnsi="Verdana"/>
                <w:sz w:val="16"/>
                <w:szCs w:val="16"/>
              </w:rPr>
              <w:t>     </w:t>
            </w:r>
          </w:p>
          <w:p w14:paraId="042C8E5E" w14:textId="77777777" w:rsidR="0049341F" w:rsidRPr="000C277D" w:rsidRDefault="0049341F" w:rsidP="0049341F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C277D">
              <w:rPr>
                <w:rFonts w:ascii="Verdana" w:hAnsi="Verdana"/>
                <w:sz w:val="16"/>
                <w:szCs w:val="16"/>
              </w:rPr>
              <w:t>                                                                        …………………….                …………………………………………</w:t>
            </w:r>
          </w:p>
          <w:p w14:paraId="3C5E69BD" w14:textId="77777777" w:rsidR="0049341F" w:rsidRDefault="0049341F" w:rsidP="0049341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                        Główny Księgowy</w:t>
            </w:r>
          </w:p>
        </w:tc>
      </w:tr>
    </w:tbl>
    <w:p w14:paraId="497C1B8A" w14:textId="77777777" w:rsidR="005E1973" w:rsidRDefault="005E1973" w:rsidP="00624B07">
      <w:pPr>
        <w:jc w:val="both"/>
        <w:rPr>
          <w:rFonts w:ascii="Verdana" w:hAnsi="Verdana" w:cs="Verdana"/>
          <w:b/>
        </w:rPr>
      </w:pPr>
    </w:p>
    <w:p w14:paraId="39394ECE" w14:textId="77777777" w:rsidR="00D15AF1" w:rsidRDefault="00D15AF1">
      <w:pPr>
        <w:jc w:val="both"/>
        <w:rPr>
          <w:rFonts w:ascii="Verdana" w:hAnsi="Verdana" w:cs="Verdana"/>
          <w:i/>
          <w:sz w:val="14"/>
          <w:szCs w:val="14"/>
        </w:rPr>
      </w:pPr>
    </w:p>
    <w:p w14:paraId="66910E39" w14:textId="77777777" w:rsidR="00D7501D" w:rsidRDefault="00D7501D">
      <w:pPr>
        <w:jc w:val="both"/>
        <w:rPr>
          <w:rFonts w:ascii="Verdana" w:hAnsi="Verdana" w:cs="Verdana"/>
          <w:i/>
          <w:sz w:val="14"/>
          <w:szCs w:val="14"/>
        </w:rPr>
      </w:pPr>
    </w:p>
    <w:p w14:paraId="65DB954B" w14:textId="77777777" w:rsidR="008B772F" w:rsidRDefault="008B772F" w:rsidP="008B772F">
      <w:pPr>
        <w:jc w:val="both"/>
        <w:rPr>
          <w:rFonts w:ascii="Verdana" w:hAnsi="Verdana"/>
          <w:i/>
          <w:sz w:val="16"/>
          <w:szCs w:val="16"/>
        </w:rPr>
      </w:pPr>
    </w:p>
    <w:p w14:paraId="33FB505D" w14:textId="77777777" w:rsidR="008B772F" w:rsidRDefault="008B772F" w:rsidP="008B772F">
      <w:pPr>
        <w:jc w:val="both"/>
        <w:rPr>
          <w:rFonts w:ascii="Verdana" w:hAnsi="Verdana"/>
          <w:i/>
          <w:sz w:val="16"/>
          <w:szCs w:val="16"/>
        </w:rPr>
      </w:pPr>
    </w:p>
    <w:p w14:paraId="4B46CBC3" w14:textId="77777777" w:rsidR="008B772F" w:rsidRDefault="008B772F" w:rsidP="008B772F">
      <w:pPr>
        <w:jc w:val="both"/>
        <w:rPr>
          <w:rFonts w:ascii="Verdana" w:hAnsi="Verdana"/>
          <w:i/>
          <w:sz w:val="16"/>
          <w:szCs w:val="16"/>
        </w:rPr>
      </w:pPr>
    </w:p>
    <w:p w14:paraId="48F6D3DA" w14:textId="77777777" w:rsidR="008B772F" w:rsidRDefault="008B772F" w:rsidP="008B772F">
      <w:pPr>
        <w:jc w:val="both"/>
        <w:rPr>
          <w:rFonts w:ascii="Verdana" w:hAnsi="Verdana"/>
          <w:i/>
          <w:sz w:val="16"/>
          <w:szCs w:val="16"/>
        </w:rPr>
      </w:pPr>
    </w:p>
    <w:p w14:paraId="402A1B67" w14:textId="77777777" w:rsidR="008B772F" w:rsidRDefault="008B772F" w:rsidP="008B772F">
      <w:pPr>
        <w:jc w:val="both"/>
        <w:rPr>
          <w:rFonts w:ascii="Verdana" w:hAnsi="Verdana"/>
          <w:i/>
          <w:sz w:val="16"/>
          <w:szCs w:val="16"/>
        </w:rPr>
      </w:pPr>
    </w:p>
    <w:p w14:paraId="2A6A03A7" w14:textId="77777777" w:rsidR="008B772F" w:rsidRDefault="008B772F" w:rsidP="008B772F">
      <w:pPr>
        <w:jc w:val="both"/>
        <w:rPr>
          <w:rFonts w:ascii="Verdana" w:hAnsi="Verdana"/>
          <w:i/>
          <w:sz w:val="16"/>
          <w:szCs w:val="16"/>
        </w:rPr>
      </w:pPr>
    </w:p>
    <w:p w14:paraId="401AF137" w14:textId="77777777" w:rsidR="008B772F" w:rsidRDefault="008B772F" w:rsidP="008B772F">
      <w:pPr>
        <w:jc w:val="both"/>
        <w:rPr>
          <w:rFonts w:ascii="Verdana" w:hAnsi="Verdana"/>
          <w:i/>
          <w:sz w:val="16"/>
          <w:szCs w:val="16"/>
        </w:rPr>
      </w:pPr>
    </w:p>
    <w:p w14:paraId="64A492C3" w14:textId="77777777" w:rsidR="008B772F" w:rsidRDefault="008B772F" w:rsidP="008B772F">
      <w:pPr>
        <w:jc w:val="both"/>
        <w:rPr>
          <w:rFonts w:ascii="Verdana" w:hAnsi="Verdana"/>
          <w:i/>
          <w:sz w:val="16"/>
          <w:szCs w:val="16"/>
        </w:rPr>
      </w:pPr>
    </w:p>
    <w:p w14:paraId="189F1D22" w14:textId="77777777" w:rsidR="008B772F" w:rsidRDefault="008B772F" w:rsidP="008B772F">
      <w:pPr>
        <w:jc w:val="both"/>
        <w:rPr>
          <w:rFonts w:ascii="Verdana" w:hAnsi="Verdana"/>
          <w:i/>
          <w:sz w:val="16"/>
          <w:szCs w:val="16"/>
        </w:rPr>
      </w:pPr>
    </w:p>
    <w:p w14:paraId="2B2D501C" w14:textId="77777777" w:rsidR="008B772F" w:rsidRDefault="008B772F" w:rsidP="008B772F">
      <w:pPr>
        <w:jc w:val="both"/>
        <w:rPr>
          <w:rFonts w:ascii="Verdana" w:hAnsi="Verdana"/>
          <w:i/>
          <w:sz w:val="16"/>
          <w:szCs w:val="16"/>
        </w:rPr>
      </w:pPr>
    </w:p>
    <w:p w14:paraId="046702D7" w14:textId="77777777" w:rsidR="008B772F" w:rsidRDefault="008B772F" w:rsidP="008B772F">
      <w:pPr>
        <w:jc w:val="both"/>
        <w:rPr>
          <w:rFonts w:ascii="Verdana" w:hAnsi="Verdana"/>
          <w:i/>
          <w:sz w:val="16"/>
          <w:szCs w:val="16"/>
        </w:rPr>
      </w:pPr>
    </w:p>
    <w:p w14:paraId="7EE49C36" w14:textId="77777777" w:rsidR="008B772F" w:rsidRDefault="008B772F" w:rsidP="008B772F">
      <w:pPr>
        <w:jc w:val="both"/>
        <w:rPr>
          <w:rFonts w:ascii="Verdana" w:hAnsi="Verdana"/>
          <w:i/>
          <w:sz w:val="16"/>
          <w:szCs w:val="16"/>
        </w:rPr>
      </w:pPr>
    </w:p>
    <w:p w14:paraId="2349C6F8" w14:textId="77777777" w:rsidR="008B772F" w:rsidRDefault="008B772F" w:rsidP="008B772F">
      <w:pPr>
        <w:jc w:val="both"/>
        <w:rPr>
          <w:rFonts w:ascii="Verdana" w:hAnsi="Verdana"/>
          <w:i/>
          <w:sz w:val="16"/>
          <w:szCs w:val="16"/>
        </w:rPr>
      </w:pPr>
    </w:p>
    <w:p w14:paraId="6062DB9A" w14:textId="77777777" w:rsidR="008B772F" w:rsidRDefault="008B772F">
      <w:pPr>
        <w:jc w:val="both"/>
        <w:rPr>
          <w:rFonts w:ascii="Verdana" w:hAnsi="Verdana" w:cs="Verdana"/>
          <w:i/>
          <w:sz w:val="14"/>
          <w:szCs w:val="14"/>
        </w:rPr>
      </w:pPr>
    </w:p>
    <w:p w14:paraId="4B8F9609" w14:textId="77777777" w:rsidR="008B772F" w:rsidRDefault="008B772F">
      <w:pPr>
        <w:jc w:val="both"/>
        <w:rPr>
          <w:rFonts w:ascii="Verdana" w:hAnsi="Verdana" w:cs="Verdana"/>
          <w:i/>
          <w:sz w:val="14"/>
          <w:szCs w:val="14"/>
        </w:rPr>
      </w:pPr>
    </w:p>
    <w:p w14:paraId="5E7BB11B" w14:textId="77777777" w:rsidR="00D310F0" w:rsidRDefault="00D310F0">
      <w:pPr>
        <w:jc w:val="both"/>
        <w:rPr>
          <w:rFonts w:ascii="Verdana" w:hAnsi="Verdana" w:cs="Verdana"/>
          <w:i/>
          <w:sz w:val="14"/>
          <w:szCs w:val="14"/>
        </w:rPr>
      </w:pPr>
    </w:p>
    <w:p w14:paraId="4A4650D8" w14:textId="77777777" w:rsidR="00D310F0" w:rsidRDefault="00D310F0">
      <w:pPr>
        <w:jc w:val="both"/>
        <w:rPr>
          <w:rFonts w:ascii="Verdana" w:hAnsi="Verdana" w:cs="Verdana"/>
          <w:i/>
          <w:sz w:val="14"/>
          <w:szCs w:val="14"/>
        </w:rPr>
      </w:pPr>
    </w:p>
    <w:p w14:paraId="069847DD" w14:textId="77777777" w:rsidR="00D310F0" w:rsidRDefault="00D310F0">
      <w:pPr>
        <w:jc w:val="both"/>
        <w:rPr>
          <w:rFonts w:ascii="Verdana" w:hAnsi="Verdana" w:cs="Verdana"/>
          <w:i/>
          <w:sz w:val="14"/>
          <w:szCs w:val="14"/>
        </w:rPr>
      </w:pPr>
    </w:p>
    <w:p w14:paraId="1B099126" w14:textId="77777777" w:rsidR="00D310F0" w:rsidRDefault="00D310F0">
      <w:pPr>
        <w:jc w:val="both"/>
        <w:rPr>
          <w:ins w:id="0" w:author="Magdalena Śmigielska" w:date="2024-07-29T09:55:00Z"/>
          <w:rFonts w:ascii="Verdana" w:hAnsi="Verdana" w:cs="Verdana"/>
          <w:i/>
          <w:sz w:val="14"/>
          <w:szCs w:val="14"/>
        </w:rPr>
      </w:pPr>
    </w:p>
    <w:p w14:paraId="6B2581D4" w14:textId="77777777" w:rsidR="00B1205C" w:rsidRDefault="00B1205C">
      <w:pPr>
        <w:jc w:val="both"/>
        <w:rPr>
          <w:rFonts w:ascii="Verdana" w:hAnsi="Verdana" w:cs="Verdana"/>
          <w:i/>
          <w:sz w:val="14"/>
          <w:szCs w:val="14"/>
        </w:rPr>
      </w:pPr>
      <w:bookmarkStart w:id="1" w:name="_GoBack"/>
      <w:bookmarkEnd w:id="1"/>
    </w:p>
    <w:p w14:paraId="59122A8E" w14:textId="77777777" w:rsidR="00D310F0" w:rsidRDefault="00D310F0">
      <w:pPr>
        <w:jc w:val="both"/>
        <w:rPr>
          <w:rFonts w:ascii="Verdana" w:hAnsi="Verdana" w:cs="Verdana"/>
          <w:i/>
          <w:sz w:val="14"/>
          <w:szCs w:val="14"/>
        </w:rPr>
      </w:pPr>
    </w:p>
    <w:p w14:paraId="28F77BEE" w14:textId="77777777" w:rsidR="00D310F0" w:rsidRDefault="00D310F0">
      <w:pPr>
        <w:jc w:val="both"/>
        <w:rPr>
          <w:rFonts w:ascii="Verdana" w:hAnsi="Verdana" w:cs="Verdana"/>
          <w:i/>
          <w:sz w:val="14"/>
          <w:szCs w:val="14"/>
        </w:rPr>
      </w:pPr>
    </w:p>
    <w:p w14:paraId="395A13FB" w14:textId="77777777" w:rsidR="00D310F0" w:rsidRDefault="00D310F0">
      <w:pPr>
        <w:jc w:val="both"/>
        <w:rPr>
          <w:rFonts w:ascii="Verdana" w:hAnsi="Verdana" w:cs="Verdana"/>
          <w:i/>
          <w:sz w:val="14"/>
          <w:szCs w:val="14"/>
        </w:rPr>
      </w:pPr>
    </w:p>
    <w:p w14:paraId="4FBD58B4" w14:textId="77777777" w:rsidR="00D310F0" w:rsidRDefault="00D310F0">
      <w:pPr>
        <w:jc w:val="both"/>
        <w:rPr>
          <w:rFonts w:ascii="Verdana" w:hAnsi="Verdana" w:cs="Verdana"/>
          <w:i/>
          <w:sz w:val="14"/>
          <w:szCs w:val="14"/>
        </w:rPr>
      </w:pPr>
    </w:p>
    <w:p w14:paraId="2E00C709" w14:textId="77777777" w:rsidR="00D310F0" w:rsidRDefault="00D310F0">
      <w:pPr>
        <w:jc w:val="both"/>
        <w:rPr>
          <w:rFonts w:ascii="Verdana" w:hAnsi="Verdana" w:cs="Verdana"/>
          <w:i/>
          <w:sz w:val="14"/>
          <w:szCs w:val="14"/>
        </w:rPr>
      </w:pPr>
    </w:p>
    <w:p w14:paraId="6EE06F58" w14:textId="77777777" w:rsidR="00D310F0" w:rsidRDefault="00D310F0">
      <w:pPr>
        <w:jc w:val="both"/>
        <w:rPr>
          <w:rFonts w:ascii="Verdana" w:hAnsi="Verdana" w:cs="Verdana"/>
          <w:i/>
          <w:sz w:val="14"/>
          <w:szCs w:val="14"/>
        </w:rPr>
      </w:pPr>
    </w:p>
    <w:p w14:paraId="431FC382" w14:textId="5300ADA2" w:rsidR="00901EE8" w:rsidRPr="00D7501D" w:rsidRDefault="00960D2B" w:rsidP="00D7501D">
      <w:pPr>
        <w:jc w:val="both"/>
        <w:rPr>
          <w:rFonts w:ascii="Verdana" w:hAnsi="Verdana" w:cs="Verdana"/>
          <w:i/>
          <w:sz w:val="14"/>
          <w:szCs w:val="14"/>
        </w:rPr>
      </w:pPr>
      <w:r>
        <w:rPr>
          <w:rFonts w:ascii="Verdana" w:hAnsi="Verdana" w:cs="Verdana"/>
          <w:i/>
          <w:sz w:val="14"/>
          <w:szCs w:val="14"/>
        </w:rPr>
        <w:t xml:space="preserve"> </w:t>
      </w:r>
      <w:r w:rsidR="00D34514" w:rsidRPr="00E4125A">
        <w:rPr>
          <w:rFonts w:ascii="Verdana" w:hAnsi="Verdana" w:cs="Verdana"/>
          <w:i/>
          <w:sz w:val="14"/>
          <w:szCs w:val="14"/>
        </w:rPr>
        <w:t>S</w:t>
      </w:r>
      <w:r w:rsidR="00D7501D">
        <w:rPr>
          <w:rFonts w:ascii="Verdana" w:hAnsi="Verdana" w:cs="Verdana"/>
          <w:i/>
          <w:sz w:val="14"/>
          <w:szCs w:val="14"/>
        </w:rPr>
        <w:t>porządziła: Magdalena Śmigielska</w:t>
      </w:r>
    </w:p>
    <w:p w14:paraId="349C23C0" w14:textId="77777777" w:rsidR="00901EE8" w:rsidRDefault="00901EE8">
      <w:pPr>
        <w:jc w:val="right"/>
        <w:rPr>
          <w:rFonts w:ascii="Verdana" w:hAnsi="Verdana" w:cs="Verdana"/>
          <w:b/>
        </w:rPr>
      </w:pPr>
    </w:p>
    <w:p w14:paraId="65144833" w14:textId="77777777" w:rsidR="00F469D0" w:rsidRPr="00B536BB" w:rsidRDefault="00F469D0" w:rsidP="00F469D0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/>
        <w:contextualSpacing/>
        <w:jc w:val="center"/>
        <w:textAlignment w:val="baseline"/>
        <w:rPr>
          <w:rFonts w:ascii="Calibri" w:hAnsi="Calibri" w:cs="Calibri"/>
          <w:b/>
          <w:bCs/>
          <w:kern w:val="1"/>
          <w:sz w:val="22"/>
          <w:szCs w:val="22"/>
        </w:rPr>
      </w:pPr>
      <w:r w:rsidRPr="00B536BB">
        <w:rPr>
          <w:rFonts w:ascii="Calibri" w:hAnsi="Calibri" w:cs="Calibri"/>
          <w:b/>
          <w:bCs/>
          <w:kern w:val="1"/>
          <w:sz w:val="22"/>
          <w:szCs w:val="22"/>
        </w:rPr>
        <w:lastRenderedPageBreak/>
        <w:t xml:space="preserve">Klauzula informacyjna </w:t>
      </w:r>
    </w:p>
    <w:p w14:paraId="5622C95B" w14:textId="77777777" w:rsidR="00F469D0" w:rsidRPr="00B536BB" w:rsidRDefault="00F469D0" w:rsidP="00F469D0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/>
        <w:contextualSpacing/>
        <w:jc w:val="center"/>
        <w:textAlignment w:val="baseline"/>
        <w:rPr>
          <w:rFonts w:ascii="Calibri" w:hAnsi="Calibri" w:cs="Calibri"/>
          <w:b/>
          <w:bCs/>
          <w:kern w:val="1"/>
          <w:sz w:val="22"/>
          <w:szCs w:val="22"/>
        </w:rPr>
      </w:pPr>
      <w:r w:rsidRPr="00B536BB">
        <w:rPr>
          <w:rFonts w:ascii="Calibri" w:hAnsi="Calibri" w:cs="Calibri"/>
          <w:b/>
          <w:bCs/>
          <w:kern w:val="1"/>
          <w:sz w:val="22"/>
          <w:szCs w:val="22"/>
        </w:rPr>
        <w:t>dla wykonawcy zamówienia w ramach Prawa Zamówień Publicznych</w:t>
      </w:r>
    </w:p>
    <w:p w14:paraId="0F93996E" w14:textId="77777777" w:rsidR="00F469D0" w:rsidRPr="00B536BB" w:rsidRDefault="00F469D0" w:rsidP="00F469D0">
      <w:pPr>
        <w:shd w:val="clear" w:color="auto" w:fill="FFFFFF"/>
        <w:autoSpaceDE w:val="0"/>
        <w:autoSpaceDN w:val="0"/>
        <w:adjustRightInd w:val="0"/>
        <w:spacing w:before="240" w:beforeAutospacing="1" w:afterAutospacing="1"/>
        <w:contextualSpacing/>
        <w:jc w:val="both"/>
        <w:textAlignment w:val="baseline"/>
        <w:rPr>
          <w:rFonts w:ascii="Calibri" w:hAnsi="Calibri" w:cs="Calibri"/>
          <w:kern w:val="1"/>
          <w:sz w:val="22"/>
          <w:szCs w:val="22"/>
        </w:rPr>
      </w:pPr>
      <w:r w:rsidRPr="00B536BB">
        <w:rPr>
          <w:rFonts w:ascii="Calibri" w:hAnsi="Calibri" w:cs="Calibri"/>
          <w:kern w:val="1"/>
          <w:sz w:val="22"/>
          <w:szCs w:val="22"/>
        </w:rPr>
        <w:t xml:space="preserve">Wypełniając obowiązek informacyjny wynikający z art. 13 i 14 rozporządzenia </w:t>
      </w:r>
      <w:proofErr w:type="spellStart"/>
      <w:r w:rsidRPr="00B536BB">
        <w:rPr>
          <w:rFonts w:ascii="Calibri" w:hAnsi="Calibri" w:cs="Calibri"/>
          <w:kern w:val="1"/>
          <w:sz w:val="22"/>
          <w:szCs w:val="22"/>
        </w:rPr>
        <w:t>PEiR</w:t>
      </w:r>
      <w:proofErr w:type="spellEnd"/>
      <w:r w:rsidRPr="00B536BB">
        <w:rPr>
          <w:rFonts w:ascii="Calibri" w:hAnsi="Calibri" w:cs="Calibri"/>
          <w:kern w:val="1"/>
          <w:sz w:val="22"/>
          <w:szCs w:val="22"/>
        </w:rPr>
        <w:t xml:space="preserve"> (UE) nr 2016/679 z 27.04.2016 r. w sprawie ochrony osób fizycznych w związku z przetwarzaniem danych osobowych i w sprawie swobodnego przepływu takich danych oraz uchylenia dyrektywy 95/46/WE (ogólne rozporządzenie o ochronie danych) (Dz. Urz. UE. L. z 2016 r. Nr 119, s. 1, z późn. zm.) – dalej RODO, informujemy że:</w:t>
      </w:r>
    </w:p>
    <w:p w14:paraId="2C71BD9F" w14:textId="77777777" w:rsidR="00F469D0" w:rsidRPr="00B536BB" w:rsidRDefault="00F469D0" w:rsidP="00F469D0">
      <w:pPr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240"/>
        <w:ind w:left="714" w:hanging="357"/>
        <w:contextualSpacing/>
        <w:jc w:val="both"/>
        <w:textAlignment w:val="baseline"/>
        <w:rPr>
          <w:rFonts w:ascii="Calibri" w:hAnsi="Calibri" w:cs="Calibri"/>
          <w:kern w:val="1"/>
          <w:sz w:val="22"/>
          <w:szCs w:val="22"/>
        </w:rPr>
      </w:pPr>
      <w:r w:rsidRPr="00B536BB">
        <w:rPr>
          <w:rFonts w:ascii="Calibri" w:hAnsi="Calibri" w:cs="Calibri"/>
          <w:kern w:val="1"/>
          <w:sz w:val="22"/>
          <w:szCs w:val="22"/>
        </w:rPr>
        <w:t xml:space="preserve">Administratorem Pana/Pani danych osobowych jest Miejski Zarząd Dróg w Płocku ul. Bielska 9/11, 09-402 Płock, tel. 24 364 01 20, e-mail: </w:t>
      </w:r>
      <w:hyperlink r:id="rId9" w:history="1">
        <w:r w:rsidRPr="00B536BB">
          <w:rPr>
            <w:rFonts w:ascii="Calibri" w:hAnsi="Calibri" w:cs="Calibri"/>
            <w:color w:val="0000FF"/>
            <w:kern w:val="1"/>
            <w:sz w:val="22"/>
            <w:szCs w:val="22"/>
            <w:u w:val="single"/>
          </w:rPr>
          <w:t>mzd@mzd-plock.eu</w:t>
        </w:r>
      </w:hyperlink>
      <w:r w:rsidRPr="00B536BB">
        <w:rPr>
          <w:rFonts w:ascii="Calibri" w:hAnsi="Calibri" w:cs="Calibri"/>
          <w:kern w:val="1"/>
          <w:sz w:val="22"/>
          <w:szCs w:val="22"/>
        </w:rPr>
        <w:t>, dalej MZD;</w:t>
      </w:r>
    </w:p>
    <w:p w14:paraId="22843A21" w14:textId="77777777" w:rsidR="00F469D0" w:rsidRPr="00B536BB" w:rsidRDefault="00F469D0" w:rsidP="00F469D0">
      <w:pPr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beforeAutospacing="1" w:after="200" w:afterAutospacing="1"/>
        <w:contextualSpacing/>
        <w:jc w:val="both"/>
        <w:textAlignment w:val="baseline"/>
        <w:rPr>
          <w:rFonts w:ascii="Calibri" w:hAnsi="Calibri" w:cs="Calibri"/>
          <w:kern w:val="1"/>
          <w:sz w:val="22"/>
          <w:szCs w:val="22"/>
        </w:rPr>
      </w:pPr>
      <w:r w:rsidRPr="00B536BB">
        <w:rPr>
          <w:rFonts w:ascii="Calibri" w:hAnsi="Calibri" w:cs="Calibri"/>
          <w:kern w:val="1"/>
          <w:sz w:val="22"/>
          <w:szCs w:val="22"/>
        </w:rPr>
        <w:t xml:space="preserve">Administrator wyznaczył Inspektora Ochrony Danych, funkcję pełni pracownik ZJO – JB. Kontakt z Inspektorem Ochrony Danych możliwy jest pod nr tel.: 24 367 89 33 kom.: 880 522 285 oraz adresem e-mail: </w:t>
      </w:r>
      <w:hyperlink r:id="rId10" w:history="1">
        <w:r w:rsidRPr="00B536BB">
          <w:rPr>
            <w:rFonts w:ascii="Calibri" w:hAnsi="Calibri" w:cs="Calibri"/>
            <w:color w:val="0000FF"/>
            <w:kern w:val="1"/>
            <w:sz w:val="22"/>
            <w:szCs w:val="22"/>
            <w:u w:val="single"/>
          </w:rPr>
          <w:t>iod@zjoplock.pl</w:t>
        </w:r>
      </w:hyperlink>
      <w:r w:rsidRPr="00B536BB">
        <w:rPr>
          <w:rFonts w:ascii="Calibri" w:hAnsi="Calibri" w:cs="Calibri"/>
          <w:kern w:val="1"/>
          <w:sz w:val="22"/>
          <w:szCs w:val="22"/>
        </w:rPr>
        <w:t xml:space="preserve"> lub pisemnie na adres Administratora; </w:t>
      </w:r>
    </w:p>
    <w:p w14:paraId="45B6D4C3" w14:textId="77777777" w:rsidR="00F469D0" w:rsidRPr="00B536BB" w:rsidRDefault="00F469D0" w:rsidP="00F469D0">
      <w:pPr>
        <w:shd w:val="clear" w:color="auto" w:fill="FFFFFF"/>
        <w:autoSpaceDE w:val="0"/>
        <w:autoSpaceDN w:val="0"/>
        <w:adjustRightInd w:val="0"/>
        <w:spacing w:beforeAutospacing="1" w:afterAutospacing="1"/>
        <w:ind w:left="426" w:hanging="66"/>
        <w:contextualSpacing/>
        <w:jc w:val="both"/>
        <w:textAlignment w:val="baseline"/>
        <w:rPr>
          <w:rFonts w:ascii="Calibri" w:hAnsi="Calibri" w:cs="Calibri"/>
          <w:kern w:val="1"/>
          <w:sz w:val="22"/>
          <w:szCs w:val="22"/>
        </w:rPr>
      </w:pPr>
      <w:r w:rsidRPr="00B536BB">
        <w:rPr>
          <w:rFonts w:ascii="Calibri" w:hAnsi="Calibri" w:cs="Calibri"/>
          <w:kern w:val="1"/>
          <w:sz w:val="22"/>
          <w:szCs w:val="22"/>
        </w:rPr>
        <w:t>3.</w:t>
      </w:r>
      <w:r w:rsidRPr="00B536BB">
        <w:rPr>
          <w:rFonts w:ascii="Calibri" w:hAnsi="Calibri" w:cs="Calibri"/>
          <w:kern w:val="1"/>
          <w:sz w:val="22"/>
          <w:szCs w:val="22"/>
        </w:rPr>
        <w:tab/>
        <w:t>Podstawy i cele przetwarzania danych:</w:t>
      </w:r>
    </w:p>
    <w:p w14:paraId="120D0F57" w14:textId="77777777" w:rsidR="00F469D0" w:rsidRPr="00B536BB" w:rsidRDefault="00F469D0" w:rsidP="00F469D0">
      <w:pPr>
        <w:shd w:val="clear" w:color="auto" w:fill="FFFFFF"/>
        <w:autoSpaceDE w:val="0"/>
        <w:autoSpaceDN w:val="0"/>
        <w:adjustRightInd w:val="0"/>
        <w:spacing w:beforeAutospacing="1" w:afterAutospacing="1"/>
        <w:ind w:left="852" w:hanging="426"/>
        <w:contextualSpacing/>
        <w:jc w:val="both"/>
        <w:textAlignment w:val="baseline"/>
        <w:rPr>
          <w:rFonts w:ascii="Calibri" w:hAnsi="Calibri" w:cs="Calibri"/>
          <w:kern w:val="1"/>
          <w:sz w:val="22"/>
          <w:szCs w:val="22"/>
        </w:rPr>
      </w:pPr>
      <w:r w:rsidRPr="00B536BB">
        <w:rPr>
          <w:rFonts w:ascii="Calibri" w:hAnsi="Calibri" w:cs="Calibri"/>
          <w:kern w:val="1"/>
          <w:sz w:val="22"/>
          <w:szCs w:val="22"/>
        </w:rPr>
        <w:t>a)</w:t>
      </w:r>
      <w:r w:rsidRPr="00B536BB">
        <w:rPr>
          <w:rFonts w:ascii="Calibri" w:hAnsi="Calibri" w:cs="Calibri"/>
          <w:kern w:val="1"/>
          <w:sz w:val="22"/>
          <w:szCs w:val="22"/>
        </w:rPr>
        <w:tab/>
        <w:t>Dane osobowe wykonawcy, który jest osobą fizyczną: Pani/Pana dane osobowe będą przetwarzane w związku z wykonaniem umowy, a także podjęcia czynności niezbędnych przed jej zawarciem (art. 6 ust. 1 lit. b RODO), w związku z obowiązkiem prawnym ciążącym na administratorze wynikającym z przepisów ustawy Prawo Zamówień Publicznych w związku z realizacją zamówienia, przepisów o rachunkowości w celu rozliczeń, a także ustawy o dostępie do informacji publicznej, w związku z obowiązkiem ujawniania danych Wykonawcy w zakresie stanowiącym informację publiczną (art. 6 ust. 1 lit. c RODO). Dane mogą być także przetwarzane w celu ewentualnego dochodzenia lub obrony przed roszczeniami na podstawie prawnie uzasadnionego interesu administratora (art. 6 ust. 1 lit f RODO).</w:t>
      </w:r>
    </w:p>
    <w:p w14:paraId="1A122F8F" w14:textId="77777777" w:rsidR="00F469D0" w:rsidRPr="00B536BB" w:rsidRDefault="00F469D0" w:rsidP="00F469D0">
      <w:pPr>
        <w:shd w:val="clear" w:color="auto" w:fill="FFFFFF"/>
        <w:autoSpaceDE w:val="0"/>
        <w:autoSpaceDN w:val="0"/>
        <w:adjustRightInd w:val="0"/>
        <w:spacing w:beforeAutospacing="1" w:afterAutospacing="1"/>
        <w:ind w:left="852" w:hanging="426"/>
        <w:contextualSpacing/>
        <w:jc w:val="both"/>
        <w:textAlignment w:val="baseline"/>
        <w:rPr>
          <w:rFonts w:ascii="Calibri" w:hAnsi="Calibri" w:cs="Calibri"/>
          <w:kern w:val="1"/>
          <w:sz w:val="22"/>
          <w:szCs w:val="22"/>
        </w:rPr>
      </w:pPr>
      <w:r w:rsidRPr="00B536BB">
        <w:rPr>
          <w:rFonts w:ascii="Calibri" w:hAnsi="Calibri" w:cs="Calibri"/>
          <w:kern w:val="1"/>
          <w:sz w:val="22"/>
          <w:szCs w:val="22"/>
        </w:rPr>
        <w:t>b)</w:t>
      </w:r>
      <w:r w:rsidRPr="00B536BB">
        <w:rPr>
          <w:rFonts w:ascii="Calibri" w:hAnsi="Calibri" w:cs="Calibri"/>
          <w:kern w:val="1"/>
          <w:sz w:val="22"/>
          <w:szCs w:val="22"/>
        </w:rPr>
        <w:tab/>
        <w:t>Dane osób działających w imieniu Wykonawcy, w tym wskazanych w umowie z Wykonawcą: Pani/a dane osobowe będą przetwarzane w związku z realizacją postanowień zawartej umowy, a także ewentualnego dochodzenia lub obrony przed roszczeniami na podstawie prawnie uzasadnionego interesu administratora (art. 6 ust. 1 lit f RODO).</w:t>
      </w:r>
    </w:p>
    <w:p w14:paraId="46B74835" w14:textId="77777777" w:rsidR="00F469D0" w:rsidRPr="00B536BB" w:rsidRDefault="00F469D0" w:rsidP="00F469D0">
      <w:pPr>
        <w:shd w:val="clear" w:color="auto" w:fill="FFFFFF"/>
        <w:autoSpaceDE w:val="0"/>
        <w:autoSpaceDN w:val="0"/>
        <w:adjustRightInd w:val="0"/>
        <w:spacing w:beforeAutospacing="1" w:afterAutospacing="1"/>
        <w:ind w:left="426"/>
        <w:contextualSpacing/>
        <w:jc w:val="both"/>
        <w:textAlignment w:val="baseline"/>
        <w:rPr>
          <w:rFonts w:ascii="Calibri" w:hAnsi="Calibri" w:cs="Calibri"/>
          <w:kern w:val="1"/>
          <w:sz w:val="22"/>
          <w:szCs w:val="22"/>
          <w:vertAlign w:val="superscript"/>
        </w:rPr>
      </w:pPr>
      <w:r w:rsidRPr="00B536BB">
        <w:rPr>
          <w:rFonts w:ascii="Calibri" w:hAnsi="Calibri" w:cs="Calibri"/>
          <w:kern w:val="1"/>
          <w:sz w:val="22"/>
          <w:szCs w:val="22"/>
        </w:rPr>
        <w:t>4.</w:t>
      </w:r>
      <w:r w:rsidRPr="00B536BB">
        <w:rPr>
          <w:rFonts w:ascii="Calibri" w:hAnsi="Calibri" w:cs="Calibri"/>
          <w:kern w:val="1"/>
          <w:sz w:val="22"/>
          <w:szCs w:val="22"/>
        </w:rPr>
        <w:tab/>
        <w:t>Pani/a dane mogą być udostępniane podmiotom i osobom upoważnionym do tego na podstawie przepisów prawa, w tym podmiotom uprawnionym do uzyskania informacji publicznej. Mogą zostać także udostępnione podmiotom realizującym czynności niezbędne do zrealizowania wskazanych celów przetwarzania, tzn. biuro rachunkowe, zewnętrzna firma informatyczna, zewnętrzna firma obsługująca płatności i rozliczenia, operatorzy pocztowi i kurierzy, bank, firma ubezpieczeniowa, kancelaria prawna.</w:t>
      </w:r>
    </w:p>
    <w:p w14:paraId="0059E922" w14:textId="77777777" w:rsidR="00F469D0" w:rsidRPr="00B536BB" w:rsidRDefault="00F469D0" w:rsidP="00F469D0">
      <w:pPr>
        <w:shd w:val="clear" w:color="auto" w:fill="FFFFFF"/>
        <w:autoSpaceDE w:val="0"/>
        <w:autoSpaceDN w:val="0"/>
        <w:adjustRightInd w:val="0"/>
        <w:spacing w:beforeAutospacing="1" w:afterAutospacing="1"/>
        <w:ind w:left="426"/>
        <w:contextualSpacing/>
        <w:jc w:val="both"/>
        <w:textAlignment w:val="baseline"/>
        <w:rPr>
          <w:rFonts w:ascii="Calibri" w:hAnsi="Calibri" w:cs="Calibri"/>
          <w:color w:val="000000"/>
          <w:kern w:val="1"/>
          <w:sz w:val="22"/>
          <w:szCs w:val="22"/>
        </w:rPr>
      </w:pPr>
      <w:r w:rsidRPr="00B536BB">
        <w:rPr>
          <w:rFonts w:ascii="Calibri" w:hAnsi="Calibri" w:cs="Calibri"/>
          <w:kern w:val="1"/>
          <w:sz w:val="22"/>
          <w:szCs w:val="22"/>
        </w:rPr>
        <w:t>5.</w:t>
      </w:r>
      <w:r w:rsidRPr="00B536BB">
        <w:rPr>
          <w:rFonts w:ascii="Calibri" w:hAnsi="Calibri" w:cs="Calibri"/>
          <w:kern w:val="1"/>
          <w:sz w:val="22"/>
          <w:szCs w:val="22"/>
        </w:rPr>
        <w:tab/>
        <w:t xml:space="preserve">Pani/Pana dane osobowe będą przetwarzane przez okres trwania </w:t>
      </w:r>
      <w:r w:rsidRPr="00B536BB">
        <w:rPr>
          <w:rFonts w:ascii="Calibri" w:hAnsi="Calibri" w:cs="Calibri"/>
          <w:color w:val="000000"/>
          <w:kern w:val="1"/>
          <w:sz w:val="22"/>
          <w:szCs w:val="22"/>
        </w:rPr>
        <w:t>umowy, a następnie przez okres 5 kolejnych lat kalendarzowych ze względu na przepisy o rachunkowości. W przypadku roszczeń dane będą przetwarzane do czasu ich przedawnienia.</w:t>
      </w:r>
    </w:p>
    <w:p w14:paraId="14516298" w14:textId="77777777" w:rsidR="00F469D0" w:rsidRPr="00B536BB" w:rsidRDefault="00F469D0" w:rsidP="00F469D0">
      <w:pPr>
        <w:shd w:val="clear" w:color="auto" w:fill="FFFFFF"/>
        <w:autoSpaceDE w:val="0"/>
        <w:autoSpaceDN w:val="0"/>
        <w:adjustRightInd w:val="0"/>
        <w:spacing w:beforeAutospacing="1" w:afterAutospacing="1"/>
        <w:ind w:left="426"/>
        <w:contextualSpacing/>
        <w:jc w:val="both"/>
        <w:textAlignment w:val="baseline"/>
        <w:rPr>
          <w:rFonts w:ascii="Calibri" w:hAnsi="Calibri" w:cs="Calibri"/>
          <w:kern w:val="1"/>
          <w:sz w:val="22"/>
          <w:szCs w:val="22"/>
        </w:rPr>
      </w:pPr>
      <w:r w:rsidRPr="00B536BB">
        <w:rPr>
          <w:rFonts w:ascii="Calibri" w:hAnsi="Calibri" w:cs="Calibri"/>
          <w:kern w:val="1"/>
          <w:sz w:val="22"/>
          <w:szCs w:val="22"/>
        </w:rPr>
        <w:t>6.</w:t>
      </w:r>
      <w:r w:rsidRPr="00B536BB">
        <w:rPr>
          <w:rFonts w:ascii="Calibri" w:hAnsi="Calibri" w:cs="Calibri"/>
          <w:kern w:val="1"/>
          <w:sz w:val="22"/>
          <w:szCs w:val="22"/>
        </w:rPr>
        <w:tab/>
        <w:t xml:space="preserve">Posiada Pan/i prawo żądania dostępu do swoich danych osobowych, a także ich sprostowania (poprawiania). </w:t>
      </w:r>
      <w:bookmarkStart w:id="2" w:name="__DdeLink__4297_275676422"/>
      <w:r w:rsidRPr="00B536BB">
        <w:rPr>
          <w:rFonts w:ascii="Calibri" w:hAnsi="Calibri" w:cs="Calibri"/>
          <w:kern w:val="1"/>
          <w:sz w:val="22"/>
          <w:szCs w:val="22"/>
        </w:rPr>
        <w:t xml:space="preserve">Przysługuje Pani/u także prawo do żądania usunięcia lub ograniczenia przetwarzania, a także sprzeciwu na przetwarzanie, przy czym przysługuje ono jedynie w sytuacji, jeżeli dalsze </w:t>
      </w:r>
      <w:bookmarkEnd w:id="2"/>
      <w:r w:rsidRPr="00B536BB">
        <w:rPr>
          <w:rFonts w:ascii="Calibri" w:hAnsi="Calibri" w:cs="Calibri"/>
          <w:kern w:val="1"/>
          <w:sz w:val="22"/>
          <w:szCs w:val="22"/>
        </w:rPr>
        <w:t xml:space="preserve">przetwarzanie nie jest niezbędne do wywiązania się przez Administratora z obowiązku prawnego i nie występują inne nadrzędne prawne podstawy przetwarzania. </w:t>
      </w:r>
    </w:p>
    <w:p w14:paraId="11401F44" w14:textId="77777777" w:rsidR="00F469D0" w:rsidRPr="00B536BB" w:rsidRDefault="00F469D0" w:rsidP="00F469D0">
      <w:pPr>
        <w:shd w:val="clear" w:color="auto" w:fill="FFFFFF"/>
        <w:autoSpaceDE w:val="0"/>
        <w:autoSpaceDN w:val="0"/>
        <w:adjustRightInd w:val="0"/>
        <w:spacing w:beforeAutospacing="1" w:afterAutospacing="1"/>
        <w:ind w:left="426"/>
        <w:contextualSpacing/>
        <w:jc w:val="both"/>
        <w:textAlignment w:val="baseline"/>
        <w:rPr>
          <w:rFonts w:ascii="Calibri" w:hAnsi="Calibri" w:cs="Calibri"/>
          <w:kern w:val="1"/>
          <w:sz w:val="22"/>
          <w:szCs w:val="22"/>
        </w:rPr>
      </w:pPr>
      <w:r w:rsidRPr="00B536BB">
        <w:rPr>
          <w:rFonts w:ascii="Calibri" w:hAnsi="Calibri" w:cs="Calibri"/>
          <w:kern w:val="1"/>
          <w:sz w:val="22"/>
          <w:szCs w:val="22"/>
        </w:rPr>
        <w:t>7.</w:t>
      </w:r>
      <w:r w:rsidRPr="00B536BB">
        <w:rPr>
          <w:rFonts w:ascii="Calibri" w:hAnsi="Calibri" w:cs="Calibri"/>
          <w:kern w:val="1"/>
          <w:sz w:val="22"/>
          <w:szCs w:val="22"/>
        </w:rPr>
        <w:tab/>
        <w:t xml:space="preserve">Przysługuje Pani/Panu prawo wniesienia skargi na realizowane przez Administratora przetwarzanie do Prezesa UODO (uodo.gov.pl). </w:t>
      </w:r>
    </w:p>
    <w:p w14:paraId="63FC1E77" w14:textId="77777777" w:rsidR="00F469D0" w:rsidRPr="00B536BB" w:rsidRDefault="00F469D0" w:rsidP="00F469D0">
      <w:pPr>
        <w:shd w:val="clear" w:color="auto" w:fill="FFFFFF"/>
        <w:autoSpaceDE w:val="0"/>
        <w:autoSpaceDN w:val="0"/>
        <w:adjustRightInd w:val="0"/>
        <w:spacing w:beforeAutospacing="1" w:afterAutospacing="1"/>
        <w:ind w:left="426"/>
        <w:contextualSpacing/>
        <w:jc w:val="both"/>
        <w:textAlignment w:val="baseline"/>
        <w:rPr>
          <w:rFonts w:ascii="Calibri" w:hAnsi="Calibri" w:cs="Calibri"/>
          <w:kern w:val="1"/>
          <w:sz w:val="22"/>
          <w:szCs w:val="22"/>
        </w:rPr>
      </w:pPr>
      <w:r w:rsidRPr="00B536BB">
        <w:rPr>
          <w:rFonts w:ascii="Calibri" w:hAnsi="Calibri" w:cs="Calibri"/>
          <w:kern w:val="1"/>
          <w:sz w:val="22"/>
          <w:szCs w:val="22"/>
        </w:rPr>
        <w:t>8.</w:t>
      </w:r>
      <w:r w:rsidRPr="00B536BB">
        <w:rPr>
          <w:rFonts w:ascii="Calibri" w:hAnsi="Calibri" w:cs="Calibri"/>
          <w:kern w:val="1"/>
          <w:sz w:val="22"/>
          <w:szCs w:val="22"/>
        </w:rPr>
        <w:tab/>
        <w:t>Podanie danych jest dobrowolne, ale niezbędne do zawarcia oraz realizacji umowy.</w:t>
      </w:r>
    </w:p>
    <w:p w14:paraId="5A29B86A" w14:textId="77777777" w:rsidR="00F469D0" w:rsidRPr="00B536BB" w:rsidRDefault="00F469D0" w:rsidP="00F469D0">
      <w:pPr>
        <w:shd w:val="clear" w:color="auto" w:fill="FFFFFF"/>
        <w:autoSpaceDE w:val="0"/>
        <w:autoSpaceDN w:val="0"/>
        <w:adjustRightInd w:val="0"/>
        <w:spacing w:beforeAutospacing="1" w:afterAutospacing="1"/>
        <w:ind w:left="426" w:hanging="426"/>
        <w:contextualSpacing/>
        <w:jc w:val="both"/>
        <w:textAlignment w:val="baseline"/>
        <w:rPr>
          <w:rFonts w:ascii="Calibri" w:hAnsi="Calibri" w:cs="Calibri"/>
          <w:i/>
          <w:iCs/>
          <w:kern w:val="1"/>
          <w:sz w:val="24"/>
          <w:szCs w:val="17"/>
        </w:rPr>
      </w:pPr>
    </w:p>
    <w:p w14:paraId="0D94B039" w14:textId="77777777" w:rsidR="00F469D0" w:rsidRPr="00B536BB" w:rsidRDefault="00F469D0" w:rsidP="00F469D0">
      <w:pPr>
        <w:shd w:val="clear" w:color="auto" w:fill="FFFFFF"/>
        <w:autoSpaceDE w:val="0"/>
        <w:autoSpaceDN w:val="0"/>
        <w:adjustRightInd w:val="0"/>
        <w:spacing w:beforeAutospacing="1" w:afterAutospacing="1"/>
        <w:ind w:left="426" w:hanging="426"/>
        <w:contextualSpacing/>
        <w:jc w:val="both"/>
        <w:textAlignment w:val="baseline"/>
        <w:rPr>
          <w:rFonts w:ascii="Calibri" w:hAnsi="Calibri" w:cs="Calibri"/>
          <w:i/>
          <w:iCs/>
          <w:kern w:val="1"/>
          <w:sz w:val="24"/>
          <w:szCs w:val="17"/>
        </w:rPr>
      </w:pPr>
    </w:p>
    <w:p w14:paraId="1C393BE6" w14:textId="77777777" w:rsidR="00F469D0" w:rsidRDefault="00F469D0" w:rsidP="00F469D0">
      <w:pPr>
        <w:ind w:right="849"/>
        <w:contextualSpacing/>
        <w:jc w:val="right"/>
        <w:rPr>
          <w:rFonts w:ascii="Verdana" w:hAnsi="Verdana"/>
          <w:b/>
        </w:rPr>
      </w:pPr>
    </w:p>
    <w:p w14:paraId="5ABB9B14" w14:textId="77777777" w:rsidR="00F469D0" w:rsidRDefault="00F469D0">
      <w:pPr>
        <w:jc w:val="right"/>
        <w:rPr>
          <w:rFonts w:ascii="Verdana" w:hAnsi="Verdana" w:cs="Verdana"/>
          <w:b/>
        </w:rPr>
      </w:pPr>
    </w:p>
    <w:sectPr w:rsidR="00F469D0" w:rsidSect="002B037A">
      <w:footerReference w:type="default" r:id="rId11"/>
      <w:pgSz w:w="11906" w:h="16838"/>
      <w:pgMar w:top="1134" w:right="1418" w:bottom="1843" w:left="1418" w:header="708" w:footer="709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03B5D3" w14:textId="77777777" w:rsidR="00AA0605" w:rsidRDefault="00AA0605">
      <w:r>
        <w:separator/>
      </w:r>
    </w:p>
  </w:endnote>
  <w:endnote w:type="continuationSeparator" w:id="0">
    <w:p w14:paraId="6B56ABCE" w14:textId="77777777" w:rsidR="00AA0605" w:rsidRDefault="00AA0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59EE33" w14:textId="77777777" w:rsidR="00D34514" w:rsidRDefault="00AC46DD">
    <w:pPr>
      <w:pStyle w:val="Stopka"/>
      <w:ind w:right="360"/>
      <w:jc w:val="right"/>
      <w:rPr>
        <w:rStyle w:val="Numerstrony"/>
        <w:b/>
        <w:smallCaps/>
        <w:color w:val="999999"/>
        <w:sz w:val="16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26DFAE04" wp14:editId="6E239236">
              <wp:simplePos x="0" y="0"/>
              <wp:positionH relativeFrom="page">
                <wp:posOffset>6645275</wp:posOffset>
              </wp:positionH>
              <wp:positionV relativeFrom="paragraph">
                <wp:posOffset>635</wp:posOffset>
              </wp:positionV>
              <wp:extent cx="14605" cy="143510"/>
              <wp:effectExtent l="0" t="635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05" cy="1435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D1BC0" w14:textId="77777777" w:rsidR="00D34514" w:rsidRDefault="00D34514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<w:pict>
            <v:shapetype w14:anchorId="26DFAE0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23.25pt;margin-top:.05pt;width:1.15pt;height:11.3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" stroked="f">
              <v:textbox inset="0,0,0,0">
                <w:txbxContent>
                  <w:p w14:paraId="65AD1BC0" w14:textId="77777777" w:rsidR="00D34514" w:rsidRDefault="00D34514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  <w:r w:rsidR="00D34514">
      <w:rPr>
        <w:smallCaps/>
        <w:color w:val="999999"/>
      </w:rPr>
      <w:t xml:space="preserve">Strona </w:t>
    </w:r>
    <w:r w:rsidR="002B037A">
      <w:rPr>
        <w:smallCaps/>
        <w:color w:val="999999"/>
        <w:sz w:val="24"/>
      </w:rPr>
      <w:fldChar w:fldCharType="begin"/>
    </w:r>
    <w:r w:rsidR="00D34514">
      <w:rPr>
        <w:smallCaps/>
        <w:color w:val="999999"/>
        <w:sz w:val="24"/>
      </w:rPr>
      <w:instrText xml:space="preserve"> PAGE </w:instrText>
    </w:r>
    <w:r w:rsidR="002B037A">
      <w:rPr>
        <w:smallCaps/>
        <w:color w:val="999999"/>
        <w:sz w:val="24"/>
      </w:rPr>
      <w:fldChar w:fldCharType="separate"/>
    </w:r>
    <w:r w:rsidR="00B1205C">
      <w:rPr>
        <w:smallCaps/>
        <w:noProof/>
        <w:color w:val="999999"/>
        <w:sz w:val="24"/>
      </w:rPr>
      <w:t>16</w:t>
    </w:r>
    <w:r w:rsidR="002B037A">
      <w:rPr>
        <w:smallCaps/>
        <w:color w:val="999999"/>
        <w:sz w:val="24"/>
      </w:rPr>
      <w:fldChar w:fldCharType="end"/>
    </w:r>
    <w:r w:rsidR="00D34514">
      <w:rPr>
        <w:smallCaps/>
        <w:color w:val="999999"/>
        <w:sz w:val="24"/>
      </w:rPr>
      <w:t xml:space="preserve"> z </w:t>
    </w:r>
    <w:r w:rsidR="002B037A">
      <w:rPr>
        <w:smallCaps/>
        <w:color w:val="999999"/>
        <w:sz w:val="24"/>
      </w:rPr>
      <w:fldChar w:fldCharType="begin"/>
    </w:r>
    <w:r w:rsidR="00D34514">
      <w:rPr>
        <w:smallCaps/>
        <w:color w:val="999999"/>
        <w:sz w:val="24"/>
      </w:rPr>
      <w:instrText xml:space="preserve"> NUMPAGES \*Arabic </w:instrText>
    </w:r>
    <w:r w:rsidR="002B037A">
      <w:rPr>
        <w:smallCaps/>
        <w:color w:val="999999"/>
        <w:sz w:val="24"/>
      </w:rPr>
      <w:fldChar w:fldCharType="separate"/>
    </w:r>
    <w:r w:rsidR="00B1205C">
      <w:rPr>
        <w:smallCaps/>
        <w:noProof/>
        <w:color w:val="999999"/>
        <w:sz w:val="24"/>
      </w:rPr>
      <w:t>16</w:t>
    </w:r>
    <w:r w:rsidR="002B037A">
      <w:rPr>
        <w:smallCaps/>
        <w:color w:val="999999"/>
        <w:sz w:val="24"/>
      </w:rPr>
      <w:fldChar w:fldCharType="end"/>
    </w:r>
  </w:p>
  <w:p w14:paraId="2D1420F3" w14:textId="77777777" w:rsidR="00D34514" w:rsidRDefault="00D34514">
    <w:pPr>
      <w:pStyle w:val="Stopka"/>
    </w:pPr>
    <w:r>
      <w:rPr>
        <w:rStyle w:val="Numerstrony"/>
        <w:b/>
        <w:smallCaps/>
        <w:color w:val="999999"/>
        <w:sz w:val="16"/>
      </w:rPr>
      <w:t>Miejski Zarząd Dróg w Płocku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6464D7" w14:textId="77777777" w:rsidR="00AA0605" w:rsidRDefault="00AA0605">
      <w:r>
        <w:separator/>
      </w:r>
    </w:p>
  </w:footnote>
  <w:footnote w:type="continuationSeparator" w:id="0">
    <w:p w14:paraId="3EE2A76F" w14:textId="77777777" w:rsidR="00AA0605" w:rsidRDefault="00AA06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Verdana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cs="Verdana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Verdana" w:hAnsi="Verdana" w:cs="Verdana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Verdana" w:hAnsi="Verdana" w:cs="Verdana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Verdana" w:hAnsi="Verdana" w:cs="Verdana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Verdana" w:hAnsi="Verdana" w:cs="Verdan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Verdana" w:hAnsi="Verdana" w:cs="Verdana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Verdana" w:hAnsi="Verdana" w:cs="Verdana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Verdana" w:hAnsi="Verdana" w:cs="Verdana" w:hint="default"/>
      </w:rPr>
    </w:lvl>
  </w:abstractNum>
  <w:abstractNum w:abstractNumId="2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Verdana" w:hint="default"/>
      </w:rPr>
    </w:lvl>
    <w:lvl w:ilvl="1">
      <w:start w:val="1"/>
      <w:numFmt w:val="decimal"/>
      <w:lvlText w:val="%1.%2."/>
      <w:lvlJc w:val="left"/>
      <w:pPr>
        <w:tabs>
          <w:tab w:val="num" w:pos="704"/>
        </w:tabs>
        <w:ind w:left="704" w:hanging="360"/>
      </w:pPr>
      <w:rPr>
        <w:rFonts w:ascii="Verdana" w:hAnsi="Verdana" w:cs="Verdana" w:hint="default"/>
      </w:rPr>
    </w:lvl>
    <w:lvl w:ilvl="2">
      <w:start w:val="1"/>
      <w:numFmt w:val="decimal"/>
      <w:lvlText w:val="%1.%2.%3."/>
      <w:lvlJc w:val="left"/>
      <w:pPr>
        <w:tabs>
          <w:tab w:val="num" w:pos="1408"/>
        </w:tabs>
        <w:ind w:left="1408" w:hanging="720"/>
      </w:pPr>
      <w:rPr>
        <w:rFonts w:ascii="Verdana" w:hAnsi="Verdana" w:cs="Verdana" w:hint="default"/>
      </w:rPr>
    </w:lvl>
    <w:lvl w:ilvl="3">
      <w:start w:val="1"/>
      <w:numFmt w:val="decimal"/>
      <w:lvlText w:val="%1.%2.%3.%4."/>
      <w:lvlJc w:val="left"/>
      <w:pPr>
        <w:tabs>
          <w:tab w:val="num" w:pos="1752"/>
        </w:tabs>
        <w:ind w:left="1752" w:hanging="720"/>
      </w:pPr>
      <w:rPr>
        <w:rFonts w:ascii="Verdana" w:hAnsi="Verdana" w:cs="Verdana" w:hint="default"/>
      </w:rPr>
    </w:lvl>
    <w:lvl w:ilvl="4">
      <w:start w:val="1"/>
      <w:numFmt w:val="decimal"/>
      <w:lvlText w:val="%1.%2.%3.%4.%5."/>
      <w:lvlJc w:val="left"/>
      <w:pPr>
        <w:tabs>
          <w:tab w:val="num" w:pos="2456"/>
        </w:tabs>
        <w:ind w:left="2456" w:hanging="1080"/>
      </w:pPr>
      <w:rPr>
        <w:rFonts w:ascii="Verdana" w:hAnsi="Verdana" w:cs="Verdana" w:hint="default"/>
      </w:rPr>
    </w:lvl>
    <w:lvl w:ilvl="5">
      <w:start w:val="1"/>
      <w:numFmt w:val="decimal"/>
      <w:lvlText w:val="%1.%2.%3.%4.%5.%6."/>
      <w:lvlJc w:val="left"/>
      <w:pPr>
        <w:tabs>
          <w:tab w:val="num" w:pos="2800"/>
        </w:tabs>
        <w:ind w:left="2800" w:hanging="1080"/>
      </w:pPr>
      <w:rPr>
        <w:rFonts w:ascii="Verdana" w:hAnsi="Verdana" w:cs="Verdan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04"/>
        </w:tabs>
        <w:ind w:left="3504" w:hanging="1440"/>
      </w:pPr>
      <w:rPr>
        <w:rFonts w:ascii="Verdana" w:hAnsi="Verdana" w:cs="Verdana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48"/>
        </w:tabs>
        <w:ind w:left="3848" w:hanging="1440"/>
      </w:pPr>
      <w:rPr>
        <w:rFonts w:ascii="Verdana" w:hAnsi="Verdana" w:cs="Verdana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52"/>
        </w:tabs>
        <w:ind w:left="4552" w:hanging="1800"/>
      </w:pPr>
      <w:rPr>
        <w:rFonts w:ascii="Verdana" w:hAnsi="Verdana" w:cs="Verdana" w:hint="default"/>
      </w:rPr>
    </w:lvl>
  </w:abstractNum>
  <w:abstractNum w:abstractNumId="3">
    <w:nsid w:val="00000004"/>
    <w:multiLevelType w:val="singleLevel"/>
    <w:tmpl w:val="00000004"/>
    <w:name w:val="WW8Num7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</w:rPr>
    </w:lvl>
  </w:abstractNum>
  <w:abstractNum w:abstractNumId="4">
    <w:nsid w:val="00000005"/>
    <w:multiLevelType w:val="multilevel"/>
    <w:tmpl w:val="00000005"/>
    <w:name w:val="WW8Num9"/>
    <w:lvl w:ilvl="0">
      <w:start w:val="1"/>
      <w:numFmt w:val="decimal"/>
      <w:lvlText w:val="%1)"/>
      <w:lvlJc w:val="left"/>
      <w:pPr>
        <w:tabs>
          <w:tab w:val="num" w:pos="704"/>
        </w:tabs>
        <w:ind w:left="70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4"/>
        </w:tabs>
        <w:ind w:left="7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8"/>
        </w:tabs>
        <w:ind w:left="14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52"/>
        </w:tabs>
        <w:ind w:left="17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56"/>
        </w:tabs>
        <w:ind w:left="24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00"/>
        </w:tabs>
        <w:ind w:left="2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04"/>
        </w:tabs>
        <w:ind w:left="35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48"/>
        </w:tabs>
        <w:ind w:left="38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52"/>
        </w:tabs>
        <w:ind w:left="4552" w:hanging="1800"/>
      </w:pPr>
      <w:rPr>
        <w:rFonts w:hint="default"/>
      </w:rPr>
    </w:lvl>
  </w:abstractNum>
  <w:abstractNum w:abstractNumId="5">
    <w:nsid w:val="00000006"/>
    <w:multiLevelType w:val="singleLevel"/>
    <w:tmpl w:val="00000006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155" w:hanging="360"/>
      </w:pPr>
      <w:rPr>
        <w:rFonts w:ascii="Verdana" w:hAnsi="Verdana" w:cs="Verdana"/>
      </w:rPr>
    </w:lvl>
  </w:abstractNum>
  <w:abstractNum w:abstractNumId="6">
    <w:nsid w:val="00000007"/>
    <w:multiLevelType w:val="singleLevel"/>
    <w:tmpl w:val="00000007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/>
      </w:rPr>
    </w:lvl>
  </w:abstractNum>
  <w:abstractNum w:abstractNumId="7">
    <w:nsid w:val="00000008"/>
    <w:multiLevelType w:val="multilevel"/>
    <w:tmpl w:val="04DCBCC6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b w:val="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0000009"/>
    <w:multiLevelType w:val="singleLevel"/>
    <w:tmpl w:val="00000009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/>
        <w:color w:val="00000A"/>
      </w:rPr>
    </w:lvl>
  </w:abstractNum>
  <w:abstractNum w:abstractNumId="9">
    <w:nsid w:val="0000000A"/>
    <w:multiLevelType w:val="singleLevel"/>
    <w:tmpl w:val="0000000A"/>
    <w:name w:val="WW8Num15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Verdana" w:hAnsi="Verdana" w:cs="Verdana" w:hint="default"/>
      </w:rPr>
    </w:lvl>
  </w:abstractNum>
  <w:abstractNum w:abstractNumId="10">
    <w:nsid w:val="0000000B"/>
    <w:multiLevelType w:val="singleLevel"/>
    <w:tmpl w:val="0000000B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</w:rPr>
    </w:lvl>
  </w:abstractNum>
  <w:abstractNum w:abstractNumId="11">
    <w:nsid w:val="0000000C"/>
    <w:multiLevelType w:val="singleLevel"/>
    <w:tmpl w:val="0000000C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12">
    <w:nsid w:val="0000000D"/>
    <w:multiLevelType w:val="singleLevel"/>
    <w:tmpl w:val="0000000D"/>
    <w:name w:val="WW8Num20"/>
    <w:lvl w:ilvl="0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ascii="Verdana" w:hAnsi="Verdana" w:cs="Verdana" w:hint="default"/>
      </w:rPr>
    </w:lvl>
  </w:abstractNum>
  <w:abstractNum w:abstractNumId="13">
    <w:nsid w:val="0000000E"/>
    <w:multiLevelType w:val="multilevel"/>
    <w:tmpl w:val="0000000E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/>
        <w:b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06" w:hanging="720"/>
      </w:pPr>
      <w:rPr>
        <w:rFonts w:ascii="Verdana" w:eastAsia="Calibri" w:hAnsi="Verdana" w:cs="Verdana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32" w:hanging="720"/>
      </w:pPr>
      <w:rPr>
        <w:rFonts w:ascii="Verdana" w:eastAsia="Calibri" w:hAnsi="Verdana" w:cs="Verdana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18" w:hanging="1080"/>
      </w:pPr>
      <w:rPr>
        <w:rFonts w:ascii="Verdana" w:eastAsia="Calibri" w:hAnsi="Verdana" w:cs="Verdana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04" w:hanging="1440"/>
      </w:pPr>
      <w:rPr>
        <w:rFonts w:ascii="Verdana" w:eastAsia="Calibri" w:hAnsi="Verdana" w:cs="Verdana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30" w:hanging="1440"/>
      </w:pPr>
      <w:rPr>
        <w:rFonts w:ascii="Verdana" w:eastAsia="Calibri" w:hAnsi="Verdana" w:cs="Verdan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16" w:hanging="1800"/>
      </w:pPr>
      <w:rPr>
        <w:rFonts w:ascii="Verdana" w:eastAsia="Calibri" w:hAnsi="Verdana" w:cs="Verdana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502" w:hanging="2160"/>
      </w:pPr>
      <w:rPr>
        <w:rFonts w:ascii="Verdana" w:eastAsia="Calibri" w:hAnsi="Verdana" w:cs="Verdana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28" w:hanging="2160"/>
      </w:pPr>
      <w:rPr>
        <w:rFonts w:ascii="Verdana" w:eastAsia="Calibri" w:hAnsi="Verdana" w:cs="Verdana" w:hint="default"/>
      </w:rPr>
    </w:lvl>
  </w:abstractNum>
  <w:abstractNum w:abstractNumId="14">
    <w:nsid w:val="0000000F"/>
    <w:multiLevelType w:val="multilevel"/>
    <w:tmpl w:val="0000000F"/>
    <w:name w:val="WW8Num22"/>
    <w:lvl w:ilvl="0">
      <w:start w:val="1"/>
      <w:numFmt w:val="lowerLetter"/>
      <w:lvlText w:val="%1)"/>
      <w:lvlJc w:val="left"/>
      <w:pPr>
        <w:tabs>
          <w:tab w:val="num" w:pos="704"/>
        </w:tabs>
        <w:ind w:left="704" w:hanging="360"/>
      </w:pPr>
      <w:rPr>
        <w:rFonts w:ascii="Verdana" w:hAnsi="Verdana" w:cs="Verdana" w:hint="default"/>
        <w:b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704"/>
        </w:tabs>
        <w:ind w:left="704" w:hanging="360"/>
      </w:pPr>
      <w:rPr>
        <w:rFonts w:ascii="Verdana" w:hAnsi="Verdana" w:cs="Verdana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408"/>
        </w:tabs>
        <w:ind w:left="1408" w:hanging="720"/>
      </w:pPr>
      <w:rPr>
        <w:rFonts w:ascii="Verdana" w:hAnsi="Verdana" w:cs="Verdana" w:hint="default"/>
        <w:b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752"/>
        </w:tabs>
        <w:ind w:left="1752" w:hanging="720"/>
      </w:pPr>
      <w:rPr>
        <w:rFonts w:ascii="Verdana" w:hAnsi="Verdana" w:cs="Verdana" w:hint="default"/>
        <w:b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2456"/>
        </w:tabs>
        <w:ind w:left="2456" w:hanging="1080"/>
      </w:pPr>
      <w:rPr>
        <w:rFonts w:ascii="Verdana" w:hAnsi="Verdana" w:cs="Verdana" w:hint="default"/>
        <w:b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00"/>
        </w:tabs>
        <w:ind w:left="2800" w:hanging="1080"/>
      </w:pPr>
      <w:rPr>
        <w:rFonts w:ascii="Verdana" w:hAnsi="Verdana" w:cs="Verdana" w:hint="default"/>
        <w:b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3504"/>
        </w:tabs>
        <w:ind w:left="3504" w:hanging="1440"/>
      </w:pPr>
      <w:rPr>
        <w:rFonts w:ascii="Verdana" w:hAnsi="Verdana" w:cs="Verdana" w:hint="default"/>
        <w:b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3848"/>
        </w:tabs>
        <w:ind w:left="3848" w:hanging="1440"/>
      </w:pPr>
      <w:rPr>
        <w:rFonts w:ascii="Verdana" w:hAnsi="Verdana" w:cs="Verdana" w:hint="default"/>
        <w:b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4552"/>
        </w:tabs>
        <w:ind w:left="4552" w:hanging="1800"/>
      </w:pPr>
      <w:rPr>
        <w:rFonts w:ascii="Verdana" w:hAnsi="Verdana" w:cs="Verdana" w:hint="default"/>
        <w:b w:val="0"/>
        <w:sz w:val="20"/>
      </w:rPr>
    </w:lvl>
  </w:abstractNum>
  <w:abstractNum w:abstractNumId="15">
    <w:nsid w:val="00000010"/>
    <w:multiLevelType w:val="multilevel"/>
    <w:tmpl w:val="00000010"/>
    <w:name w:val="WW8Num23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Verdana" w:hint="default"/>
      </w:rPr>
    </w:lvl>
    <w:lvl w:ilvl="1">
      <w:start w:val="1"/>
      <w:numFmt w:val="decimal"/>
      <w:lvlText w:val="%1.%2."/>
      <w:lvlJc w:val="left"/>
      <w:pPr>
        <w:tabs>
          <w:tab w:val="num" w:pos="704"/>
        </w:tabs>
        <w:ind w:left="704" w:hanging="360"/>
      </w:pPr>
      <w:rPr>
        <w:rFonts w:ascii="Verdana" w:hAnsi="Verdana" w:cs="Verdana" w:hint="default"/>
      </w:rPr>
    </w:lvl>
    <w:lvl w:ilvl="2">
      <w:start w:val="1"/>
      <w:numFmt w:val="decimal"/>
      <w:lvlText w:val="%1.%2.%3."/>
      <w:lvlJc w:val="left"/>
      <w:pPr>
        <w:tabs>
          <w:tab w:val="num" w:pos="1408"/>
        </w:tabs>
        <w:ind w:left="1408" w:hanging="720"/>
      </w:pPr>
      <w:rPr>
        <w:rFonts w:ascii="Verdana" w:hAnsi="Verdana" w:cs="Verdana" w:hint="default"/>
      </w:rPr>
    </w:lvl>
    <w:lvl w:ilvl="3">
      <w:start w:val="1"/>
      <w:numFmt w:val="decimal"/>
      <w:lvlText w:val="%1.%2.%3.%4."/>
      <w:lvlJc w:val="left"/>
      <w:pPr>
        <w:tabs>
          <w:tab w:val="num" w:pos="1752"/>
        </w:tabs>
        <w:ind w:left="1752" w:hanging="720"/>
      </w:pPr>
      <w:rPr>
        <w:rFonts w:ascii="Verdana" w:hAnsi="Verdana" w:cs="Verdana" w:hint="default"/>
      </w:rPr>
    </w:lvl>
    <w:lvl w:ilvl="4">
      <w:start w:val="1"/>
      <w:numFmt w:val="decimal"/>
      <w:lvlText w:val="%1.%2.%3.%4.%5."/>
      <w:lvlJc w:val="left"/>
      <w:pPr>
        <w:tabs>
          <w:tab w:val="num" w:pos="2456"/>
        </w:tabs>
        <w:ind w:left="2456" w:hanging="1080"/>
      </w:pPr>
      <w:rPr>
        <w:rFonts w:ascii="Verdana" w:hAnsi="Verdana" w:cs="Verdana" w:hint="default"/>
      </w:rPr>
    </w:lvl>
    <w:lvl w:ilvl="5">
      <w:start w:val="1"/>
      <w:numFmt w:val="decimal"/>
      <w:lvlText w:val="%1.%2.%3.%4.%5.%6."/>
      <w:lvlJc w:val="left"/>
      <w:pPr>
        <w:tabs>
          <w:tab w:val="num" w:pos="2800"/>
        </w:tabs>
        <w:ind w:left="2800" w:hanging="1080"/>
      </w:pPr>
      <w:rPr>
        <w:rFonts w:ascii="Verdana" w:hAnsi="Verdana" w:cs="Verdan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04"/>
        </w:tabs>
        <w:ind w:left="3504" w:hanging="1440"/>
      </w:pPr>
      <w:rPr>
        <w:rFonts w:ascii="Verdana" w:hAnsi="Verdana" w:cs="Verdana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48"/>
        </w:tabs>
        <w:ind w:left="3848" w:hanging="1440"/>
      </w:pPr>
      <w:rPr>
        <w:rFonts w:ascii="Verdana" w:hAnsi="Verdana" w:cs="Verdana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52"/>
        </w:tabs>
        <w:ind w:left="4552" w:hanging="1800"/>
      </w:pPr>
      <w:rPr>
        <w:rFonts w:ascii="Verdana" w:hAnsi="Verdana" w:cs="Verdana" w:hint="default"/>
      </w:rPr>
    </w:lvl>
  </w:abstractNum>
  <w:abstractNum w:abstractNumId="16">
    <w:nsid w:val="00000011"/>
    <w:multiLevelType w:val="singleLevel"/>
    <w:tmpl w:val="00000011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</w:rPr>
    </w:lvl>
  </w:abstractNum>
  <w:abstractNum w:abstractNumId="17">
    <w:nsid w:val="00000012"/>
    <w:multiLevelType w:val="multilevel"/>
    <w:tmpl w:val="0000001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Verdana" w:hAnsi="Verdana" w:cs="Verdana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00000013"/>
    <w:multiLevelType w:val="singleLevel"/>
    <w:tmpl w:val="00000013"/>
    <w:name w:val="WW8Num26"/>
    <w:lvl w:ilvl="0">
      <w:start w:val="1"/>
      <w:numFmt w:val="decimal"/>
      <w:lvlText w:val="%1)"/>
      <w:lvlJc w:val="left"/>
      <w:pPr>
        <w:tabs>
          <w:tab w:val="num" w:pos="708"/>
        </w:tabs>
        <w:ind w:left="644" w:hanging="360"/>
      </w:pPr>
      <w:rPr>
        <w:rFonts w:ascii="Verdana" w:hAnsi="Verdana" w:cs="Verdana"/>
      </w:rPr>
    </w:lvl>
  </w:abstractNum>
  <w:abstractNum w:abstractNumId="19">
    <w:nsid w:val="00000014"/>
    <w:multiLevelType w:val="singleLevel"/>
    <w:tmpl w:val="00000014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Verdana" w:hint="default"/>
        <w:sz w:val="20"/>
      </w:rPr>
    </w:lvl>
  </w:abstractNum>
  <w:abstractNum w:abstractNumId="20">
    <w:nsid w:val="00000015"/>
    <w:multiLevelType w:val="multilevel"/>
    <w:tmpl w:val="00000015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/>
        <w:color w:val="00000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1">
    <w:nsid w:val="00000016"/>
    <w:multiLevelType w:val="singleLevel"/>
    <w:tmpl w:val="00000016"/>
    <w:name w:val="WW8Num30"/>
    <w:lvl w:ilvl="0">
      <w:start w:val="1"/>
      <w:numFmt w:val="decimal"/>
      <w:lvlText w:val="%1)"/>
      <w:lvlJc w:val="left"/>
      <w:pPr>
        <w:tabs>
          <w:tab w:val="num" w:pos="1134"/>
        </w:tabs>
        <w:ind w:left="720" w:hanging="266"/>
      </w:pPr>
      <w:rPr>
        <w:rFonts w:ascii="Verdana" w:hAnsi="Verdana" w:cs="Verdana" w:hint="default"/>
      </w:rPr>
    </w:lvl>
  </w:abstractNum>
  <w:abstractNum w:abstractNumId="22">
    <w:nsid w:val="00000017"/>
    <w:multiLevelType w:val="single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</w:rPr>
    </w:lvl>
  </w:abstractNum>
  <w:abstractNum w:abstractNumId="23">
    <w:nsid w:val="00000018"/>
    <w:multiLevelType w:val="multilevel"/>
    <w:tmpl w:val="00000018"/>
    <w:name w:val="WW8Num3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Verdana" w:hAnsi="Verdana" w:cs="Verdana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4">
    <w:nsid w:val="00000019"/>
    <w:multiLevelType w:val="multilevel"/>
    <w:tmpl w:val="00000019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ascii="Verdana" w:eastAsia="Calibri" w:hAnsi="Verdana" w:cs="Verdana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25">
    <w:nsid w:val="0000001A"/>
    <w:multiLevelType w:val="multilevel"/>
    <w:tmpl w:val="0000001A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Verdana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05C6319E"/>
    <w:multiLevelType w:val="multilevel"/>
    <w:tmpl w:val="34003376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062203CD"/>
    <w:multiLevelType w:val="hybridMultilevel"/>
    <w:tmpl w:val="DF0EA0A8"/>
    <w:lvl w:ilvl="0" w:tplc="E0EC48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2C41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B0F8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22C6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D226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6A2F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081D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A88F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8EE2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15330572"/>
    <w:multiLevelType w:val="multilevel"/>
    <w:tmpl w:val="1F86D2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/>
        <w:b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32" w:hanging="720"/>
      </w:pPr>
      <w:rPr>
        <w:rFonts w:ascii="Verdana" w:eastAsia="Calibri" w:hAnsi="Verdana" w:cs="Verdana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18" w:hanging="1080"/>
      </w:pPr>
      <w:rPr>
        <w:rFonts w:ascii="Verdana" w:eastAsia="Calibri" w:hAnsi="Verdana" w:cs="Verdana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04" w:hanging="1440"/>
      </w:pPr>
      <w:rPr>
        <w:rFonts w:ascii="Verdana" w:eastAsia="Calibri" w:hAnsi="Verdana" w:cs="Verdana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30" w:hanging="1440"/>
      </w:pPr>
      <w:rPr>
        <w:rFonts w:ascii="Verdana" w:eastAsia="Calibri" w:hAnsi="Verdana" w:cs="Verdan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16" w:hanging="1800"/>
      </w:pPr>
      <w:rPr>
        <w:rFonts w:ascii="Verdana" w:eastAsia="Calibri" w:hAnsi="Verdana" w:cs="Verdana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502" w:hanging="2160"/>
      </w:pPr>
      <w:rPr>
        <w:rFonts w:ascii="Verdana" w:eastAsia="Calibri" w:hAnsi="Verdana" w:cs="Verdana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28" w:hanging="2160"/>
      </w:pPr>
      <w:rPr>
        <w:rFonts w:ascii="Verdana" w:eastAsia="Calibri" w:hAnsi="Verdana" w:cs="Verdana" w:hint="default"/>
      </w:rPr>
    </w:lvl>
  </w:abstractNum>
  <w:abstractNum w:abstractNumId="29">
    <w:nsid w:val="160F0495"/>
    <w:multiLevelType w:val="multilevel"/>
    <w:tmpl w:val="BA6C4138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EDC20BD"/>
    <w:multiLevelType w:val="hybridMultilevel"/>
    <w:tmpl w:val="DBF86032"/>
    <w:lvl w:ilvl="0" w:tplc="CFC08D1C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0E34D39"/>
    <w:multiLevelType w:val="hybridMultilevel"/>
    <w:tmpl w:val="3BC675AA"/>
    <w:lvl w:ilvl="0" w:tplc="69148CB2">
      <w:start w:val="1"/>
      <w:numFmt w:val="decimal"/>
      <w:lvlText w:val="%1."/>
      <w:lvlJc w:val="left"/>
      <w:pPr>
        <w:ind w:left="370" w:hanging="37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3E659AF"/>
    <w:multiLevelType w:val="multilevel"/>
    <w:tmpl w:val="49E0A1F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33">
    <w:nsid w:val="29FD7887"/>
    <w:multiLevelType w:val="hybridMultilevel"/>
    <w:tmpl w:val="70E44CDA"/>
    <w:lvl w:ilvl="0" w:tplc="CD76A4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62A4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C09B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04D5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8607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54FA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167C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6895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BE1E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32B17D6A"/>
    <w:multiLevelType w:val="hybridMultilevel"/>
    <w:tmpl w:val="36ACD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53D1296"/>
    <w:multiLevelType w:val="singleLevel"/>
    <w:tmpl w:val="5A3E82C8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36">
    <w:nsid w:val="37CF502B"/>
    <w:multiLevelType w:val="hybridMultilevel"/>
    <w:tmpl w:val="214CA214"/>
    <w:lvl w:ilvl="0" w:tplc="7FB821C0">
      <w:start w:val="1"/>
      <w:numFmt w:val="decimal"/>
      <w:lvlText w:val="%1)"/>
      <w:lvlJc w:val="left"/>
      <w:pPr>
        <w:ind w:left="10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0" w:hanging="360"/>
      </w:pPr>
    </w:lvl>
    <w:lvl w:ilvl="2" w:tplc="0415001B" w:tentative="1">
      <w:start w:val="1"/>
      <w:numFmt w:val="lowerRoman"/>
      <w:lvlText w:val="%3."/>
      <w:lvlJc w:val="right"/>
      <w:pPr>
        <w:ind w:left="2530" w:hanging="180"/>
      </w:pPr>
    </w:lvl>
    <w:lvl w:ilvl="3" w:tplc="0415000F" w:tentative="1">
      <w:start w:val="1"/>
      <w:numFmt w:val="decimal"/>
      <w:lvlText w:val="%4."/>
      <w:lvlJc w:val="left"/>
      <w:pPr>
        <w:ind w:left="3250" w:hanging="360"/>
      </w:pPr>
    </w:lvl>
    <w:lvl w:ilvl="4" w:tplc="04150019" w:tentative="1">
      <w:start w:val="1"/>
      <w:numFmt w:val="lowerLetter"/>
      <w:lvlText w:val="%5."/>
      <w:lvlJc w:val="left"/>
      <w:pPr>
        <w:ind w:left="3970" w:hanging="360"/>
      </w:pPr>
    </w:lvl>
    <w:lvl w:ilvl="5" w:tplc="0415001B" w:tentative="1">
      <w:start w:val="1"/>
      <w:numFmt w:val="lowerRoman"/>
      <w:lvlText w:val="%6."/>
      <w:lvlJc w:val="right"/>
      <w:pPr>
        <w:ind w:left="4690" w:hanging="180"/>
      </w:pPr>
    </w:lvl>
    <w:lvl w:ilvl="6" w:tplc="0415000F" w:tentative="1">
      <w:start w:val="1"/>
      <w:numFmt w:val="decimal"/>
      <w:lvlText w:val="%7."/>
      <w:lvlJc w:val="left"/>
      <w:pPr>
        <w:ind w:left="5410" w:hanging="360"/>
      </w:pPr>
    </w:lvl>
    <w:lvl w:ilvl="7" w:tplc="04150019" w:tentative="1">
      <w:start w:val="1"/>
      <w:numFmt w:val="lowerLetter"/>
      <w:lvlText w:val="%8."/>
      <w:lvlJc w:val="left"/>
      <w:pPr>
        <w:ind w:left="6130" w:hanging="360"/>
      </w:pPr>
    </w:lvl>
    <w:lvl w:ilvl="8" w:tplc="0415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37">
    <w:nsid w:val="39216B74"/>
    <w:multiLevelType w:val="hybridMultilevel"/>
    <w:tmpl w:val="40D22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4AA6597"/>
    <w:multiLevelType w:val="hybridMultilevel"/>
    <w:tmpl w:val="379254E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4ED61F50"/>
    <w:multiLevelType w:val="multilevel"/>
    <w:tmpl w:val="E4E4AD7E"/>
    <w:lvl w:ilvl="0">
      <w:start w:val="1"/>
      <w:numFmt w:val="decimal"/>
      <w:lvlText w:val="%1)"/>
      <w:lvlJc w:val="left"/>
      <w:pPr>
        <w:tabs>
          <w:tab w:val="num" w:pos="704"/>
        </w:tabs>
        <w:ind w:left="70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4"/>
        </w:tabs>
        <w:ind w:left="7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8"/>
        </w:tabs>
        <w:ind w:left="14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52"/>
        </w:tabs>
        <w:ind w:left="17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56"/>
        </w:tabs>
        <w:ind w:left="24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00"/>
        </w:tabs>
        <w:ind w:left="2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04"/>
        </w:tabs>
        <w:ind w:left="35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48"/>
        </w:tabs>
        <w:ind w:left="38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52"/>
        </w:tabs>
        <w:ind w:left="4552" w:hanging="1800"/>
      </w:pPr>
      <w:rPr>
        <w:rFonts w:hint="default"/>
      </w:rPr>
    </w:lvl>
  </w:abstractNum>
  <w:abstractNum w:abstractNumId="40">
    <w:nsid w:val="5285760F"/>
    <w:multiLevelType w:val="multilevel"/>
    <w:tmpl w:val="A4F4C1AC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color w:val="auto"/>
        <w:u w:val="none"/>
        <w:effect w:val="none"/>
      </w:rPr>
    </w:lvl>
    <w:lvl w:ilvl="1">
      <w:start w:val="3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324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41">
    <w:nsid w:val="66F75A3E"/>
    <w:multiLevelType w:val="multilevel"/>
    <w:tmpl w:val="B060E4D2"/>
    <w:lvl w:ilvl="0">
      <w:start w:val="1"/>
      <w:numFmt w:val="decimal"/>
      <w:lvlText w:val="%1)"/>
      <w:lvlJc w:val="left"/>
      <w:pPr>
        <w:ind w:left="6881" w:hanging="360"/>
      </w:pPr>
      <w:rPr>
        <w:rFonts w:cs="Segoe UI"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41"/>
  </w:num>
  <w:num w:numId="28">
    <w:abstractNumId w:val="34"/>
  </w:num>
  <w:num w:numId="29">
    <w:abstractNumId w:val="32"/>
  </w:num>
  <w:num w:numId="30">
    <w:abstractNumId w:val="28"/>
  </w:num>
  <w:num w:numId="31">
    <w:abstractNumId w:val="39"/>
  </w:num>
  <w:num w:numId="32">
    <w:abstractNumId w:val="37"/>
  </w:num>
  <w:num w:numId="3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0"/>
  </w:num>
  <w:num w:numId="40">
    <w:abstractNumId w:val="36"/>
  </w:num>
  <w:num w:numId="41">
    <w:abstractNumId w:val="27"/>
  </w:num>
  <w:num w:numId="42">
    <w:abstractNumId w:val="33"/>
  </w:num>
  <w:num w:numId="43">
    <w:abstractNumId w:val="31"/>
  </w:num>
  <w:num w:numId="44">
    <w:abstractNumId w:val="3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r. pr. Radek Ziółkowski">
    <w15:presenceInfo w15:providerId="None" w15:userId="r. pr. Radek Ziółkowsk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151"/>
    <w:rsid w:val="00001298"/>
    <w:rsid w:val="000163DB"/>
    <w:rsid w:val="00035622"/>
    <w:rsid w:val="00054293"/>
    <w:rsid w:val="00062F04"/>
    <w:rsid w:val="000646C6"/>
    <w:rsid w:val="00071068"/>
    <w:rsid w:val="00092317"/>
    <w:rsid w:val="000B0063"/>
    <w:rsid w:val="000D20DD"/>
    <w:rsid w:val="000E454D"/>
    <w:rsid w:val="00102809"/>
    <w:rsid w:val="001353DC"/>
    <w:rsid w:val="001442B5"/>
    <w:rsid w:val="0015175F"/>
    <w:rsid w:val="00191B5A"/>
    <w:rsid w:val="001C177A"/>
    <w:rsid w:val="001E0604"/>
    <w:rsid w:val="001E073C"/>
    <w:rsid w:val="001F256F"/>
    <w:rsid w:val="00244BEF"/>
    <w:rsid w:val="00273135"/>
    <w:rsid w:val="00280F2B"/>
    <w:rsid w:val="00287B8D"/>
    <w:rsid w:val="0029144C"/>
    <w:rsid w:val="002A3E55"/>
    <w:rsid w:val="002B037A"/>
    <w:rsid w:val="00315782"/>
    <w:rsid w:val="00317600"/>
    <w:rsid w:val="003177DA"/>
    <w:rsid w:val="00326E0E"/>
    <w:rsid w:val="003305A5"/>
    <w:rsid w:val="003510D5"/>
    <w:rsid w:val="0035278A"/>
    <w:rsid w:val="00370303"/>
    <w:rsid w:val="00385F66"/>
    <w:rsid w:val="003B0191"/>
    <w:rsid w:val="003B2E52"/>
    <w:rsid w:val="003B6BCD"/>
    <w:rsid w:val="003C5F0E"/>
    <w:rsid w:val="003D4975"/>
    <w:rsid w:val="00405B7C"/>
    <w:rsid w:val="00407BB6"/>
    <w:rsid w:val="004113C1"/>
    <w:rsid w:val="00426A46"/>
    <w:rsid w:val="00443799"/>
    <w:rsid w:val="00443896"/>
    <w:rsid w:val="00467EB3"/>
    <w:rsid w:val="00473341"/>
    <w:rsid w:val="00473BD1"/>
    <w:rsid w:val="00475D26"/>
    <w:rsid w:val="0049341F"/>
    <w:rsid w:val="004A7F13"/>
    <w:rsid w:val="004C2629"/>
    <w:rsid w:val="004C3E46"/>
    <w:rsid w:val="004D556A"/>
    <w:rsid w:val="004D6C89"/>
    <w:rsid w:val="005174F0"/>
    <w:rsid w:val="00530810"/>
    <w:rsid w:val="0053467C"/>
    <w:rsid w:val="0054661B"/>
    <w:rsid w:val="00556EAA"/>
    <w:rsid w:val="00575D9E"/>
    <w:rsid w:val="005E1973"/>
    <w:rsid w:val="005E1B0F"/>
    <w:rsid w:val="005E2E2D"/>
    <w:rsid w:val="005E4B17"/>
    <w:rsid w:val="006046B4"/>
    <w:rsid w:val="00624B07"/>
    <w:rsid w:val="006552BF"/>
    <w:rsid w:val="006929F6"/>
    <w:rsid w:val="006A5679"/>
    <w:rsid w:val="006B519F"/>
    <w:rsid w:val="007011B3"/>
    <w:rsid w:val="007177E5"/>
    <w:rsid w:val="007264C6"/>
    <w:rsid w:val="007439BC"/>
    <w:rsid w:val="00770A02"/>
    <w:rsid w:val="007B2C26"/>
    <w:rsid w:val="007B39A0"/>
    <w:rsid w:val="007D13FC"/>
    <w:rsid w:val="007E3978"/>
    <w:rsid w:val="007F53E1"/>
    <w:rsid w:val="00862D0F"/>
    <w:rsid w:val="0088110F"/>
    <w:rsid w:val="008B772F"/>
    <w:rsid w:val="008C55FB"/>
    <w:rsid w:val="008C57C2"/>
    <w:rsid w:val="00901955"/>
    <w:rsid w:val="00901EE8"/>
    <w:rsid w:val="00911225"/>
    <w:rsid w:val="009245FC"/>
    <w:rsid w:val="00926031"/>
    <w:rsid w:val="00960D2B"/>
    <w:rsid w:val="009646E4"/>
    <w:rsid w:val="00972BA7"/>
    <w:rsid w:val="00973FD2"/>
    <w:rsid w:val="00996806"/>
    <w:rsid w:val="009B1939"/>
    <w:rsid w:val="009D4385"/>
    <w:rsid w:val="009E262A"/>
    <w:rsid w:val="00A26A45"/>
    <w:rsid w:val="00A323B1"/>
    <w:rsid w:val="00A53478"/>
    <w:rsid w:val="00A536BF"/>
    <w:rsid w:val="00A64ECA"/>
    <w:rsid w:val="00A67350"/>
    <w:rsid w:val="00A85777"/>
    <w:rsid w:val="00A90220"/>
    <w:rsid w:val="00AA0605"/>
    <w:rsid w:val="00AB03EA"/>
    <w:rsid w:val="00AB2F2F"/>
    <w:rsid w:val="00AC0FE1"/>
    <w:rsid w:val="00AC3004"/>
    <w:rsid w:val="00AC46DD"/>
    <w:rsid w:val="00AD5AF6"/>
    <w:rsid w:val="00AE0A76"/>
    <w:rsid w:val="00AE2CA2"/>
    <w:rsid w:val="00AF2599"/>
    <w:rsid w:val="00AF28E1"/>
    <w:rsid w:val="00B06401"/>
    <w:rsid w:val="00B10847"/>
    <w:rsid w:val="00B109AA"/>
    <w:rsid w:val="00B1205C"/>
    <w:rsid w:val="00B437B6"/>
    <w:rsid w:val="00B80AF1"/>
    <w:rsid w:val="00BA3F4E"/>
    <w:rsid w:val="00BB6CE9"/>
    <w:rsid w:val="00BC35E6"/>
    <w:rsid w:val="00BD6FBB"/>
    <w:rsid w:val="00C02FBD"/>
    <w:rsid w:val="00C23920"/>
    <w:rsid w:val="00C2395B"/>
    <w:rsid w:val="00C6127C"/>
    <w:rsid w:val="00C7696B"/>
    <w:rsid w:val="00C81DF2"/>
    <w:rsid w:val="00C942A6"/>
    <w:rsid w:val="00CB2579"/>
    <w:rsid w:val="00CC7CAD"/>
    <w:rsid w:val="00D04088"/>
    <w:rsid w:val="00D06B43"/>
    <w:rsid w:val="00D106A9"/>
    <w:rsid w:val="00D15AF1"/>
    <w:rsid w:val="00D20334"/>
    <w:rsid w:val="00D310F0"/>
    <w:rsid w:val="00D34514"/>
    <w:rsid w:val="00D50027"/>
    <w:rsid w:val="00D524C7"/>
    <w:rsid w:val="00D56B6F"/>
    <w:rsid w:val="00D64AB0"/>
    <w:rsid w:val="00D7501D"/>
    <w:rsid w:val="00D91F30"/>
    <w:rsid w:val="00D95DD6"/>
    <w:rsid w:val="00DA5326"/>
    <w:rsid w:val="00DC423E"/>
    <w:rsid w:val="00DC6B42"/>
    <w:rsid w:val="00DD09C5"/>
    <w:rsid w:val="00DD50F5"/>
    <w:rsid w:val="00DD670B"/>
    <w:rsid w:val="00E055A6"/>
    <w:rsid w:val="00E1441A"/>
    <w:rsid w:val="00E33466"/>
    <w:rsid w:val="00E4125A"/>
    <w:rsid w:val="00E45F21"/>
    <w:rsid w:val="00E466FC"/>
    <w:rsid w:val="00E47120"/>
    <w:rsid w:val="00E62C59"/>
    <w:rsid w:val="00E838BD"/>
    <w:rsid w:val="00E85505"/>
    <w:rsid w:val="00E90125"/>
    <w:rsid w:val="00EC2151"/>
    <w:rsid w:val="00ED600F"/>
    <w:rsid w:val="00ED7C9C"/>
    <w:rsid w:val="00EE099A"/>
    <w:rsid w:val="00EE138B"/>
    <w:rsid w:val="00EE678F"/>
    <w:rsid w:val="00EF4A0A"/>
    <w:rsid w:val="00F0344B"/>
    <w:rsid w:val="00F07FDA"/>
    <w:rsid w:val="00F30C8E"/>
    <w:rsid w:val="00F371E0"/>
    <w:rsid w:val="00F37DA0"/>
    <w:rsid w:val="00F469D0"/>
    <w:rsid w:val="00F82DFC"/>
    <w:rsid w:val="00F933EE"/>
    <w:rsid w:val="00FC25D4"/>
    <w:rsid w:val="00FC7897"/>
    <w:rsid w:val="00FD0C11"/>
    <w:rsid w:val="00FD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C3CE4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037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2B037A"/>
    <w:pPr>
      <w:keepNext/>
      <w:tabs>
        <w:tab w:val="num" w:pos="0"/>
      </w:tabs>
      <w:outlineLvl w:val="0"/>
    </w:pPr>
    <w:rPr>
      <w:i/>
    </w:rPr>
  </w:style>
  <w:style w:type="paragraph" w:styleId="Nagwek2">
    <w:name w:val="heading 2"/>
    <w:basedOn w:val="Normalny"/>
    <w:next w:val="Normalny"/>
    <w:qFormat/>
    <w:rsid w:val="002B037A"/>
    <w:pPr>
      <w:keepNext/>
      <w:tabs>
        <w:tab w:val="num" w:pos="0"/>
      </w:tabs>
      <w:ind w:left="1701" w:hanging="1559"/>
      <w:outlineLvl w:val="1"/>
    </w:pPr>
    <w:rPr>
      <w:sz w:val="24"/>
    </w:rPr>
  </w:style>
  <w:style w:type="paragraph" w:styleId="Nagwek4">
    <w:name w:val="heading 4"/>
    <w:basedOn w:val="Normalny"/>
    <w:next w:val="Normalny"/>
    <w:qFormat/>
    <w:rsid w:val="002B037A"/>
    <w:pPr>
      <w:keepNext/>
      <w:tabs>
        <w:tab w:val="num" w:pos="0"/>
      </w:tabs>
      <w:outlineLvl w:val="3"/>
    </w:pPr>
    <w:rPr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2B037A"/>
  </w:style>
  <w:style w:type="character" w:customStyle="1" w:styleId="WW8Num2z0">
    <w:name w:val="WW8Num2z0"/>
    <w:rsid w:val="002B037A"/>
    <w:rPr>
      <w:rFonts w:ascii="Verdana" w:hAnsi="Verdana" w:cs="Verdana" w:hint="default"/>
    </w:rPr>
  </w:style>
  <w:style w:type="character" w:customStyle="1" w:styleId="WW8Num2z1">
    <w:name w:val="WW8Num2z1"/>
    <w:rsid w:val="002B037A"/>
  </w:style>
  <w:style w:type="character" w:customStyle="1" w:styleId="WW8Num2z2">
    <w:name w:val="WW8Num2z2"/>
    <w:rsid w:val="002B037A"/>
  </w:style>
  <w:style w:type="character" w:customStyle="1" w:styleId="WW8Num2z3">
    <w:name w:val="WW8Num2z3"/>
    <w:rsid w:val="002B037A"/>
  </w:style>
  <w:style w:type="character" w:customStyle="1" w:styleId="WW8Num2z4">
    <w:name w:val="WW8Num2z4"/>
    <w:rsid w:val="002B037A"/>
  </w:style>
  <w:style w:type="character" w:customStyle="1" w:styleId="WW8Num2z5">
    <w:name w:val="WW8Num2z5"/>
    <w:rsid w:val="002B037A"/>
  </w:style>
  <w:style w:type="character" w:customStyle="1" w:styleId="WW8Num2z6">
    <w:name w:val="WW8Num2z6"/>
    <w:rsid w:val="002B037A"/>
  </w:style>
  <w:style w:type="character" w:customStyle="1" w:styleId="WW8Num2z7">
    <w:name w:val="WW8Num2z7"/>
    <w:rsid w:val="002B037A"/>
  </w:style>
  <w:style w:type="character" w:customStyle="1" w:styleId="WW8Num2z8">
    <w:name w:val="WW8Num2z8"/>
    <w:rsid w:val="002B037A"/>
  </w:style>
  <w:style w:type="character" w:customStyle="1" w:styleId="WW8Num3z0">
    <w:name w:val="WW8Num3z0"/>
    <w:rsid w:val="002B037A"/>
    <w:rPr>
      <w:rFonts w:ascii="Verdana" w:hAnsi="Verdana" w:cs="Verdana" w:hint="default"/>
    </w:rPr>
  </w:style>
  <w:style w:type="character" w:customStyle="1" w:styleId="WW8Num4z0">
    <w:name w:val="WW8Num4z0"/>
    <w:rsid w:val="002B037A"/>
    <w:rPr>
      <w:rFonts w:ascii="Verdana" w:hAnsi="Verdana" w:cs="Verdana"/>
      <w:b w:val="0"/>
      <w:sz w:val="20"/>
    </w:rPr>
  </w:style>
  <w:style w:type="character" w:customStyle="1" w:styleId="WW8Num5z0">
    <w:name w:val="WW8Num5z0"/>
    <w:rsid w:val="002B037A"/>
    <w:rPr>
      <w:rFonts w:ascii="Verdana" w:hAnsi="Verdana" w:cs="Verdana" w:hint="default"/>
    </w:rPr>
  </w:style>
  <w:style w:type="character" w:customStyle="1" w:styleId="WW8Num6z0">
    <w:name w:val="WW8Num6z0"/>
    <w:rsid w:val="002B037A"/>
    <w:rPr>
      <w:rFonts w:ascii="Verdana" w:hAnsi="Verdana" w:cs="Verdana" w:hint="default"/>
    </w:rPr>
  </w:style>
  <w:style w:type="character" w:customStyle="1" w:styleId="WW8Num7z0">
    <w:name w:val="WW8Num7z0"/>
    <w:rsid w:val="002B037A"/>
    <w:rPr>
      <w:rFonts w:ascii="Verdana" w:hAnsi="Verdana" w:cs="Verdana" w:hint="default"/>
    </w:rPr>
  </w:style>
  <w:style w:type="character" w:customStyle="1" w:styleId="WW8Num8z0">
    <w:name w:val="WW8Num8z0"/>
    <w:rsid w:val="002B037A"/>
    <w:rPr>
      <w:rFonts w:ascii="Verdana" w:hAnsi="Verdana" w:cs="Verdana" w:hint="default"/>
    </w:rPr>
  </w:style>
  <w:style w:type="character" w:customStyle="1" w:styleId="WW8Num9z0">
    <w:name w:val="WW8Num9z0"/>
    <w:rsid w:val="002B037A"/>
    <w:rPr>
      <w:rFonts w:hint="default"/>
    </w:rPr>
  </w:style>
  <w:style w:type="character" w:customStyle="1" w:styleId="WW8Num10z0">
    <w:name w:val="WW8Num10z0"/>
    <w:rsid w:val="002B037A"/>
    <w:rPr>
      <w:rFonts w:ascii="Verdana" w:hAnsi="Verdana" w:cs="Verdana" w:hint="default"/>
      <w:b w:val="0"/>
      <w:i w:val="0"/>
      <w:iCs w:val="0"/>
      <w:color w:val="auto"/>
    </w:rPr>
  </w:style>
  <w:style w:type="character" w:customStyle="1" w:styleId="WW8Num10z1">
    <w:name w:val="WW8Num10z1"/>
    <w:rsid w:val="002B037A"/>
    <w:rPr>
      <w:rFonts w:hint="default"/>
    </w:rPr>
  </w:style>
  <w:style w:type="character" w:customStyle="1" w:styleId="WW8Num11z0">
    <w:name w:val="WW8Num11z0"/>
    <w:rsid w:val="002B037A"/>
    <w:rPr>
      <w:rFonts w:ascii="Verdana" w:hAnsi="Verdana" w:cs="Verdana"/>
    </w:rPr>
  </w:style>
  <w:style w:type="character" w:customStyle="1" w:styleId="WW8Num12z0">
    <w:name w:val="WW8Num12z0"/>
    <w:rsid w:val="002B037A"/>
    <w:rPr>
      <w:rFonts w:ascii="Verdana" w:hAnsi="Verdana" w:cs="Verdana"/>
    </w:rPr>
  </w:style>
  <w:style w:type="character" w:customStyle="1" w:styleId="WW8Num13z0">
    <w:name w:val="WW8Num13z0"/>
    <w:rsid w:val="002B037A"/>
    <w:rPr>
      <w:rFonts w:ascii="Verdana" w:hAnsi="Verdana" w:cs="Verdana"/>
      <w:b w:val="0"/>
      <w:sz w:val="20"/>
    </w:rPr>
  </w:style>
  <w:style w:type="character" w:customStyle="1" w:styleId="WW8Num14z0">
    <w:name w:val="WW8Num14z0"/>
    <w:rsid w:val="002B037A"/>
    <w:rPr>
      <w:rFonts w:ascii="Verdana" w:hAnsi="Verdana" w:cs="Verdana"/>
      <w:color w:val="00000A"/>
    </w:rPr>
  </w:style>
  <w:style w:type="character" w:customStyle="1" w:styleId="WW8Num15z0">
    <w:name w:val="WW8Num15z0"/>
    <w:rsid w:val="002B037A"/>
    <w:rPr>
      <w:rFonts w:ascii="Verdana" w:hAnsi="Verdana" w:cs="Verdana" w:hint="default"/>
    </w:rPr>
  </w:style>
  <w:style w:type="character" w:customStyle="1" w:styleId="WW8Num16z0">
    <w:name w:val="WW8Num16z0"/>
    <w:rsid w:val="002B037A"/>
    <w:rPr>
      <w:rFonts w:ascii="Verdana" w:hAnsi="Verdana" w:cs="Verdana"/>
    </w:rPr>
  </w:style>
  <w:style w:type="character" w:customStyle="1" w:styleId="WW8Num16z1">
    <w:name w:val="WW8Num16z1"/>
    <w:rsid w:val="002B037A"/>
  </w:style>
  <w:style w:type="character" w:customStyle="1" w:styleId="WW8Num16z2">
    <w:name w:val="WW8Num16z2"/>
    <w:rsid w:val="002B037A"/>
  </w:style>
  <w:style w:type="character" w:customStyle="1" w:styleId="WW8Num16z3">
    <w:name w:val="WW8Num16z3"/>
    <w:rsid w:val="002B037A"/>
  </w:style>
  <w:style w:type="character" w:customStyle="1" w:styleId="WW8Num16z4">
    <w:name w:val="WW8Num16z4"/>
    <w:rsid w:val="002B037A"/>
  </w:style>
  <w:style w:type="character" w:customStyle="1" w:styleId="WW8Num16z5">
    <w:name w:val="WW8Num16z5"/>
    <w:rsid w:val="002B037A"/>
  </w:style>
  <w:style w:type="character" w:customStyle="1" w:styleId="WW8Num16z6">
    <w:name w:val="WW8Num16z6"/>
    <w:rsid w:val="002B037A"/>
  </w:style>
  <w:style w:type="character" w:customStyle="1" w:styleId="WW8Num16z7">
    <w:name w:val="WW8Num16z7"/>
    <w:rsid w:val="002B037A"/>
  </w:style>
  <w:style w:type="character" w:customStyle="1" w:styleId="WW8Num16z8">
    <w:name w:val="WW8Num16z8"/>
    <w:rsid w:val="002B037A"/>
  </w:style>
  <w:style w:type="character" w:customStyle="1" w:styleId="WW8Num17z0">
    <w:name w:val="WW8Num17z0"/>
    <w:rsid w:val="002B037A"/>
    <w:rPr>
      <w:rFonts w:ascii="Verdana" w:hAnsi="Verdana" w:cs="Verdana" w:hint="default"/>
    </w:rPr>
  </w:style>
  <w:style w:type="character" w:customStyle="1" w:styleId="WW8Num18z0">
    <w:name w:val="WW8Num18z0"/>
    <w:rsid w:val="002B037A"/>
  </w:style>
  <w:style w:type="character" w:customStyle="1" w:styleId="WW8Num19z0">
    <w:name w:val="WW8Num19z0"/>
    <w:rsid w:val="002B037A"/>
    <w:rPr>
      <w:rFonts w:hint="default"/>
    </w:rPr>
  </w:style>
  <w:style w:type="character" w:customStyle="1" w:styleId="WW8Num20z0">
    <w:name w:val="WW8Num20z0"/>
    <w:rsid w:val="002B037A"/>
    <w:rPr>
      <w:rFonts w:ascii="Verdana" w:hAnsi="Verdana" w:cs="Verdana" w:hint="default"/>
    </w:rPr>
  </w:style>
  <w:style w:type="character" w:customStyle="1" w:styleId="WW8Num21z0">
    <w:name w:val="WW8Num21z0"/>
    <w:rsid w:val="002B037A"/>
    <w:rPr>
      <w:rFonts w:ascii="Verdana" w:hAnsi="Verdana" w:cs="Verdana"/>
      <w:b w:val="0"/>
      <w:color w:val="000000"/>
    </w:rPr>
  </w:style>
  <w:style w:type="character" w:customStyle="1" w:styleId="WW8Num21z1">
    <w:name w:val="WW8Num21z1"/>
    <w:rsid w:val="002B037A"/>
    <w:rPr>
      <w:rFonts w:ascii="Verdana" w:eastAsia="Calibri" w:hAnsi="Verdana" w:cs="Verdana" w:hint="default"/>
    </w:rPr>
  </w:style>
  <w:style w:type="character" w:customStyle="1" w:styleId="WW8Num22z0">
    <w:name w:val="WW8Num22z0"/>
    <w:rsid w:val="002B037A"/>
    <w:rPr>
      <w:rFonts w:ascii="Verdana" w:hAnsi="Verdana" w:cs="Verdana" w:hint="default"/>
      <w:b w:val="0"/>
      <w:sz w:val="20"/>
    </w:rPr>
  </w:style>
  <w:style w:type="character" w:customStyle="1" w:styleId="WW8Num23z0">
    <w:name w:val="WW8Num23z0"/>
    <w:rsid w:val="002B037A"/>
    <w:rPr>
      <w:rFonts w:ascii="Verdana" w:hAnsi="Verdana" w:cs="Verdana" w:hint="default"/>
    </w:rPr>
  </w:style>
  <w:style w:type="character" w:customStyle="1" w:styleId="WW8Num24z0">
    <w:name w:val="WW8Num24z0"/>
    <w:rsid w:val="002B037A"/>
    <w:rPr>
      <w:rFonts w:ascii="Verdana" w:hAnsi="Verdana" w:cs="Verdana" w:hint="default"/>
    </w:rPr>
  </w:style>
  <w:style w:type="character" w:customStyle="1" w:styleId="WW8Num25z0">
    <w:name w:val="WW8Num25z0"/>
    <w:rsid w:val="002B037A"/>
    <w:rPr>
      <w:rFonts w:ascii="Verdana" w:hAnsi="Verdana" w:cs="Verdana" w:hint="default"/>
    </w:rPr>
  </w:style>
  <w:style w:type="character" w:customStyle="1" w:styleId="WW8Num25z2">
    <w:name w:val="WW8Num25z2"/>
    <w:rsid w:val="002B037A"/>
  </w:style>
  <w:style w:type="character" w:customStyle="1" w:styleId="WW8Num25z3">
    <w:name w:val="WW8Num25z3"/>
    <w:rsid w:val="002B037A"/>
  </w:style>
  <w:style w:type="character" w:customStyle="1" w:styleId="WW8Num25z4">
    <w:name w:val="WW8Num25z4"/>
    <w:rsid w:val="002B037A"/>
  </w:style>
  <w:style w:type="character" w:customStyle="1" w:styleId="WW8Num25z5">
    <w:name w:val="WW8Num25z5"/>
    <w:rsid w:val="002B037A"/>
  </w:style>
  <w:style w:type="character" w:customStyle="1" w:styleId="WW8Num25z6">
    <w:name w:val="WW8Num25z6"/>
    <w:rsid w:val="002B037A"/>
  </w:style>
  <w:style w:type="character" w:customStyle="1" w:styleId="WW8Num25z7">
    <w:name w:val="WW8Num25z7"/>
    <w:rsid w:val="002B037A"/>
  </w:style>
  <w:style w:type="character" w:customStyle="1" w:styleId="WW8Num25z8">
    <w:name w:val="WW8Num25z8"/>
    <w:rsid w:val="002B037A"/>
  </w:style>
  <w:style w:type="character" w:customStyle="1" w:styleId="WW8Num26z0">
    <w:name w:val="WW8Num26z0"/>
    <w:rsid w:val="002B037A"/>
    <w:rPr>
      <w:rFonts w:ascii="Verdana" w:hAnsi="Verdana" w:cs="Verdana"/>
    </w:rPr>
  </w:style>
  <w:style w:type="character" w:customStyle="1" w:styleId="WW8Num27z0">
    <w:name w:val="WW8Num27z0"/>
    <w:rsid w:val="002B037A"/>
    <w:rPr>
      <w:rFonts w:ascii="Verdana" w:hAnsi="Verdana" w:cs="Verdana" w:hint="default"/>
      <w:sz w:val="20"/>
    </w:rPr>
  </w:style>
  <w:style w:type="character" w:customStyle="1" w:styleId="WW8Num28z0">
    <w:name w:val="WW8Num28z0"/>
    <w:rsid w:val="002B037A"/>
    <w:rPr>
      <w:rFonts w:ascii="Verdana" w:hAnsi="Verdana" w:cs="Verdana"/>
      <w:color w:val="000000"/>
      <w:sz w:val="20"/>
    </w:rPr>
  </w:style>
  <w:style w:type="character" w:customStyle="1" w:styleId="WW8Num28z1">
    <w:name w:val="WW8Num28z1"/>
    <w:rsid w:val="002B037A"/>
  </w:style>
  <w:style w:type="character" w:customStyle="1" w:styleId="WW8Num28z2">
    <w:name w:val="WW8Num28z2"/>
    <w:rsid w:val="002B037A"/>
  </w:style>
  <w:style w:type="character" w:customStyle="1" w:styleId="WW8Num28z3">
    <w:name w:val="WW8Num28z3"/>
    <w:rsid w:val="002B037A"/>
  </w:style>
  <w:style w:type="character" w:customStyle="1" w:styleId="WW8Num28z4">
    <w:name w:val="WW8Num28z4"/>
    <w:rsid w:val="002B037A"/>
  </w:style>
  <w:style w:type="character" w:customStyle="1" w:styleId="WW8Num28z5">
    <w:name w:val="WW8Num28z5"/>
    <w:rsid w:val="002B037A"/>
  </w:style>
  <w:style w:type="character" w:customStyle="1" w:styleId="WW8Num28z6">
    <w:name w:val="WW8Num28z6"/>
    <w:rsid w:val="002B037A"/>
  </w:style>
  <w:style w:type="character" w:customStyle="1" w:styleId="WW8Num28z7">
    <w:name w:val="WW8Num28z7"/>
    <w:rsid w:val="002B037A"/>
  </w:style>
  <w:style w:type="character" w:customStyle="1" w:styleId="WW8Num28z8">
    <w:name w:val="WW8Num28z8"/>
    <w:rsid w:val="002B037A"/>
  </w:style>
  <w:style w:type="character" w:customStyle="1" w:styleId="WW8Num29z0">
    <w:name w:val="WW8Num29z0"/>
    <w:rsid w:val="002B037A"/>
    <w:rPr>
      <w:rFonts w:ascii="Verdana" w:hAnsi="Verdana" w:cs="Verdana" w:hint="default"/>
      <w:sz w:val="20"/>
    </w:rPr>
  </w:style>
  <w:style w:type="character" w:customStyle="1" w:styleId="WW8Num30z0">
    <w:name w:val="WW8Num30z0"/>
    <w:rsid w:val="002B037A"/>
    <w:rPr>
      <w:rFonts w:ascii="Verdana" w:hAnsi="Verdana" w:cs="Verdana" w:hint="default"/>
    </w:rPr>
  </w:style>
  <w:style w:type="character" w:customStyle="1" w:styleId="WW8Num31z0">
    <w:name w:val="WW8Num31z0"/>
    <w:rsid w:val="002B037A"/>
    <w:rPr>
      <w:rFonts w:ascii="Verdana" w:hAnsi="Verdana" w:cs="Verdana" w:hint="default"/>
    </w:rPr>
  </w:style>
  <w:style w:type="character" w:customStyle="1" w:styleId="WW8Num32z0">
    <w:name w:val="WW8Num32z0"/>
    <w:rsid w:val="002B037A"/>
    <w:rPr>
      <w:rFonts w:ascii="Verdana" w:hAnsi="Verdana" w:cs="Verdana"/>
    </w:rPr>
  </w:style>
  <w:style w:type="character" w:customStyle="1" w:styleId="WW8Num32z1">
    <w:name w:val="WW8Num32z1"/>
    <w:rsid w:val="002B037A"/>
  </w:style>
  <w:style w:type="character" w:customStyle="1" w:styleId="WW8Num32z2">
    <w:name w:val="WW8Num32z2"/>
    <w:rsid w:val="002B037A"/>
  </w:style>
  <w:style w:type="character" w:customStyle="1" w:styleId="WW8Num32z3">
    <w:name w:val="WW8Num32z3"/>
    <w:rsid w:val="002B037A"/>
  </w:style>
  <w:style w:type="character" w:customStyle="1" w:styleId="WW8Num32z4">
    <w:name w:val="WW8Num32z4"/>
    <w:rsid w:val="002B037A"/>
  </w:style>
  <w:style w:type="character" w:customStyle="1" w:styleId="WW8Num32z5">
    <w:name w:val="WW8Num32z5"/>
    <w:rsid w:val="002B037A"/>
  </w:style>
  <w:style w:type="character" w:customStyle="1" w:styleId="WW8Num32z6">
    <w:name w:val="WW8Num32z6"/>
    <w:rsid w:val="002B037A"/>
  </w:style>
  <w:style w:type="character" w:customStyle="1" w:styleId="WW8Num32z7">
    <w:name w:val="WW8Num32z7"/>
    <w:rsid w:val="002B037A"/>
  </w:style>
  <w:style w:type="character" w:customStyle="1" w:styleId="WW8Num32z8">
    <w:name w:val="WW8Num32z8"/>
    <w:rsid w:val="002B037A"/>
  </w:style>
  <w:style w:type="character" w:customStyle="1" w:styleId="WW8Num33z0">
    <w:name w:val="WW8Num33z0"/>
    <w:rsid w:val="002B037A"/>
    <w:rPr>
      <w:rFonts w:ascii="Verdana" w:hAnsi="Verdana" w:cs="Verdana"/>
      <w:b/>
    </w:rPr>
  </w:style>
  <w:style w:type="character" w:customStyle="1" w:styleId="WW8Num33z1">
    <w:name w:val="WW8Num33z1"/>
    <w:rsid w:val="002B037A"/>
  </w:style>
  <w:style w:type="character" w:customStyle="1" w:styleId="WW8Num34z0">
    <w:name w:val="WW8Num34z0"/>
    <w:rsid w:val="002B037A"/>
    <w:rPr>
      <w:rFonts w:ascii="Verdana" w:hAnsi="Verdana" w:cs="Verdana" w:hint="default"/>
    </w:rPr>
  </w:style>
  <w:style w:type="character" w:customStyle="1" w:styleId="WW8Num35z0">
    <w:name w:val="WW8Num35z0"/>
    <w:rsid w:val="002B037A"/>
    <w:rPr>
      <w:rFonts w:hint="default"/>
    </w:rPr>
  </w:style>
  <w:style w:type="character" w:customStyle="1" w:styleId="WW8Num35z1">
    <w:name w:val="WW8Num35z1"/>
    <w:rsid w:val="002B037A"/>
  </w:style>
  <w:style w:type="character" w:customStyle="1" w:styleId="WW8Num35z2">
    <w:name w:val="WW8Num35z2"/>
    <w:rsid w:val="002B037A"/>
  </w:style>
  <w:style w:type="character" w:customStyle="1" w:styleId="WW8Num35z3">
    <w:name w:val="WW8Num35z3"/>
    <w:rsid w:val="002B037A"/>
  </w:style>
  <w:style w:type="character" w:customStyle="1" w:styleId="WW8Num35z4">
    <w:name w:val="WW8Num35z4"/>
    <w:rsid w:val="002B037A"/>
  </w:style>
  <w:style w:type="character" w:customStyle="1" w:styleId="WW8Num35z5">
    <w:name w:val="WW8Num35z5"/>
    <w:rsid w:val="002B037A"/>
  </w:style>
  <w:style w:type="character" w:customStyle="1" w:styleId="WW8Num35z6">
    <w:name w:val="WW8Num35z6"/>
    <w:rsid w:val="002B037A"/>
  </w:style>
  <w:style w:type="character" w:customStyle="1" w:styleId="WW8Num35z7">
    <w:name w:val="WW8Num35z7"/>
    <w:rsid w:val="002B037A"/>
  </w:style>
  <w:style w:type="character" w:customStyle="1" w:styleId="WW8Num35z8">
    <w:name w:val="WW8Num35z8"/>
    <w:rsid w:val="002B037A"/>
  </w:style>
  <w:style w:type="character" w:customStyle="1" w:styleId="WW8Num36z0">
    <w:name w:val="WW8Num36z0"/>
    <w:rsid w:val="002B037A"/>
    <w:rPr>
      <w:rFonts w:ascii="Verdana" w:hAnsi="Verdana" w:cs="Verdana" w:hint="default"/>
    </w:rPr>
  </w:style>
  <w:style w:type="character" w:customStyle="1" w:styleId="WW8Num36z1">
    <w:name w:val="WW8Num36z1"/>
    <w:rsid w:val="002B037A"/>
  </w:style>
  <w:style w:type="character" w:customStyle="1" w:styleId="WW8Num36z2">
    <w:name w:val="WW8Num36z2"/>
    <w:rsid w:val="002B037A"/>
  </w:style>
  <w:style w:type="character" w:customStyle="1" w:styleId="WW8Num36z3">
    <w:name w:val="WW8Num36z3"/>
    <w:rsid w:val="002B037A"/>
    <w:rPr>
      <w:rFonts w:ascii="Verdana" w:eastAsia="Calibri" w:hAnsi="Verdana" w:cs="Verdana"/>
    </w:rPr>
  </w:style>
  <w:style w:type="character" w:customStyle="1" w:styleId="WW8Num36z4">
    <w:name w:val="WW8Num36z4"/>
    <w:rsid w:val="002B037A"/>
  </w:style>
  <w:style w:type="character" w:customStyle="1" w:styleId="WW8Num36z5">
    <w:name w:val="WW8Num36z5"/>
    <w:rsid w:val="002B037A"/>
  </w:style>
  <w:style w:type="character" w:customStyle="1" w:styleId="WW8Num36z6">
    <w:name w:val="WW8Num36z6"/>
    <w:rsid w:val="002B037A"/>
  </w:style>
  <w:style w:type="character" w:customStyle="1" w:styleId="WW8Num36z7">
    <w:name w:val="WW8Num36z7"/>
    <w:rsid w:val="002B037A"/>
  </w:style>
  <w:style w:type="character" w:customStyle="1" w:styleId="WW8Num36z8">
    <w:name w:val="WW8Num36z8"/>
    <w:rsid w:val="002B037A"/>
  </w:style>
  <w:style w:type="character" w:customStyle="1" w:styleId="WW8Num37z0">
    <w:name w:val="WW8Num37z0"/>
    <w:rsid w:val="002B037A"/>
    <w:rPr>
      <w:rFonts w:hint="default"/>
    </w:rPr>
  </w:style>
  <w:style w:type="character" w:customStyle="1" w:styleId="WW8Num38z0">
    <w:name w:val="WW8Num38z0"/>
    <w:rsid w:val="002B037A"/>
    <w:rPr>
      <w:rFonts w:ascii="Verdana" w:hAnsi="Verdana" w:cs="Verdana"/>
    </w:rPr>
  </w:style>
  <w:style w:type="character" w:customStyle="1" w:styleId="WW8Num38z1">
    <w:name w:val="WW8Num38z1"/>
    <w:rsid w:val="002B037A"/>
  </w:style>
  <w:style w:type="character" w:customStyle="1" w:styleId="WW8Num38z2">
    <w:name w:val="WW8Num38z2"/>
    <w:rsid w:val="002B037A"/>
  </w:style>
  <w:style w:type="character" w:customStyle="1" w:styleId="WW8Num38z3">
    <w:name w:val="WW8Num38z3"/>
    <w:rsid w:val="002B037A"/>
  </w:style>
  <w:style w:type="character" w:customStyle="1" w:styleId="WW8Num38z4">
    <w:name w:val="WW8Num38z4"/>
    <w:rsid w:val="002B037A"/>
  </w:style>
  <w:style w:type="character" w:customStyle="1" w:styleId="WW8Num38z5">
    <w:name w:val="WW8Num38z5"/>
    <w:rsid w:val="002B037A"/>
  </w:style>
  <w:style w:type="character" w:customStyle="1" w:styleId="WW8Num38z6">
    <w:name w:val="WW8Num38z6"/>
    <w:rsid w:val="002B037A"/>
  </w:style>
  <w:style w:type="character" w:customStyle="1" w:styleId="WW8Num38z7">
    <w:name w:val="WW8Num38z7"/>
    <w:rsid w:val="002B037A"/>
  </w:style>
  <w:style w:type="character" w:customStyle="1" w:styleId="WW8Num38z8">
    <w:name w:val="WW8Num38z8"/>
    <w:rsid w:val="002B037A"/>
  </w:style>
  <w:style w:type="character" w:customStyle="1" w:styleId="WW8Num39z0">
    <w:name w:val="WW8Num39z0"/>
    <w:rsid w:val="002B037A"/>
    <w:rPr>
      <w:rFonts w:ascii="Verdana" w:hAnsi="Verdana" w:cs="Verdana" w:hint="default"/>
    </w:rPr>
  </w:style>
  <w:style w:type="character" w:customStyle="1" w:styleId="WW8Num39z1">
    <w:name w:val="WW8Num39z1"/>
    <w:rsid w:val="002B037A"/>
  </w:style>
  <w:style w:type="character" w:customStyle="1" w:styleId="WW8Num39z2">
    <w:name w:val="WW8Num39z2"/>
    <w:rsid w:val="002B037A"/>
  </w:style>
  <w:style w:type="character" w:customStyle="1" w:styleId="WW8Num39z3">
    <w:name w:val="WW8Num39z3"/>
    <w:rsid w:val="002B037A"/>
  </w:style>
  <w:style w:type="character" w:customStyle="1" w:styleId="WW8Num39z4">
    <w:name w:val="WW8Num39z4"/>
    <w:rsid w:val="002B037A"/>
  </w:style>
  <w:style w:type="character" w:customStyle="1" w:styleId="WW8Num39z5">
    <w:name w:val="WW8Num39z5"/>
    <w:rsid w:val="002B037A"/>
  </w:style>
  <w:style w:type="character" w:customStyle="1" w:styleId="WW8Num39z6">
    <w:name w:val="WW8Num39z6"/>
    <w:rsid w:val="002B037A"/>
  </w:style>
  <w:style w:type="character" w:customStyle="1" w:styleId="WW8Num39z7">
    <w:name w:val="WW8Num39z7"/>
    <w:rsid w:val="002B037A"/>
  </w:style>
  <w:style w:type="character" w:customStyle="1" w:styleId="WW8Num39z8">
    <w:name w:val="WW8Num39z8"/>
    <w:rsid w:val="002B037A"/>
  </w:style>
  <w:style w:type="character" w:customStyle="1" w:styleId="WW8Num40z0">
    <w:name w:val="WW8Num40z0"/>
    <w:rsid w:val="002B037A"/>
    <w:rPr>
      <w:rFonts w:ascii="Verdana" w:hAnsi="Verdana" w:cs="Verdana" w:hint="default"/>
    </w:rPr>
  </w:style>
  <w:style w:type="character" w:customStyle="1" w:styleId="WW8Num40z1">
    <w:name w:val="WW8Num40z1"/>
    <w:rsid w:val="002B037A"/>
  </w:style>
  <w:style w:type="character" w:customStyle="1" w:styleId="WW8Num40z2">
    <w:name w:val="WW8Num40z2"/>
    <w:rsid w:val="002B037A"/>
  </w:style>
  <w:style w:type="character" w:customStyle="1" w:styleId="WW8Num40z3">
    <w:name w:val="WW8Num40z3"/>
    <w:rsid w:val="002B037A"/>
  </w:style>
  <w:style w:type="character" w:customStyle="1" w:styleId="WW8Num40z4">
    <w:name w:val="WW8Num40z4"/>
    <w:rsid w:val="002B037A"/>
  </w:style>
  <w:style w:type="character" w:customStyle="1" w:styleId="WW8Num40z5">
    <w:name w:val="WW8Num40z5"/>
    <w:rsid w:val="002B037A"/>
  </w:style>
  <w:style w:type="character" w:customStyle="1" w:styleId="WW8Num40z6">
    <w:name w:val="WW8Num40z6"/>
    <w:rsid w:val="002B037A"/>
  </w:style>
  <w:style w:type="character" w:customStyle="1" w:styleId="WW8Num40z7">
    <w:name w:val="WW8Num40z7"/>
    <w:rsid w:val="002B037A"/>
  </w:style>
  <w:style w:type="character" w:customStyle="1" w:styleId="WW8Num40z8">
    <w:name w:val="WW8Num40z8"/>
    <w:rsid w:val="002B037A"/>
  </w:style>
  <w:style w:type="character" w:customStyle="1" w:styleId="WW8Num41z0">
    <w:name w:val="WW8Num41z0"/>
    <w:rsid w:val="002B037A"/>
    <w:rPr>
      <w:rFonts w:ascii="Verdana" w:hAnsi="Verdana" w:cs="Verdana"/>
      <w:sz w:val="20"/>
    </w:rPr>
  </w:style>
  <w:style w:type="character" w:customStyle="1" w:styleId="WW8NumSt37z0">
    <w:name w:val="WW8NumSt37z0"/>
    <w:rsid w:val="002B037A"/>
    <w:rPr>
      <w:rFonts w:ascii="Symbol" w:hAnsi="Symbol" w:cs="Symbol" w:hint="default"/>
    </w:rPr>
  </w:style>
  <w:style w:type="character" w:customStyle="1" w:styleId="Domylnaczcionkaakapitu2">
    <w:name w:val="Domyślna czcionka akapitu2"/>
    <w:rsid w:val="002B037A"/>
  </w:style>
  <w:style w:type="character" w:customStyle="1" w:styleId="WW8Num1z1">
    <w:name w:val="WW8Num1z1"/>
    <w:rsid w:val="002B037A"/>
  </w:style>
  <w:style w:type="character" w:customStyle="1" w:styleId="WW8Num1z2">
    <w:name w:val="WW8Num1z2"/>
    <w:rsid w:val="002B037A"/>
  </w:style>
  <w:style w:type="character" w:customStyle="1" w:styleId="WW8Num1z3">
    <w:name w:val="WW8Num1z3"/>
    <w:rsid w:val="002B037A"/>
  </w:style>
  <w:style w:type="character" w:customStyle="1" w:styleId="WW8Num1z4">
    <w:name w:val="WW8Num1z4"/>
    <w:rsid w:val="002B037A"/>
  </w:style>
  <w:style w:type="character" w:customStyle="1" w:styleId="WW8Num1z5">
    <w:name w:val="WW8Num1z5"/>
    <w:rsid w:val="002B037A"/>
  </w:style>
  <w:style w:type="character" w:customStyle="1" w:styleId="WW8Num1z6">
    <w:name w:val="WW8Num1z6"/>
    <w:rsid w:val="002B037A"/>
  </w:style>
  <w:style w:type="character" w:customStyle="1" w:styleId="WW8Num1z7">
    <w:name w:val="WW8Num1z7"/>
    <w:rsid w:val="002B037A"/>
  </w:style>
  <w:style w:type="character" w:customStyle="1" w:styleId="WW8Num1z8">
    <w:name w:val="WW8Num1z8"/>
    <w:rsid w:val="002B037A"/>
  </w:style>
  <w:style w:type="character" w:customStyle="1" w:styleId="WW8Num26z1">
    <w:name w:val="WW8Num26z1"/>
    <w:rsid w:val="002B037A"/>
    <w:rPr>
      <w:rFonts w:ascii="Verdana" w:hAnsi="Verdana" w:cs="Verdana"/>
    </w:rPr>
  </w:style>
  <w:style w:type="character" w:customStyle="1" w:styleId="WW8Num26z2">
    <w:name w:val="WW8Num26z2"/>
    <w:rsid w:val="002B037A"/>
  </w:style>
  <w:style w:type="character" w:customStyle="1" w:styleId="WW8Num26z3">
    <w:name w:val="WW8Num26z3"/>
    <w:rsid w:val="002B037A"/>
  </w:style>
  <w:style w:type="character" w:customStyle="1" w:styleId="WW8Num26z4">
    <w:name w:val="WW8Num26z4"/>
    <w:rsid w:val="002B037A"/>
  </w:style>
  <w:style w:type="character" w:customStyle="1" w:styleId="WW8Num26z5">
    <w:name w:val="WW8Num26z5"/>
    <w:rsid w:val="002B037A"/>
  </w:style>
  <w:style w:type="character" w:customStyle="1" w:styleId="WW8Num26z6">
    <w:name w:val="WW8Num26z6"/>
    <w:rsid w:val="002B037A"/>
  </w:style>
  <w:style w:type="character" w:customStyle="1" w:styleId="WW8Num26z7">
    <w:name w:val="WW8Num26z7"/>
    <w:rsid w:val="002B037A"/>
  </w:style>
  <w:style w:type="character" w:customStyle="1" w:styleId="WW8Num26z8">
    <w:name w:val="WW8Num26z8"/>
    <w:rsid w:val="002B037A"/>
  </w:style>
  <w:style w:type="character" w:customStyle="1" w:styleId="WW8Num29z1">
    <w:name w:val="WW8Num29z1"/>
    <w:rsid w:val="002B037A"/>
  </w:style>
  <w:style w:type="character" w:customStyle="1" w:styleId="WW8Num29z2">
    <w:name w:val="WW8Num29z2"/>
    <w:rsid w:val="002B037A"/>
  </w:style>
  <w:style w:type="character" w:customStyle="1" w:styleId="WW8Num29z3">
    <w:name w:val="WW8Num29z3"/>
    <w:rsid w:val="002B037A"/>
  </w:style>
  <w:style w:type="character" w:customStyle="1" w:styleId="WW8Num29z4">
    <w:name w:val="WW8Num29z4"/>
    <w:rsid w:val="002B037A"/>
  </w:style>
  <w:style w:type="character" w:customStyle="1" w:styleId="WW8Num29z5">
    <w:name w:val="WW8Num29z5"/>
    <w:rsid w:val="002B037A"/>
  </w:style>
  <w:style w:type="character" w:customStyle="1" w:styleId="WW8Num29z6">
    <w:name w:val="WW8Num29z6"/>
    <w:rsid w:val="002B037A"/>
  </w:style>
  <w:style w:type="character" w:customStyle="1" w:styleId="WW8Num29z7">
    <w:name w:val="WW8Num29z7"/>
    <w:rsid w:val="002B037A"/>
  </w:style>
  <w:style w:type="character" w:customStyle="1" w:styleId="WW8Num29z8">
    <w:name w:val="WW8Num29z8"/>
    <w:rsid w:val="002B037A"/>
  </w:style>
  <w:style w:type="character" w:customStyle="1" w:styleId="WW8Num33z2">
    <w:name w:val="WW8Num33z2"/>
    <w:rsid w:val="002B037A"/>
  </w:style>
  <w:style w:type="character" w:customStyle="1" w:styleId="WW8Num33z3">
    <w:name w:val="WW8Num33z3"/>
    <w:rsid w:val="002B037A"/>
  </w:style>
  <w:style w:type="character" w:customStyle="1" w:styleId="WW8Num33z4">
    <w:name w:val="WW8Num33z4"/>
    <w:rsid w:val="002B037A"/>
  </w:style>
  <w:style w:type="character" w:customStyle="1" w:styleId="WW8Num33z5">
    <w:name w:val="WW8Num33z5"/>
    <w:rsid w:val="002B037A"/>
  </w:style>
  <w:style w:type="character" w:customStyle="1" w:styleId="WW8Num33z6">
    <w:name w:val="WW8Num33z6"/>
    <w:rsid w:val="002B037A"/>
  </w:style>
  <w:style w:type="character" w:customStyle="1" w:styleId="WW8Num33z7">
    <w:name w:val="WW8Num33z7"/>
    <w:rsid w:val="002B037A"/>
  </w:style>
  <w:style w:type="character" w:customStyle="1" w:styleId="WW8Num33z8">
    <w:name w:val="WW8Num33z8"/>
    <w:rsid w:val="002B037A"/>
  </w:style>
  <w:style w:type="character" w:customStyle="1" w:styleId="WW8Num4z1">
    <w:name w:val="WW8Num4z1"/>
    <w:rsid w:val="002B037A"/>
    <w:rPr>
      <w:b w:val="0"/>
      <w:bCs w:val="0"/>
      <w:sz w:val="20"/>
      <w:szCs w:val="20"/>
    </w:rPr>
  </w:style>
  <w:style w:type="character" w:customStyle="1" w:styleId="WW8Num4z2">
    <w:name w:val="WW8Num4z2"/>
    <w:rsid w:val="002B037A"/>
  </w:style>
  <w:style w:type="character" w:customStyle="1" w:styleId="WW8Num4z3">
    <w:name w:val="WW8Num4z3"/>
    <w:rsid w:val="002B037A"/>
  </w:style>
  <w:style w:type="character" w:customStyle="1" w:styleId="WW8Num4z4">
    <w:name w:val="WW8Num4z4"/>
    <w:rsid w:val="002B037A"/>
  </w:style>
  <w:style w:type="character" w:customStyle="1" w:styleId="WW8Num4z5">
    <w:name w:val="WW8Num4z5"/>
    <w:rsid w:val="002B037A"/>
  </w:style>
  <w:style w:type="character" w:customStyle="1" w:styleId="WW8Num4z6">
    <w:name w:val="WW8Num4z6"/>
    <w:rsid w:val="002B037A"/>
  </w:style>
  <w:style w:type="character" w:customStyle="1" w:styleId="WW8Num4z7">
    <w:name w:val="WW8Num4z7"/>
    <w:rsid w:val="002B037A"/>
  </w:style>
  <w:style w:type="character" w:customStyle="1" w:styleId="WW8Num4z8">
    <w:name w:val="WW8Num4z8"/>
    <w:rsid w:val="002B037A"/>
  </w:style>
  <w:style w:type="character" w:customStyle="1" w:styleId="WW8Num9z1">
    <w:name w:val="WW8Num9z1"/>
    <w:rsid w:val="002B037A"/>
  </w:style>
  <w:style w:type="character" w:customStyle="1" w:styleId="WW8Num9z2">
    <w:name w:val="WW8Num9z2"/>
    <w:rsid w:val="002B037A"/>
  </w:style>
  <w:style w:type="character" w:customStyle="1" w:styleId="WW8Num9z3">
    <w:name w:val="WW8Num9z3"/>
    <w:rsid w:val="002B037A"/>
  </w:style>
  <w:style w:type="character" w:customStyle="1" w:styleId="WW8Num9z4">
    <w:name w:val="WW8Num9z4"/>
    <w:rsid w:val="002B037A"/>
  </w:style>
  <w:style w:type="character" w:customStyle="1" w:styleId="WW8Num9z5">
    <w:name w:val="WW8Num9z5"/>
    <w:rsid w:val="002B037A"/>
  </w:style>
  <w:style w:type="character" w:customStyle="1" w:styleId="WW8Num9z6">
    <w:name w:val="WW8Num9z6"/>
    <w:rsid w:val="002B037A"/>
  </w:style>
  <w:style w:type="character" w:customStyle="1" w:styleId="WW8Num9z7">
    <w:name w:val="WW8Num9z7"/>
    <w:rsid w:val="002B037A"/>
  </w:style>
  <w:style w:type="character" w:customStyle="1" w:styleId="WW8Num9z8">
    <w:name w:val="WW8Num9z8"/>
    <w:rsid w:val="002B037A"/>
  </w:style>
  <w:style w:type="character" w:customStyle="1" w:styleId="WW8Num11z1">
    <w:name w:val="WW8Num11z1"/>
    <w:rsid w:val="002B037A"/>
  </w:style>
  <w:style w:type="character" w:customStyle="1" w:styleId="WW8Num11z2">
    <w:name w:val="WW8Num11z2"/>
    <w:rsid w:val="002B037A"/>
  </w:style>
  <w:style w:type="character" w:customStyle="1" w:styleId="WW8Num11z3">
    <w:name w:val="WW8Num11z3"/>
    <w:rsid w:val="002B037A"/>
  </w:style>
  <w:style w:type="character" w:customStyle="1" w:styleId="WW8Num11z4">
    <w:name w:val="WW8Num11z4"/>
    <w:rsid w:val="002B037A"/>
  </w:style>
  <w:style w:type="character" w:customStyle="1" w:styleId="WW8Num11z5">
    <w:name w:val="WW8Num11z5"/>
    <w:rsid w:val="002B037A"/>
  </w:style>
  <w:style w:type="character" w:customStyle="1" w:styleId="WW8Num11z6">
    <w:name w:val="WW8Num11z6"/>
    <w:rsid w:val="002B037A"/>
  </w:style>
  <w:style w:type="character" w:customStyle="1" w:styleId="WW8Num11z7">
    <w:name w:val="WW8Num11z7"/>
    <w:rsid w:val="002B037A"/>
  </w:style>
  <w:style w:type="character" w:customStyle="1" w:styleId="WW8Num11z8">
    <w:name w:val="WW8Num11z8"/>
    <w:rsid w:val="002B037A"/>
  </w:style>
  <w:style w:type="character" w:customStyle="1" w:styleId="WW8Num12z1">
    <w:name w:val="WW8Num12z1"/>
    <w:rsid w:val="002B037A"/>
  </w:style>
  <w:style w:type="character" w:customStyle="1" w:styleId="WW8Num12z2">
    <w:name w:val="WW8Num12z2"/>
    <w:rsid w:val="002B037A"/>
  </w:style>
  <w:style w:type="character" w:customStyle="1" w:styleId="WW8Num12z3">
    <w:name w:val="WW8Num12z3"/>
    <w:rsid w:val="002B037A"/>
  </w:style>
  <w:style w:type="character" w:customStyle="1" w:styleId="WW8Num12z4">
    <w:name w:val="WW8Num12z4"/>
    <w:rsid w:val="002B037A"/>
  </w:style>
  <w:style w:type="character" w:customStyle="1" w:styleId="WW8Num12z5">
    <w:name w:val="WW8Num12z5"/>
    <w:rsid w:val="002B037A"/>
  </w:style>
  <w:style w:type="character" w:customStyle="1" w:styleId="WW8Num12z6">
    <w:name w:val="WW8Num12z6"/>
    <w:rsid w:val="002B037A"/>
  </w:style>
  <w:style w:type="character" w:customStyle="1" w:styleId="WW8Num12z7">
    <w:name w:val="WW8Num12z7"/>
    <w:rsid w:val="002B037A"/>
  </w:style>
  <w:style w:type="character" w:customStyle="1" w:styleId="WW8Num12z8">
    <w:name w:val="WW8Num12z8"/>
    <w:rsid w:val="002B037A"/>
  </w:style>
  <w:style w:type="character" w:customStyle="1" w:styleId="WW8Num15z1">
    <w:name w:val="WW8Num15z1"/>
    <w:rsid w:val="002B037A"/>
  </w:style>
  <w:style w:type="character" w:customStyle="1" w:styleId="WW8Num15z2">
    <w:name w:val="WW8Num15z2"/>
    <w:rsid w:val="002B037A"/>
  </w:style>
  <w:style w:type="character" w:customStyle="1" w:styleId="WW8Num15z3">
    <w:name w:val="WW8Num15z3"/>
    <w:rsid w:val="002B037A"/>
  </w:style>
  <w:style w:type="character" w:customStyle="1" w:styleId="WW8Num15z4">
    <w:name w:val="WW8Num15z4"/>
    <w:rsid w:val="002B037A"/>
  </w:style>
  <w:style w:type="character" w:customStyle="1" w:styleId="WW8Num15z5">
    <w:name w:val="WW8Num15z5"/>
    <w:rsid w:val="002B037A"/>
  </w:style>
  <w:style w:type="character" w:customStyle="1" w:styleId="WW8Num15z6">
    <w:name w:val="WW8Num15z6"/>
    <w:rsid w:val="002B037A"/>
  </w:style>
  <w:style w:type="character" w:customStyle="1" w:styleId="WW8Num15z7">
    <w:name w:val="WW8Num15z7"/>
    <w:rsid w:val="002B037A"/>
  </w:style>
  <w:style w:type="character" w:customStyle="1" w:styleId="WW8Num15z8">
    <w:name w:val="WW8Num15z8"/>
    <w:rsid w:val="002B037A"/>
  </w:style>
  <w:style w:type="character" w:customStyle="1" w:styleId="WW8Num18z1">
    <w:name w:val="WW8Num18z1"/>
    <w:rsid w:val="002B037A"/>
  </w:style>
  <w:style w:type="character" w:customStyle="1" w:styleId="WW8Num18z2">
    <w:name w:val="WW8Num18z2"/>
    <w:rsid w:val="002B037A"/>
  </w:style>
  <w:style w:type="character" w:customStyle="1" w:styleId="WW8Num18z3">
    <w:name w:val="WW8Num18z3"/>
    <w:rsid w:val="002B037A"/>
  </w:style>
  <w:style w:type="character" w:customStyle="1" w:styleId="WW8Num18z4">
    <w:name w:val="WW8Num18z4"/>
    <w:rsid w:val="002B037A"/>
  </w:style>
  <w:style w:type="character" w:customStyle="1" w:styleId="WW8Num18z5">
    <w:name w:val="WW8Num18z5"/>
    <w:rsid w:val="002B037A"/>
  </w:style>
  <w:style w:type="character" w:customStyle="1" w:styleId="WW8Num18z6">
    <w:name w:val="WW8Num18z6"/>
    <w:rsid w:val="002B037A"/>
  </w:style>
  <w:style w:type="character" w:customStyle="1" w:styleId="WW8Num18z7">
    <w:name w:val="WW8Num18z7"/>
    <w:rsid w:val="002B037A"/>
  </w:style>
  <w:style w:type="character" w:customStyle="1" w:styleId="WW8Num18z8">
    <w:name w:val="WW8Num18z8"/>
    <w:rsid w:val="002B037A"/>
  </w:style>
  <w:style w:type="character" w:customStyle="1" w:styleId="WW8Num19z1">
    <w:name w:val="WW8Num19z1"/>
    <w:rsid w:val="002B037A"/>
  </w:style>
  <w:style w:type="character" w:customStyle="1" w:styleId="WW8Num19z2">
    <w:name w:val="WW8Num19z2"/>
    <w:rsid w:val="002B037A"/>
  </w:style>
  <w:style w:type="character" w:customStyle="1" w:styleId="WW8Num19z3">
    <w:name w:val="WW8Num19z3"/>
    <w:rsid w:val="002B037A"/>
  </w:style>
  <w:style w:type="character" w:customStyle="1" w:styleId="WW8Num19z4">
    <w:name w:val="WW8Num19z4"/>
    <w:rsid w:val="002B037A"/>
  </w:style>
  <w:style w:type="character" w:customStyle="1" w:styleId="WW8Num19z5">
    <w:name w:val="WW8Num19z5"/>
    <w:rsid w:val="002B037A"/>
  </w:style>
  <w:style w:type="character" w:customStyle="1" w:styleId="WW8Num19z6">
    <w:name w:val="WW8Num19z6"/>
    <w:rsid w:val="002B037A"/>
  </w:style>
  <w:style w:type="character" w:customStyle="1" w:styleId="WW8Num19z7">
    <w:name w:val="WW8Num19z7"/>
    <w:rsid w:val="002B037A"/>
  </w:style>
  <w:style w:type="character" w:customStyle="1" w:styleId="WW8Num19z8">
    <w:name w:val="WW8Num19z8"/>
    <w:rsid w:val="002B037A"/>
  </w:style>
  <w:style w:type="character" w:customStyle="1" w:styleId="WW8Num20z1">
    <w:name w:val="WW8Num20z1"/>
    <w:rsid w:val="002B037A"/>
  </w:style>
  <w:style w:type="character" w:customStyle="1" w:styleId="WW8Num20z2">
    <w:name w:val="WW8Num20z2"/>
    <w:rsid w:val="002B037A"/>
  </w:style>
  <w:style w:type="character" w:customStyle="1" w:styleId="WW8Num20z3">
    <w:name w:val="WW8Num20z3"/>
    <w:rsid w:val="002B037A"/>
  </w:style>
  <w:style w:type="character" w:customStyle="1" w:styleId="WW8Num20z4">
    <w:name w:val="WW8Num20z4"/>
    <w:rsid w:val="002B037A"/>
  </w:style>
  <w:style w:type="character" w:customStyle="1" w:styleId="WW8Num20z5">
    <w:name w:val="WW8Num20z5"/>
    <w:rsid w:val="002B037A"/>
  </w:style>
  <w:style w:type="character" w:customStyle="1" w:styleId="WW8Num20z6">
    <w:name w:val="WW8Num20z6"/>
    <w:rsid w:val="002B037A"/>
  </w:style>
  <w:style w:type="character" w:customStyle="1" w:styleId="WW8Num20z7">
    <w:name w:val="WW8Num20z7"/>
    <w:rsid w:val="002B037A"/>
  </w:style>
  <w:style w:type="character" w:customStyle="1" w:styleId="WW8Num20z8">
    <w:name w:val="WW8Num20z8"/>
    <w:rsid w:val="002B037A"/>
  </w:style>
  <w:style w:type="character" w:customStyle="1" w:styleId="WW8Num21z2">
    <w:name w:val="WW8Num21z2"/>
    <w:rsid w:val="002B037A"/>
  </w:style>
  <w:style w:type="character" w:customStyle="1" w:styleId="WW8Num21z3">
    <w:name w:val="WW8Num21z3"/>
    <w:rsid w:val="002B037A"/>
  </w:style>
  <w:style w:type="character" w:customStyle="1" w:styleId="WW8Num21z4">
    <w:name w:val="WW8Num21z4"/>
    <w:rsid w:val="002B037A"/>
  </w:style>
  <w:style w:type="character" w:customStyle="1" w:styleId="WW8Num21z5">
    <w:name w:val="WW8Num21z5"/>
    <w:rsid w:val="002B037A"/>
  </w:style>
  <w:style w:type="character" w:customStyle="1" w:styleId="WW8Num21z6">
    <w:name w:val="WW8Num21z6"/>
    <w:rsid w:val="002B037A"/>
  </w:style>
  <w:style w:type="character" w:customStyle="1" w:styleId="WW8Num21z7">
    <w:name w:val="WW8Num21z7"/>
    <w:rsid w:val="002B037A"/>
  </w:style>
  <w:style w:type="character" w:customStyle="1" w:styleId="WW8Num21z8">
    <w:name w:val="WW8Num21z8"/>
    <w:rsid w:val="002B037A"/>
  </w:style>
  <w:style w:type="character" w:customStyle="1" w:styleId="WW8Num23z1">
    <w:name w:val="WW8Num23z1"/>
    <w:rsid w:val="002B037A"/>
  </w:style>
  <w:style w:type="character" w:customStyle="1" w:styleId="WW8Num23z2">
    <w:name w:val="WW8Num23z2"/>
    <w:rsid w:val="002B037A"/>
  </w:style>
  <w:style w:type="character" w:customStyle="1" w:styleId="WW8Num23z3">
    <w:name w:val="WW8Num23z3"/>
    <w:rsid w:val="002B037A"/>
  </w:style>
  <w:style w:type="character" w:customStyle="1" w:styleId="WW8Num23z4">
    <w:name w:val="WW8Num23z4"/>
    <w:rsid w:val="002B037A"/>
  </w:style>
  <w:style w:type="character" w:customStyle="1" w:styleId="WW8Num23z5">
    <w:name w:val="WW8Num23z5"/>
    <w:rsid w:val="002B037A"/>
  </w:style>
  <w:style w:type="character" w:customStyle="1" w:styleId="WW8Num23z6">
    <w:name w:val="WW8Num23z6"/>
    <w:rsid w:val="002B037A"/>
  </w:style>
  <w:style w:type="character" w:customStyle="1" w:styleId="WW8Num23z7">
    <w:name w:val="WW8Num23z7"/>
    <w:rsid w:val="002B037A"/>
  </w:style>
  <w:style w:type="character" w:customStyle="1" w:styleId="WW8Num23z8">
    <w:name w:val="WW8Num23z8"/>
    <w:rsid w:val="002B037A"/>
  </w:style>
  <w:style w:type="character" w:customStyle="1" w:styleId="WW8Num25z1">
    <w:name w:val="WW8Num25z1"/>
    <w:rsid w:val="002B037A"/>
  </w:style>
  <w:style w:type="character" w:customStyle="1" w:styleId="WW8Num30z2">
    <w:name w:val="WW8Num30z2"/>
    <w:rsid w:val="002B037A"/>
  </w:style>
  <w:style w:type="character" w:customStyle="1" w:styleId="WW8Num30z3">
    <w:name w:val="WW8Num30z3"/>
    <w:rsid w:val="002B037A"/>
  </w:style>
  <w:style w:type="character" w:customStyle="1" w:styleId="WW8Num30z4">
    <w:name w:val="WW8Num30z4"/>
    <w:rsid w:val="002B037A"/>
  </w:style>
  <w:style w:type="character" w:customStyle="1" w:styleId="WW8Num30z5">
    <w:name w:val="WW8Num30z5"/>
    <w:rsid w:val="002B037A"/>
  </w:style>
  <w:style w:type="character" w:customStyle="1" w:styleId="WW8Num30z6">
    <w:name w:val="WW8Num30z6"/>
    <w:rsid w:val="002B037A"/>
  </w:style>
  <w:style w:type="character" w:customStyle="1" w:styleId="WW8Num30z7">
    <w:name w:val="WW8Num30z7"/>
    <w:rsid w:val="002B037A"/>
  </w:style>
  <w:style w:type="character" w:customStyle="1" w:styleId="WW8Num30z8">
    <w:name w:val="WW8Num30z8"/>
    <w:rsid w:val="002B037A"/>
  </w:style>
  <w:style w:type="character" w:customStyle="1" w:styleId="WW8Num31z1">
    <w:name w:val="WW8Num31z1"/>
    <w:rsid w:val="002B037A"/>
  </w:style>
  <w:style w:type="character" w:customStyle="1" w:styleId="WW8Num31z2">
    <w:name w:val="WW8Num31z2"/>
    <w:rsid w:val="002B037A"/>
  </w:style>
  <w:style w:type="character" w:customStyle="1" w:styleId="WW8Num31z3">
    <w:name w:val="WW8Num31z3"/>
    <w:rsid w:val="002B037A"/>
  </w:style>
  <w:style w:type="character" w:customStyle="1" w:styleId="WW8Num31z4">
    <w:name w:val="WW8Num31z4"/>
    <w:rsid w:val="002B037A"/>
  </w:style>
  <w:style w:type="character" w:customStyle="1" w:styleId="WW8Num31z5">
    <w:name w:val="WW8Num31z5"/>
    <w:rsid w:val="002B037A"/>
  </w:style>
  <w:style w:type="character" w:customStyle="1" w:styleId="WW8Num31z6">
    <w:name w:val="WW8Num31z6"/>
    <w:rsid w:val="002B037A"/>
  </w:style>
  <w:style w:type="character" w:customStyle="1" w:styleId="WW8Num31z7">
    <w:name w:val="WW8Num31z7"/>
    <w:rsid w:val="002B037A"/>
  </w:style>
  <w:style w:type="character" w:customStyle="1" w:styleId="WW8Num31z8">
    <w:name w:val="WW8Num31z8"/>
    <w:rsid w:val="002B037A"/>
  </w:style>
  <w:style w:type="character" w:customStyle="1" w:styleId="WW8Num34z1">
    <w:name w:val="WW8Num34z1"/>
    <w:rsid w:val="002B037A"/>
  </w:style>
  <w:style w:type="character" w:customStyle="1" w:styleId="WW8Num34z2">
    <w:name w:val="WW8Num34z2"/>
    <w:rsid w:val="002B037A"/>
  </w:style>
  <w:style w:type="character" w:customStyle="1" w:styleId="WW8Num34z3">
    <w:name w:val="WW8Num34z3"/>
    <w:rsid w:val="002B037A"/>
  </w:style>
  <w:style w:type="character" w:customStyle="1" w:styleId="WW8Num34z4">
    <w:name w:val="WW8Num34z4"/>
    <w:rsid w:val="002B037A"/>
  </w:style>
  <w:style w:type="character" w:customStyle="1" w:styleId="WW8Num34z5">
    <w:name w:val="WW8Num34z5"/>
    <w:rsid w:val="002B037A"/>
  </w:style>
  <w:style w:type="character" w:customStyle="1" w:styleId="WW8Num34z6">
    <w:name w:val="WW8Num34z6"/>
    <w:rsid w:val="002B037A"/>
  </w:style>
  <w:style w:type="character" w:customStyle="1" w:styleId="WW8Num34z7">
    <w:name w:val="WW8Num34z7"/>
    <w:rsid w:val="002B037A"/>
  </w:style>
  <w:style w:type="character" w:customStyle="1" w:styleId="WW8Num34z8">
    <w:name w:val="WW8Num34z8"/>
    <w:rsid w:val="002B037A"/>
  </w:style>
  <w:style w:type="character" w:customStyle="1" w:styleId="WW8Num37z1">
    <w:name w:val="WW8Num37z1"/>
    <w:rsid w:val="002B037A"/>
  </w:style>
  <w:style w:type="character" w:customStyle="1" w:styleId="WW8Num37z2">
    <w:name w:val="WW8Num37z2"/>
    <w:rsid w:val="002B037A"/>
  </w:style>
  <w:style w:type="character" w:customStyle="1" w:styleId="WW8Num37z3">
    <w:name w:val="WW8Num37z3"/>
    <w:rsid w:val="002B037A"/>
  </w:style>
  <w:style w:type="character" w:customStyle="1" w:styleId="WW8Num37z4">
    <w:name w:val="WW8Num37z4"/>
    <w:rsid w:val="002B037A"/>
  </w:style>
  <w:style w:type="character" w:customStyle="1" w:styleId="WW8Num37z5">
    <w:name w:val="WW8Num37z5"/>
    <w:rsid w:val="002B037A"/>
  </w:style>
  <w:style w:type="character" w:customStyle="1" w:styleId="WW8Num37z6">
    <w:name w:val="WW8Num37z6"/>
    <w:rsid w:val="002B037A"/>
  </w:style>
  <w:style w:type="character" w:customStyle="1" w:styleId="WW8Num37z7">
    <w:name w:val="WW8Num37z7"/>
    <w:rsid w:val="002B037A"/>
  </w:style>
  <w:style w:type="character" w:customStyle="1" w:styleId="WW8Num37z8">
    <w:name w:val="WW8Num37z8"/>
    <w:rsid w:val="002B037A"/>
  </w:style>
  <w:style w:type="character" w:customStyle="1" w:styleId="WW8Num42z0">
    <w:name w:val="WW8Num42z0"/>
    <w:rsid w:val="002B037A"/>
    <w:rPr>
      <w:rFonts w:hint="default"/>
    </w:rPr>
  </w:style>
  <w:style w:type="character" w:customStyle="1" w:styleId="WW8Num42z1">
    <w:name w:val="WW8Num42z1"/>
    <w:rsid w:val="002B037A"/>
  </w:style>
  <w:style w:type="character" w:customStyle="1" w:styleId="WW8Num42z2">
    <w:name w:val="WW8Num42z2"/>
    <w:rsid w:val="002B037A"/>
  </w:style>
  <w:style w:type="character" w:customStyle="1" w:styleId="WW8Num42z3">
    <w:name w:val="WW8Num42z3"/>
    <w:rsid w:val="002B037A"/>
  </w:style>
  <w:style w:type="character" w:customStyle="1" w:styleId="WW8Num42z4">
    <w:name w:val="WW8Num42z4"/>
    <w:rsid w:val="002B037A"/>
  </w:style>
  <w:style w:type="character" w:customStyle="1" w:styleId="WW8Num42z5">
    <w:name w:val="WW8Num42z5"/>
    <w:rsid w:val="002B037A"/>
  </w:style>
  <w:style w:type="character" w:customStyle="1" w:styleId="WW8Num42z6">
    <w:name w:val="WW8Num42z6"/>
    <w:rsid w:val="002B037A"/>
  </w:style>
  <w:style w:type="character" w:customStyle="1" w:styleId="WW8Num42z7">
    <w:name w:val="WW8Num42z7"/>
    <w:rsid w:val="002B037A"/>
  </w:style>
  <w:style w:type="character" w:customStyle="1" w:styleId="WW8Num42z8">
    <w:name w:val="WW8Num42z8"/>
    <w:rsid w:val="002B037A"/>
  </w:style>
  <w:style w:type="character" w:customStyle="1" w:styleId="WW8Num43z0">
    <w:name w:val="WW8Num43z0"/>
    <w:rsid w:val="002B037A"/>
  </w:style>
  <w:style w:type="character" w:customStyle="1" w:styleId="WW8Num43z1">
    <w:name w:val="WW8Num43z1"/>
    <w:rsid w:val="002B037A"/>
  </w:style>
  <w:style w:type="character" w:customStyle="1" w:styleId="WW8Num43z2">
    <w:name w:val="WW8Num43z2"/>
    <w:rsid w:val="002B037A"/>
  </w:style>
  <w:style w:type="character" w:customStyle="1" w:styleId="WW8Num43z3">
    <w:name w:val="WW8Num43z3"/>
    <w:rsid w:val="002B037A"/>
  </w:style>
  <w:style w:type="character" w:customStyle="1" w:styleId="WW8Num43z4">
    <w:name w:val="WW8Num43z4"/>
    <w:rsid w:val="002B037A"/>
  </w:style>
  <w:style w:type="character" w:customStyle="1" w:styleId="WW8Num43z5">
    <w:name w:val="WW8Num43z5"/>
    <w:rsid w:val="002B037A"/>
  </w:style>
  <w:style w:type="character" w:customStyle="1" w:styleId="WW8Num43z6">
    <w:name w:val="WW8Num43z6"/>
    <w:rsid w:val="002B037A"/>
  </w:style>
  <w:style w:type="character" w:customStyle="1" w:styleId="WW8Num43z7">
    <w:name w:val="WW8Num43z7"/>
    <w:rsid w:val="002B037A"/>
  </w:style>
  <w:style w:type="character" w:customStyle="1" w:styleId="WW8Num43z8">
    <w:name w:val="WW8Num43z8"/>
    <w:rsid w:val="002B037A"/>
  </w:style>
  <w:style w:type="character" w:customStyle="1" w:styleId="WW8Num44z0">
    <w:name w:val="WW8Num44z0"/>
    <w:rsid w:val="002B037A"/>
    <w:rPr>
      <w:rFonts w:ascii="Verdana" w:hAnsi="Verdana" w:cs="Verdana" w:hint="default"/>
      <w:sz w:val="20"/>
    </w:rPr>
  </w:style>
  <w:style w:type="character" w:customStyle="1" w:styleId="WW8Num44z1">
    <w:name w:val="WW8Num44z1"/>
    <w:rsid w:val="002B037A"/>
  </w:style>
  <w:style w:type="character" w:customStyle="1" w:styleId="WW8Num44z2">
    <w:name w:val="WW8Num44z2"/>
    <w:rsid w:val="002B037A"/>
  </w:style>
  <w:style w:type="character" w:customStyle="1" w:styleId="WW8Num44z3">
    <w:name w:val="WW8Num44z3"/>
    <w:rsid w:val="002B037A"/>
  </w:style>
  <w:style w:type="character" w:customStyle="1" w:styleId="WW8Num44z4">
    <w:name w:val="WW8Num44z4"/>
    <w:rsid w:val="002B037A"/>
  </w:style>
  <w:style w:type="character" w:customStyle="1" w:styleId="WW8Num44z5">
    <w:name w:val="WW8Num44z5"/>
    <w:rsid w:val="002B037A"/>
  </w:style>
  <w:style w:type="character" w:customStyle="1" w:styleId="WW8Num44z6">
    <w:name w:val="WW8Num44z6"/>
    <w:rsid w:val="002B037A"/>
  </w:style>
  <w:style w:type="character" w:customStyle="1" w:styleId="WW8Num44z7">
    <w:name w:val="WW8Num44z7"/>
    <w:rsid w:val="002B037A"/>
  </w:style>
  <w:style w:type="character" w:customStyle="1" w:styleId="WW8Num44z8">
    <w:name w:val="WW8Num44z8"/>
    <w:rsid w:val="002B037A"/>
  </w:style>
  <w:style w:type="character" w:customStyle="1" w:styleId="WW8Num45z0">
    <w:name w:val="WW8Num45z0"/>
    <w:rsid w:val="002B037A"/>
  </w:style>
  <w:style w:type="character" w:customStyle="1" w:styleId="WW8Num45z1">
    <w:name w:val="WW8Num45z1"/>
    <w:rsid w:val="002B037A"/>
  </w:style>
  <w:style w:type="character" w:customStyle="1" w:styleId="WW8Num45z2">
    <w:name w:val="WW8Num45z2"/>
    <w:rsid w:val="002B037A"/>
  </w:style>
  <w:style w:type="character" w:customStyle="1" w:styleId="WW8Num45z3">
    <w:name w:val="WW8Num45z3"/>
    <w:rsid w:val="002B037A"/>
  </w:style>
  <w:style w:type="character" w:customStyle="1" w:styleId="WW8Num45z4">
    <w:name w:val="WW8Num45z4"/>
    <w:rsid w:val="002B037A"/>
  </w:style>
  <w:style w:type="character" w:customStyle="1" w:styleId="WW8Num45z5">
    <w:name w:val="WW8Num45z5"/>
    <w:rsid w:val="002B037A"/>
  </w:style>
  <w:style w:type="character" w:customStyle="1" w:styleId="WW8Num45z6">
    <w:name w:val="WW8Num45z6"/>
    <w:rsid w:val="002B037A"/>
  </w:style>
  <w:style w:type="character" w:customStyle="1" w:styleId="WW8Num45z7">
    <w:name w:val="WW8Num45z7"/>
    <w:rsid w:val="002B037A"/>
  </w:style>
  <w:style w:type="character" w:customStyle="1" w:styleId="WW8Num45z8">
    <w:name w:val="WW8Num45z8"/>
    <w:rsid w:val="002B037A"/>
  </w:style>
  <w:style w:type="character" w:customStyle="1" w:styleId="WW8Num46z0">
    <w:name w:val="WW8Num46z0"/>
    <w:rsid w:val="002B037A"/>
    <w:rPr>
      <w:rFonts w:ascii="Verdana" w:hAnsi="Verdana" w:cs="Verdana" w:hint="default"/>
    </w:rPr>
  </w:style>
  <w:style w:type="character" w:customStyle="1" w:styleId="WW8Num46z1">
    <w:name w:val="WW8Num46z1"/>
    <w:rsid w:val="002B037A"/>
  </w:style>
  <w:style w:type="character" w:customStyle="1" w:styleId="WW8Num46z2">
    <w:name w:val="WW8Num46z2"/>
    <w:rsid w:val="002B037A"/>
  </w:style>
  <w:style w:type="character" w:customStyle="1" w:styleId="WW8Num46z3">
    <w:name w:val="WW8Num46z3"/>
    <w:rsid w:val="002B037A"/>
  </w:style>
  <w:style w:type="character" w:customStyle="1" w:styleId="WW8Num46z4">
    <w:name w:val="WW8Num46z4"/>
    <w:rsid w:val="002B037A"/>
  </w:style>
  <w:style w:type="character" w:customStyle="1" w:styleId="WW8Num46z5">
    <w:name w:val="WW8Num46z5"/>
    <w:rsid w:val="002B037A"/>
  </w:style>
  <w:style w:type="character" w:customStyle="1" w:styleId="WW8Num46z6">
    <w:name w:val="WW8Num46z6"/>
    <w:rsid w:val="002B037A"/>
  </w:style>
  <w:style w:type="character" w:customStyle="1" w:styleId="WW8Num46z7">
    <w:name w:val="WW8Num46z7"/>
    <w:rsid w:val="002B037A"/>
  </w:style>
  <w:style w:type="character" w:customStyle="1" w:styleId="WW8Num46z8">
    <w:name w:val="WW8Num46z8"/>
    <w:rsid w:val="002B037A"/>
  </w:style>
  <w:style w:type="character" w:customStyle="1" w:styleId="WW8Num47z0">
    <w:name w:val="WW8Num47z0"/>
    <w:rsid w:val="002B037A"/>
  </w:style>
  <w:style w:type="character" w:customStyle="1" w:styleId="WW8Num47z1">
    <w:name w:val="WW8Num47z1"/>
    <w:rsid w:val="002B037A"/>
  </w:style>
  <w:style w:type="character" w:customStyle="1" w:styleId="WW8Num47z2">
    <w:name w:val="WW8Num47z2"/>
    <w:rsid w:val="002B037A"/>
  </w:style>
  <w:style w:type="character" w:customStyle="1" w:styleId="WW8Num47z3">
    <w:name w:val="WW8Num47z3"/>
    <w:rsid w:val="002B037A"/>
  </w:style>
  <w:style w:type="character" w:customStyle="1" w:styleId="WW8Num47z4">
    <w:name w:val="WW8Num47z4"/>
    <w:rsid w:val="002B037A"/>
  </w:style>
  <w:style w:type="character" w:customStyle="1" w:styleId="WW8Num47z5">
    <w:name w:val="WW8Num47z5"/>
    <w:rsid w:val="002B037A"/>
  </w:style>
  <w:style w:type="character" w:customStyle="1" w:styleId="WW8Num47z6">
    <w:name w:val="WW8Num47z6"/>
    <w:rsid w:val="002B037A"/>
  </w:style>
  <w:style w:type="character" w:customStyle="1" w:styleId="WW8Num47z7">
    <w:name w:val="WW8Num47z7"/>
    <w:rsid w:val="002B037A"/>
  </w:style>
  <w:style w:type="character" w:customStyle="1" w:styleId="WW8Num47z8">
    <w:name w:val="WW8Num47z8"/>
    <w:rsid w:val="002B037A"/>
  </w:style>
  <w:style w:type="character" w:customStyle="1" w:styleId="WW8Num48z0">
    <w:name w:val="WW8Num48z0"/>
    <w:rsid w:val="002B037A"/>
    <w:rPr>
      <w:rFonts w:ascii="Verdana" w:hAnsi="Verdana" w:cs="Verdana" w:hint="default"/>
    </w:rPr>
  </w:style>
  <w:style w:type="character" w:customStyle="1" w:styleId="WW8Num49z0">
    <w:name w:val="WW8Num49z0"/>
    <w:rsid w:val="002B037A"/>
    <w:rPr>
      <w:rFonts w:ascii="Verdana" w:hAnsi="Verdana" w:cs="Verdana" w:hint="default"/>
    </w:rPr>
  </w:style>
  <w:style w:type="character" w:customStyle="1" w:styleId="WW8Num50z0">
    <w:name w:val="WW8Num50z0"/>
    <w:rsid w:val="002B037A"/>
    <w:rPr>
      <w:rFonts w:ascii="Verdana" w:hAnsi="Verdana" w:cs="Verdana" w:hint="default"/>
      <w:sz w:val="20"/>
      <w:szCs w:val="20"/>
    </w:rPr>
  </w:style>
  <w:style w:type="character" w:customStyle="1" w:styleId="WW8Num50z1">
    <w:name w:val="WW8Num50z1"/>
    <w:rsid w:val="002B037A"/>
  </w:style>
  <w:style w:type="character" w:customStyle="1" w:styleId="WW8Num50z2">
    <w:name w:val="WW8Num50z2"/>
    <w:rsid w:val="002B037A"/>
  </w:style>
  <w:style w:type="character" w:customStyle="1" w:styleId="WW8Num50z3">
    <w:name w:val="WW8Num50z3"/>
    <w:rsid w:val="002B037A"/>
  </w:style>
  <w:style w:type="character" w:customStyle="1" w:styleId="WW8Num50z4">
    <w:name w:val="WW8Num50z4"/>
    <w:rsid w:val="002B037A"/>
  </w:style>
  <w:style w:type="character" w:customStyle="1" w:styleId="WW8Num50z5">
    <w:name w:val="WW8Num50z5"/>
    <w:rsid w:val="002B037A"/>
  </w:style>
  <w:style w:type="character" w:customStyle="1" w:styleId="WW8Num50z6">
    <w:name w:val="WW8Num50z6"/>
    <w:rsid w:val="002B037A"/>
  </w:style>
  <w:style w:type="character" w:customStyle="1" w:styleId="WW8Num50z7">
    <w:name w:val="WW8Num50z7"/>
    <w:rsid w:val="002B037A"/>
  </w:style>
  <w:style w:type="character" w:customStyle="1" w:styleId="WW8Num50z8">
    <w:name w:val="WW8Num50z8"/>
    <w:rsid w:val="002B037A"/>
  </w:style>
  <w:style w:type="character" w:customStyle="1" w:styleId="WW8Num51z0">
    <w:name w:val="WW8Num51z0"/>
    <w:rsid w:val="002B037A"/>
    <w:rPr>
      <w:rFonts w:hint="default"/>
    </w:rPr>
  </w:style>
  <w:style w:type="character" w:customStyle="1" w:styleId="WW8Num52z0">
    <w:name w:val="WW8Num52z0"/>
    <w:rsid w:val="002B037A"/>
    <w:rPr>
      <w:rFonts w:hint="default"/>
    </w:rPr>
  </w:style>
  <w:style w:type="character" w:customStyle="1" w:styleId="WW8Num52z1">
    <w:name w:val="WW8Num52z1"/>
    <w:rsid w:val="002B037A"/>
  </w:style>
  <w:style w:type="character" w:customStyle="1" w:styleId="WW8Num52z2">
    <w:name w:val="WW8Num52z2"/>
    <w:rsid w:val="002B037A"/>
  </w:style>
  <w:style w:type="character" w:customStyle="1" w:styleId="WW8Num52z3">
    <w:name w:val="WW8Num52z3"/>
    <w:rsid w:val="002B037A"/>
  </w:style>
  <w:style w:type="character" w:customStyle="1" w:styleId="WW8Num52z4">
    <w:name w:val="WW8Num52z4"/>
    <w:rsid w:val="002B037A"/>
  </w:style>
  <w:style w:type="character" w:customStyle="1" w:styleId="WW8Num52z5">
    <w:name w:val="WW8Num52z5"/>
    <w:rsid w:val="002B037A"/>
  </w:style>
  <w:style w:type="character" w:customStyle="1" w:styleId="WW8Num52z6">
    <w:name w:val="WW8Num52z6"/>
    <w:rsid w:val="002B037A"/>
  </w:style>
  <w:style w:type="character" w:customStyle="1" w:styleId="WW8Num52z7">
    <w:name w:val="WW8Num52z7"/>
    <w:rsid w:val="002B037A"/>
  </w:style>
  <w:style w:type="character" w:customStyle="1" w:styleId="WW8Num52z8">
    <w:name w:val="WW8Num52z8"/>
    <w:rsid w:val="002B037A"/>
  </w:style>
  <w:style w:type="character" w:customStyle="1" w:styleId="WW8Num53z0">
    <w:name w:val="WW8Num53z0"/>
    <w:rsid w:val="002B037A"/>
    <w:rPr>
      <w:rFonts w:ascii="Verdana" w:hAnsi="Verdana" w:cs="Verdana"/>
    </w:rPr>
  </w:style>
  <w:style w:type="character" w:customStyle="1" w:styleId="WW8Num53z1">
    <w:name w:val="WW8Num53z1"/>
    <w:rsid w:val="002B037A"/>
  </w:style>
  <w:style w:type="character" w:customStyle="1" w:styleId="WW8Num53z2">
    <w:name w:val="WW8Num53z2"/>
    <w:rsid w:val="002B037A"/>
  </w:style>
  <w:style w:type="character" w:customStyle="1" w:styleId="WW8Num53z3">
    <w:name w:val="WW8Num53z3"/>
    <w:rsid w:val="002B037A"/>
  </w:style>
  <w:style w:type="character" w:customStyle="1" w:styleId="WW8Num53z4">
    <w:name w:val="WW8Num53z4"/>
    <w:rsid w:val="002B037A"/>
  </w:style>
  <w:style w:type="character" w:customStyle="1" w:styleId="WW8Num53z5">
    <w:name w:val="WW8Num53z5"/>
    <w:rsid w:val="002B037A"/>
  </w:style>
  <w:style w:type="character" w:customStyle="1" w:styleId="WW8Num53z6">
    <w:name w:val="WW8Num53z6"/>
    <w:rsid w:val="002B037A"/>
  </w:style>
  <w:style w:type="character" w:customStyle="1" w:styleId="WW8Num53z7">
    <w:name w:val="WW8Num53z7"/>
    <w:rsid w:val="002B037A"/>
  </w:style>
  <w:style w:type="character" w:customStyle="1" w:styleId="WW8Num53z8">
    <w:name w:val="WW8Num53z8"/>
    <w:rsid w:val="002B037A"/>
  </w:style>
  <w:style w:type="character" w:customStyle="1" w:styleId="Domylnaczcionkaakapitu1">
    <w:name w:val="Domyślna czcionka akapitu1"/>
    <w:rsid w:val="002B037A"/>
  </w:style>
  <w:style w:type="character" w:styleId="Numerstrony">
    <w:name w:val="page number"/>
    <w:basedOn w:val="Domylnaczcionkaakapitu1"/>
    <w:rsid w:val="002B037A"/>
  </w:style>
  <w:style w:type="character" w:customStyle="1" w:styleId="TekstdymkaZnak">
    <w:name w:val="Tekst dymka Znak"/>
    <w:rsid w:val="002B037A"/>
    <w:rPr>
      <w:rFonts w:ascii="Tahoma" w:hAnsi="Tahoma" w:cs="Tahoma"/>
      <w:sz w:val="16"/>
      <w:szCs w:val="16"/>
    </w:rPr>
  </w:style>
  <w:style w:type="character" w:customStyle="1" w:styleId="TytuZnak">
    <w:name w:val="Tytuł Znak"/>
    <w:rsid w:val="002B037A"/>
    <w:rPr>
      <w:b/>
      <w:sz w:val="32"/>
    </w:rPr>
  </w:style>
  <w:style w:type="character" w:customStyle="1" w:styleId="Tekstpodstawowywcity3Znak">
    <w:name w:val="Tekst podstawowy wcięty 3 Znak"/>
    <w:rsid w:val="002B037A"/>
    <w:rPr>
      <w:sz w:val="24"/>
    </w:rPr>
  </w:style>
  <w:style w:type="character" w:customStyle="1" w:styleId="TekstprzypisudolnegoZnak">
    <w:name w:val="Tekst przypisu dolnego Znak"/>
    <w:basedOn w:val="Domylnaczcionkaakapitu1"/>
    <w:rsid w:val="002B037A"/>
  </w:style>
  <w:style w:type="character" w:customStyle="1" w:styleId="Znakiprzypiswdolnych">
    <w:name w:val="Znaki przypisów dolnych"/>
    <w:rsid w:val="002B037A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2B037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2B037A"/>
    <w:pPr>
      <w:spacing w:after="140" w:line="288" w:lineRule="auto"/>
    </w:pPr>
  </w:style>
  <w:style w:type="paragraph" w:styleId="Lista">
    <w:name w:val="List"/>
    <w:basedOn w:val="Tekstpodstawowy"/>
    <w:rsid w:val="002B037A"/>
    <w:rPr>
      <w:rFonts w:cs="Mangal"/>
    </w:rPr>
  </w:style>
  <w:style w:type="paragraph" w:customStyle="1" w:styleId="Podpis1">
    <w:name w:val="Podpis1"/>
    <w:basedOn w:val="Normalny"/>
    <w:rsid w:val="002B037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2B037A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rsid w:val="002B037A"/>
    <w:pPr>
      <w:jc w:val="center"/>
    </w:pPr>
    <w:rPr>
      <w:b/>
      <w:sz w:val="32"/>
    </w:rPr>
  </w:style>
  <w:style w:type="paragraph" w:customStyle="1" w:styleId="Legenda1">
    <w:name w:val="Legenda1"/>
    <w:basedOn w:val="Normalny"/>
    <w:rsid w:val="002B037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ekstpodstawowywcity31">
    <w:name w:val="Tekst podstawowy wcięty 31"/>
    <w:basedOn w:val="Normalny"/>
    <w:rsid w:val="002B037A"/>
    <w:pPr>
      <w:ind w:left="284" w:hanging="284"/>
      <w:jc w:val="both"/>
    </w:pPr>
    <w:rPr>
      <w:sz w:val="24"/>
    </w:rPr>
  </w:style>
  <w:style w:type="paragraph" w:styleId="Stopka">
    <w:name w:val="footer"/>
    <w:basedOn w:val="Normalny"/>
    <w:rsid w:val="002B037A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2B037A"/>
    <w:pPr>
      <w:overflowPunct w:val="0"/>
      <w:autoSpaceDE w:val="0"/>
      <w:jc w:val="both"/>
      <w:textAlignment w:val="baseline"/>
    </w:pPr>
    <w:rPr>
      <w:rFonts w:ascii="Book Antiqua" w:hAnsi="Book Antiqua" w:cs="Book Antiqua"/>
      <w:sz w:val="24"/>
    </w:rPr>
  </w:style>
  <w:style w:type="paragraph" w:styleId="Tekstpodstawowywcity">
    <w:name w:val="Body Text Indent"/>
    <w:basedOn w:val="Normalny"/>
    <w:rsid w:val="002B037A"/>
    <w:pPr>
      <w:ind w:left="142"/>
      <w:jc w:val="both"/>
    </w:pPr>
    <w:rPr>
      <w:sz w:val="24"/>
    </w:rPr>
  </w:style>
  <w:style w:type="paragraph" w:customStyle="1" w:styleId="Tekstpodstawowywcity21">
    <w:name w:val="Tekst podstawowy wcięty 21"/>
    <w:basedOn w:val="Normalny"/>
    <w:rsid w:val="002B037A"/>
    <w:pPr>
      <w:ind w:left="1701" w:hanging="1559"/>
    </w:pPr>
    <w:rPr>
      <w:sz w:val="24"/>
    </w:rPr>
  </w:style>
  <w:style w:type="paragraph" w:customStyle="1" w:styleId="Plandokumentu1">
    <w:name w:val="Plan dokumentu1"/>
    <w:basedOn w:val="Normalny"/>
    <w:rsid w:val="002B037A"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rsid w:val="002B037A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2B037A"/>
    <w:pPr>
      <w:spacing w:after="120" w:line="480" w:lineRule="auto"/>
    </w:pPr>
  </w:style>
  <w:style w:type="paragraph" w:styleId="Tekstdymka">
    <w:name w:val="Balloon Text"/>
    <w:basedOn w:val="Normalny"/>
    <w:rsid w:val="002B037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B037A"/>
    <w:pPr>
      <w:suppressAutoHyphens/>
      <w:textAlignment w:val="baseline"/>
    </w:pPr>
    <w:rPr>
      <w:kern w:val="1"/>
      <w:lang w:eastAsia="ar-SA"/>
    </w:rPr>
  </w:style>
  <w:style w:type="paragraph" w:customStyle="1" w:styleId="Tekstblokowy1">
    <w:name w:val="Tekst blokowy1"/>
    <w:basedOn w:val="Normalny"/>
    <w:rsid w:val="002B037A"/>
    <w:pPr>
      <w:tabs>
        <w:tab w:val="left" w:pos="567"/>
      </w:tabs>
      <w:ind w:left="142" w:right="-1" w:hanging="142"/>
      <w:jc w:val="both"/>
    </w:pPr>
    <w:rPr>
      <w:sz w:val="24"/>
    </w:rPr>
  </w:style>
  <w:style w:type="paragraph" w:customStyle="1" w:styleId="Tekstpodstawowy22">
    <w:name w:val="Tekst podstawowy 22"/>
    <w:basedOn w:val="Normalny"/>
    <w:rsid w:val="002B037A"/>
    <w:pPr>
      <w:tabs>
        <w:tab w:val="left" w:pos="0"/>
      </w:tabs>
      <w:ind w:left="425" w:hanging="426"/>
      <w:jc w:val="center"/>
    </w:pPr>
    <w:rPr>
      <w:rFonts w:ascii="Arial" w:hAnsi="Arial" w:cs="Arial"/>
      <w:sz w:val="24"/>
    </w:rPr>
  </w:style>
  <w:style w:type="paragraph" w:customStyle="1" w:styleId="Tekstpodstawowy14">
    <w:name w:val="Tekst podstawowy14"/>
    <w:basedOn w:val="Normalny"/>
    <w:rsid w:val="002B037A"/>
    <w:pPr>
      <w:shd w:val="clear" w:color="auto" w:fill="FFFFFF"/>
      <w:spacing w:after="480" w:line="0" w:lineRule="atLeast"/>
      <w:ind w:hanging="780"/>
    </w:pPr>
    <w:rPr>
      <w:rFonts w:ascii="Arial" w:eastAsia="Arial" w:hAnsi="Arial" w:cs="Arial"/>
    </w:rPr>
  </w:style>
  <w:style w:type="paragraph" w:styleId="Akapitzlist">
    <w:name w:val="List Paragraph"/>
    <w:aliases w:val="wypunktowanie,lp1,Preambułb3a,CP-UC,CP-Punkty,Bullet List,List - bullets,Equipment,Bullet 1,List Paragraph Char Char,b1,Figure_name,Numbered Indented Text,List Paragraph11,Ref,Use Case List Paragraph Char,List_TIS,L1,Numerowanie,Signature"/>
    <w:basedOn w:val="Normalny"/>
    <w:link w:val="AkapitzlistZnak"/>
    <w:uiPriority w:val="34"/>
    <w:qFormat/>
    <w:rsid w:val="002B037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Tekstprzypisudolnego">
    <w:name w:val="footnote text"/>
    <w:basedOn w:val="Normalny"/>
    <w:rsid w:val="002B037A"/>
  </w:style>
  <w:style w:type="paragraph" w:customStyle="1" w:styleId="Zawartotabeli">
    <w:name w:val="Zawartość tabeli"/>
    <w:basedOn w:val="Normalny"/>
    <w:rsid w:val="002B037A"/>
    <w:pPr>
      <w:suppressLineNumbers/>
    </w:pPr>
  </w:style>
  <w:style w:type="paragraph" w:customStyle="1" w:styleId="Nagwektabeli">
    <w:name w:val="Nagłówek tabeli"/>
    <w:basedOn w:val="Zawartotabeli"/>
    <w:rsid w:val="002B037A"/>
    <w:pPr>
      <w:jc w:val="center"/>
    </w:pPr>
    <w:rPr>
      <w:b/>
      <w:bCs/>
    </w:rPr>
  </w:style>
  <w:style w:type="paragraph" w:customStyle="1" w:styleId="Zawartoramki">
    <w:name w:val="Zawartość ramki"/>
    <w:basedOn w:val="Normalny"/>
    <w:rsid w:val="002B037A"/>
  </w:style>
  <w:style w:type="paragraph" w:customStyle="1" w:styleId="Tekstpodstawowy32">
    <w:name w:val="Tekst podstawowy 32"/>
    <w:basedOn w:val="Normalny"/>
    <w:rsid w:val="00DC6B42"/>
    <w:pPr>
      <w:suppressAutoHyphens w:val="0"/>
      <w:overflowPunct w:val="0"/>
      <w:autoSpaceDE w:val="0"/>
      <w:autoSpaceDN w:val="0"/>
      <w:adjustRightInd w:val="0"/>
      <w:jc w:val="both"/>
    </w:pPr>
    <w:rPr>
      <w:rFonts w:ascii="Book Antiqua" w:hAnsi="Book Antiqua"/>
      <w:sz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1E073C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E073C"/>
    <w:rPr>
      <w:rFonts w:ascii="Consolas" w:hAnsi="Consolas"/>
      <w:sz w:val="21"/>
      <w:szCs w:val="21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1442B5"/>
    <w:rPr>
      <w:sz w:val="24"/>
      <w:szCs w:val="24"/>
    </w:rPr>
  </w:style>
  <w:style w:type="character" w:customStyle="1" w:styleId="AkapitzlistZnak">
    <w:name w:val="Akapit z listą Znak"/>
    <w:aliases w:val="wypunktowanie Znak,lp1 Znak,Preambułb3a Znak,CP-UC Znak,CP-Punkty Znak,Bullet List Znak,List - bullets Znak,Equipment Znak,Bullet 1 Znak,List Paragraph Char Char Znak,b1 Znak,Figure_name Znak,Numbered Indented Text Znak,Ref Znak"/>
    <w:link w:val="Akapitzlist"/>
    <w:uiPriority w:val="34"/>
    <w:qFormat/>
    <w:locked/>
    <w:rsid w:val="001442B5"/>
    <w:rPr>
      <w:rFonts w:ascii="Calibri" w:eastAsia="Calibri" w:hAnsi="Calibri" w:cs="Calibri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2A3E55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037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2B037A"/>
    <w:pPr>
      <w:keepNext/>
      <w:tabs>
        <w:tab w:val="num" w:pos="0"/>
      </w:tabs>
      <w:outlineLvl w:val="0"/>
    </w:pPr>
    <w:rPr>
      <w:i/>
    </w:rPr>
  </w:style>
  <w:style w:type="paragraph" w:styleId="Nagwek2">
    <w:name w:val="heading 2"/>
    <w:basedOn w:val="Normalny"/>
    <w:next w:val="Normalny"/>
    <w:qFormat/>
    <w:rsid w:val="002B037A"/>
    <w:pPr>
      <w:keepNext/>
      <w:tabs>
        <w:tab w:val="num" w:pos="0"/>
      </w:tabs>
      <w:ind w:left="1701" w:hanging="1559"/>
      <w:outlineLvl w:val="1"/>
    </w:pPr>
    <w:rPr>
      <w:sz w:val="24"/>
    </w:rPr>
  </w:style>
  <w:style w:type="paragraph" w:styleId="Nagwek4">
    <w:name w:val="heading 4"/>
    <w:basedOn w:val="Normalny"/>
    <w:next w:val="Normalny"/>
    <w:qFormat/>
    <w:rsid w:val="002B037A"/>
    <w:pPr>
      <w:keepNext/>
      <w:tabs>
        <w:tab w:val="num" w:pos="0"/>
      </w:tabs>
      <w:outlineLvl w:val="3"/>
    </w:pPr>
    <w:rPr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2B037A"/>
  </w:style>
  <w:style w:type="character" w:customStyle="1" w:styleId="WW8Num2z0">
    <w:name w:val="WW8Num2z0"/>
    <w:rsid w:val="002B037A"/>
    <w:rPr>
      <w:rFonts w:ascii="Verdana" w:hAnsi="Verdana" w:cs="Verdana" w:hint="default"/>
    </w:rPr>
  </w:style>
  <w:style w:type="character" w:customStyle="1" w:styleId="WW8Num2z1">
    <w:name w:val="WW8Num2z1"/>
    <w:rsid w:val="002B037A"/>
  </w:style>
  <w:style w:type="character" w:customStyle="1" w:styleId="WW8Num2z2">
    <w:name w:val="WW8Num2z2"/>
    <w:rsid w:val="002B037A"/>
  </w:style>
  <w:style w:type="character" w:customStyle="1" w:styleId="WW8Num2z3">
    <w:name w:val="WW8Num2z3"/>
    <w:rsid w:val="002B037A"/>
  </w:style>
  <w:style w:type="character" w:customStyle="1" w:styleId="WW8Num2z4">
    <w:name w:val="WW8Num2z4"/>
    <w:rsid w:val="002B037A"/>
  </w:style>
  <w:style w:type="character" w:customStyle="1" w:styleId="WW8Num2z5">
    <w:name w:val="WW8Num2z5"/>
    <w:rsid w:val="002B037A"/>
  </w:style>
  <w:style w:type="character" w:customStyle="1" w:styleId="WW8Num2z6">
    <w:name w:val="WW8Num2z6"/>
    <w:rsid w:val="002B037A"/>
  </w:style>
  <w:style w:type="character" w:customStyle="1" w:styleId="WW8Num2z7">
    <w:name w:val="WW8Num2z7"/>
    <w:rsid w:val="002B037A"/>
  </w:style>
  <w:style w:type="character" w:customStyle="1" w:styleId="WW8Num2z8">
    <w:name w:val="WW8Num2z8"/>
    <w:rsid w:val="002B037A"/>
  </w:style>
  <w:style w:type="character" w:customStyle="1" w:styleId="WW8Num3z0">
    <w:name w:val="WW8Num3z0"/>
    <w:rsid w:val="002B037A"/>
    <w:rPr>
      <w:rFonts w:ascii="Verdana" w:hAnsi="Verdana" w:cs="Verdana" w:hint="default"/>
    </w:rPr>
  </w:style>
  <w:style w:type="character" w:customStyle="1" w:styleId="WW8Num4z0">
    <w:name w:val="WW8Num4z0"/>
    <w:rsid w:val="002B037A"/>
    <w:rPr>
      <w:rFonts w:ascii="Verdana" w:hAnsi="Verdana" w:cs="Verdana"/>
      <w:b w:val="0"/>
      <w:sz w:val="20"/>
    </w:rPr>
  </w:style>
  <w:style w:type="character" w:customStyle="1" w:styleId="WW8Num5z0">
    <w:name w:val="WW8Num5z0"/>
    <w:rsid w:val="002B037A"/>
    <w:rPr>
      <w:rFonts w:ascii="Verdana" w:hAnsi="Verdana" w:cs="Verdana" w:hint="default"/>
    </w:rPr>
  </w:style>
  <w:style w:type="character" w:customStyle="1" w:styleId="WW8Num6z0">
    <w:name w:val="WW8Num6z0"/>
    <w:rsid w:val="002B037A"/>
    <w:rPr>
      <w:rFonts w:ascii="Verdana" w:hAnsi="Verdana" w:cs="Verdana" w:hint="default"/>
    </w:rPr>
  </w:style>
  <w:style w:type="character" w:customStyle="1" w:styleId="WW8Num7z0">
    <w:name w:val="WW8Num7z0"/>
    <w:rsid w:val="002B037A"/>
    <w:rPr>
      <w:rFonts w:ascii="Verdana" w:hAnsi="Verdana" w:cs="Verdana" w:hint="default"/>
    </w:rPr>
  </w:style>
  <w:style w:type="character" w:customStyle="1" w:styleId="WW8Num8z0">
    <w:name w:val="WW8Num8z0"/>
    <w:rsid w:val="002B037A"/>
    <w:rPr>
      <w:rFonts w:ascii="Verdana" w:hAnsi="Verdana" w:cs="Verdana" w:hint="default"/>
    </w:rPr>
  </w:style>
  <w:style w:type="character" w:customStyle="1" w:styleId="WW8Num9z0">
    <w:name w:val="WW8Num9z0"/>
    <w:rsid w:val="002B037A"/>
    <w:rPr>
      <w:rFonts w:hint="default"/>
    </w:rPr>
  </w:style>
  <w:style w:type="character" w:customStyle="1" w:styleId="WW8Num10z0">
    <w:name w:val="WW8Num10z0"/>
    <w:rsid w:val="002B037A"/>
    <w:rPr>
      <w:rFonts w:ascii="Verdana" w:hAnsi="Verdana" w:cs="Verdana" w:hint="default"/>
      <w:b w:val="0"/>
      <w:i w:val="0"/>
      <w:iCs w:val="0"/>
      <w:color w:val="auto"/>
    </w:rPr>
  </w:style>
  <w:style w:type="character" w:customStyle="1" w:styleId="WW8Num10z1">
    <w:name w:val="WW8Num10z1"/>
    <w:rsid w:val="002B037A"/>
    <w:rPr>
      <w:rFonts w:hint="default"/>
    </w:rPr>
  </w:style>
  <w:style w:type="character" w:customStyle="1" w:styleId="WW8Num11z0">
    <w:name w:val="WW8Num11z0"/>
    <w:rsid w:val="002B037A"/>
    <w:rPr>
      <w:rFonts w:ascii="Verdana" w:hAnsi="Verdana" w:cs="Verdana"/>
    </w:rPr>
  </w:style>
  <w:style w:type="character" w:customStyle="1" w:styleId="WW8Num12z0">
    <w:name w:val="WW8Num12z0"/>
    <w:rsid w:val="002B037A"/>
    <w:rPr>
      <w:rFonts w:ascii="Verdana" w:hAnsi="Verdana" w:cs="Verdana"/>
    </w:rPr>
  </w:style>
  <w:style w:type="character" w:customStyle="1" w:styleId="WW8Num13z0">
    <w:name w:val="WW8Num13z0"/>
    <w:rsid w:val="002B037A"/>
    <w:rPr>
      <w:rFonts w:ascii="Verdana" w:hAnsi="Verdana" w:cs="Verdana"/>
      <w:b w:val="0"/>
      <w:sz w:val="20"/>
    </w:rPr>
  </w:style>
  <w:style w:type="character" w:customStyle="1" w:styleId="WW8Num14z0">
    <w:name w:val="WW8Num14z0"/>
    <w:rsid w:val="002B037A"/>
    <w:rPr>
      <w:rFonts w:ascii="Verdana" w:hAnsi="Verdana" w:cs="Verdana"/>
      <w:color w:val="00000A"/>
    </w:rPr>
  </w:style>
  <w:style w:type="character" w:customStyle="1" w:styleId="WW8Num15z0">
    <w:name w:val="WW8Num15z0"/>
    <w:rsid w:val="002B037A"/>
    <w:rPr>
      <w:rFonts w:ascii="Verdana" w:hAnsi="Verdana" w:cs="Verdana" w:hint="default"/>
    </w:rPr>
  </w:style>
  <w:style w:type="character" w:customStyle="1" w:styleId="WW8Num16z0">
    <w:name w:val="WW8Num16z0"/>
    <w:rsid w:val="002B037A"/>
    <w:rPr>
      <w:rFonts w:ascii="Verdana" w:hAnsi="Verdana" w:cs="Verdana"/>
    </w:rPr>
  </w:style>
  <w:style w:type="character" w:customStyle="1" w:styleId="WW8Num16z1">
    <w:name w:val="WW8Num16z1"/>
    <w:rsid w:val="002B037A"/>
  </w:style>
  <w:style w:type="character" w:customStyle="1" w:styleId="WW8Num16z2">
    <w:name w:val="WW8Num16z2"/>
    <w:rsid w:val="002B037A"/>
  </w:style>
  <w:style w:type="character" w:customStyle="1" w:styleId="WW8Num16z3">
    <w:name w:val="WW8Num16z3"/>
    <w:rsid w:val="002B037A"/>
  </w:style>
  <w:style w:type="character" w:customStyle="1" w:styleId="WW8Num16z4">
    <w:name w:val="WW8Num16z4"/>
    <w:rsid w:val="002B037A"/>
  </w:style>
  <w:style w:type="character" w:customStyle="1" w:styleId="WW8Num16z5">
    <w:name w:val="WW8Num16z5"/>
    <w:rsid w:val="002B037A"/>
  </w:style>
  <w:style w:type="character" w:customStyle="1" w:styleId="WW8Num16z6">
    <w:name w:val="WW8Num16z6"/>
    <w:rsid w:val="002B037A"/>
  </w:style>
  <w:style w:type="character" w:customStyle="1" w:styleId="WW8Num16z7">
    <w:name w:val="WW8Num16z7"/>
    <w:rsid w:val="002B037A"/>
  </w:style>
  <w:style w:type="character" w:customStyle="1" w:styleId="WW8Num16z8">
    <w:name w:val="WW8Num16z8"/>
    <w:rsid w:val="002B037A"/>
  </w:style>
  <w:style w:type="character" w:customStyle="1" w:styleId="WW8Num17z0">
    <w:name w:val="WW8Num17z0"/>
    <w:rsid w:val="002B037A"/>
    <w:rPr>
      <w:rFonts w:ascii="Verdana" w:hAnsi="Verdana" w:cs="Verdana" w:hint="default"/>
    </w:rPr>
  </w:style>
  <w:style w:type="character" w:customStyle="1" w:styleId="WW8Num18z0">
    <w:name w:val="WW8Num18z0"/>
    <w:rsid w:val="002B037A"/>
  </w:style>
  <w:style w:type="character" w:customStyle="1" w:styleId="WW8Num19z0">
    <w:name w:val="WW8Num19z0"/>
    <w:rsid w:val="002B037A"/>
    <w:rPr>
      <w:rFonts w:hint="default"/>
    </w:rPr>
  </w:style>
  <w:style w:type="character" w:customStyle="1" w:styleId="WW8Num20z0">
    <w:name w:val="WW8Num20z0"/>
    <w:rsid w:val="002B037A"/>
    <w:rPr>
      <w:rFonts w:ascii="Verdana" w:hAnsi="Verdana" w:cs="Verdana" w:hint="default"/>
    </w:rPr>
  </w:style>
  <w:style w:type="character" w:customStyle="1" w:styleId="WW8Num21z0">
    <w:name w:val="WW8Num21z0"/>
    <w:rsid w:val="002B037A"/>
    <w:rPr>
      <w:rFonts w:ascii="Verdana" w:hAnsi="Verdana" w:cs="Verdana"/>
      <w:b w:val="0"/>
      <w:color w:val="000000"/>
    </w:rPr>
  </w:style>
  <w:style w:type="character" w:customStyle="1" w:styleId="WW8Num21z1">
    <w:name w:val="WW8Num21z1"/>
    <w:rsid w:val="002B037A"/>
    <w:rPr>
      <w:rFonts w:ascii="Verdana" w:eastAsia="Calibri" w:hAnsi="Verdana" w:cs="Verdana" w:hint="default"/>
    </w:rPr>
  </w:style>
  <w:style w:type="character" w:customStyle="1" w:styleId="WW8Num22z0">
    <w:name w:val="WW8Num22z0"/>
    <w:rsid w:val="002B037A"/>
    <w:rPr>
      <w:rFonts w:ascii="Verdana" w:hAnsi="Verdana" w:cs="Verdana" w:hint="default"/>
      <w:b w:val="0"/>
      <w:sz w:val="20"/>
    </w:rPr>
  </w:style>
  <w:style w:type="character" w:customStyle="1" w:styleId="WW8Num23z0">
    <w:name w:val="WW8Num23z0"/>
    <w:rsid w:val="002B037A"/>
    <w:rPr>
      <w:rFonts w:ascii="Verdana" w:hAnsi="Verdana" w:cs="Verdana" w:hint="default"/>
    </w:rPr>
  </w:style>
  <w:style w:type="character" w:customStyle="1" w:styleId="WW8Num24z0">
    <w:name w:val="WW8Num24z0"/>
    <w:rsid w:val="002B037A"/>
    <w:rPr>
      <w:rFonts w:ascii="Verdana" w:hAnsi="Verdana" w:cs="Verdana" w:hint="default"/>
    </w:rPr>
  </w:style>
  <w:style w:type="character" w:customStyle="1" w:styleId="WW8Num25z0">
    <w:name w:val="WW8Num25z0"/>
    <w:rsid w:val="002B037A"/>
    <w:rPr>
      <w:rFonts w:ascii="Verdana" w:hAnsi="Verdana" w:cs="Verdana" w:hint="default"/>
    </w:rPr>
  </w:style>
  <w:style w:type="character" w:customStyle="1" w:styleId="WW8Num25z2">
    <w:name w:val="WW8Num25z2"/>
    <w:rsid w:val="002B037A"/>
  </w:style>
  <w:style w:type="character" w:customStyle="1" w:styleId="WW8Num25z3">
    <w:name w:val="WW8Num25z3"/>
    <w:rsid w:val="002B037A"/>
  </w:style>
  <w:style w:type="character" w:customStyle="1" w:styleId="WW8Num25z4">
    <w:name w:val="WW8Num25z4"/>
    <w:rsid w:val="002B037A"/>
  </w:style>
  <w:style w:type="character" w:customStyle="1" w:styleId="WW8Num25z5">
    <w:name w:val="WW8Num25z5"/>
    <w:rsid w:val="002B037A"/>
  </w:style>
  <w:style w:type="character" w:customStyle="1" w:styleId="WW8Num25z6">
    <w:name w:val="WW8Num25z6"/>
    <w:rsid w:val="002B037A"/>
  </w:style>
  <w:style w:type="character" w:customStyle="1" w:styleId="WW8Num25z7">
    <w:name w:val="WW8Num25z7"/>
    <w:rsid w:val="002B037A"/>
  </w:style>
  <w:style w:type="character" w:customStyle="1" w:styleId="WW8Num25z8">
    <w:name w:val="WW8Num25z8"/>
    <w:rsid w:val="002B037A"/>
  </w:style>
  <w:style w:type="character" w:customStyle="1" w:styleId="WW8Num26z0">
    <w:name w:val="WW8Num26z0"/>
    <w:rsid w:val="002B037A"/>
    <w:rPr>
      <w:rFonts w:ascii="Verdana" w:hAnsi="Verdana" w:cs="Verdana"/>
    </w:rPr>
  </w:style>
  <w:style w:type="character" w:customStyle="1" w:styleId="WW8Num27z0">
    <w:name w:val="WW8Num27z0"/>
    <w:rsid w:val="002B037A"/>
    <w:rPr>
      <w:rFonts w:ascii="Verdana" w:hAnsi="Verdana" w:cs="Verdana" w:hint="default"/>
      <w:sz w:val="20"/>
    </w:rPr>
  </w:style>
  <w:style w:type="character" w:customStyle="1" w:styleId="WW8Num28z0">
    <w:name w:val="WW8Num28z0"/>
    <w:rsid w:val="002B037A"/>
    <w:rPr>
      <w:rFonts w:ascii="Verdana" w:hAnsi="Verdana" w:cs="Verdana"/>
      <w:color w:val="000000"/>
      <w:sz w:val="20"/>
    </w:rPr>
  </w:style>
  <w:style w:type="character" w:customStyle="1" w:styleId="WW8Num28z1">
    <w:name w:val="WW8Num28z1"/>
    <w:rsid w:val="002B037A"/>
  </w:style>
  <w:style w:type="character" w:customStyle="1" w:styleId="WW8Num28z2">
    <w:name w:val="WW8Num28z2"/>
    <w:rsid w:val="002B037A"/>
  </w:style>
  <w:style w:type="character" w:customStyle="1" w:styleId="WW8Num28z3">
    <w:name w:val="WW8Num28z3"/>
    <w:rsid w:val="002B037A"/>
  </w:style>
  <w:style w:type="character" w:customStyle="1" w:styleId="WW8Num28z4">
    <w:name w:val="WW8Num28z4"/>
    <w:rsid w:val="002B037A"/>
  </w:style>
  <w:style w:type="character" w:customStyle="1" w:styleId="WW8Num28z5">
    <w:name w:val="WW8Num28z5"/>
    <w:rsid w:val="002B037A"/>
  </w:style>
  <w:style w:type="character" w:customStyle="1" w:styleId="WW8Num28z6">
    <w:name w:val="WW8Num28z6"/>
    <w:rsid w:val="002B037A"/>
  </w:style>
  <w:style w:type="character" w:customStyle="1" w:styleId="WW8Num28z7">
    <w:name w:val="WW8Num28z7"/>
    <w:rsid w:val="002B037A"/>
  </w:style>
  <w:style w:type="character" w:customStyle="1" w:styleId="WW8Num28z8">
    <w:name w:val="WW8Num28z8"/>
    <w:rsid w:val="002B037A"/>
  </w:style>
  <w:style w:type="character" w:customStyle="1" w:styleId="WW8Num29z0">
    <w:name w:val="WW8Num29z0"/>
    <w:rsid w:val="002B037A"/>
    <w:rPr>
      <w:rFonts w:ascii="Verdana" w:hAnsi="Verdana" w:cs="Verdana" w:hint="default"/>
      <w:sz w:val="20"/>
    </w:rPr>
  </w:style>
  <w:style w:type="character" w:customStyle="1" w:styleId="WW8Num30z0">
    <w:name w:val="WW8Num30z0"/>
    <w:rsid w:val="002B037A"/>
    <w:rPr>
      <w:rFonts w:ascii="Verdana" w:hAnsi="Verdana" w:cs="Verdana" w:hint="default"/>
    </w:rPr>
  </w:style>
  <w:style w:type="character" w:customStyle="1" w:styleId="WW8Num31z0">
    <w:name w:val="WW8Num31z0"/>
    <w:rsid w:val="002B037A"/>
    <w:rPr>
      <w:rFonts w:ascii="Verdana" w:hAnsi="Verdana" w:cs="Verdana" w:hint="default"/>
    </w:rPr>
  </w:style>
  <w:style w:type="character" w:customStyle="1" w:styleId="WW8Num32z0">
    <w:name w:val="WW8Num32z0"/>
    <w:rsid w:val="002B037A"/>
    <w:rPr>
      <w:rFonts w:ascii="Verdana" w:hAnsi="Verdana" w:cs="Verdana"/>
    </w:rPr>
  </w:style>
  <w:style w:type="character" w:customStyle="1" w:styleId="WW8Num32z1">
    <w:name w:val="WW8Num32z1"/>
    <w:rsid w:val="002B037A"/>
  </w:style>
  <w:style w:type="character" w:customStyle="1" w:styleId="WW8Num32z2">
    <w:name w:val="WW8Num32z2"/>
    <w:rsid w:val="002B037A"/>
  </w:style>
  <w:style w:type="character" w:customStyle="1" w:styleId="WW8Num32z3">
    <w:name w:val="WW8Num32z3"/>
    <w:rsid w:val="002B037A"/>
  </w:style>
  <w:style w:type="character" w:customStyle="1" w:styleId="WW8Num32z4">
    <w:name w:val="WW8Num32z4"/>
    <w:rsid w:val="002B037A"/>
  </w:style>
  <w:style w:type="character" w:customStyle="1" w:styleId="WW8Num32z5">
    <w:name w:val="WW8Num32z5"/>
    <w:rsid w:val="002B037A"/>
  </w:style>
  <w:style w:type="character" w:customStyle="1" w:styleId="WW8Num32z6">
    <w:name w:val="WW8Num32z6"/>
    <w:rsid w:val="002B037A"/>
  </w:style>
  <w:style w:type="character" w:customStyle="1" w:styleId="WW8Num32z7">
    <w:name w:val="WW8Num32z7"/>
    <w:rsid w:val="002B037A"/>
  </w:style>
  <w:style w:type="character" w:customStyle="1" w:styleId="WW8Num32z8">
    <w:name w:val="WW8Num32z8"/>
    <w:rsid w:val="002B037A"/>
  </w:style>
  <w:style w:type="character" w:customStyle="1" w:styleId="WW8Num33z0">
    <w:name w:val="WW8Num33z0"/>
    <w:rsid w:val="002B037A"/>
    <w:rPr>
      <w:rFonts w:ascii="Verdana" w:hAnsi="Verdana" w:cs="Verdana"/>
      <w:b/>
    </w:rPr>
  </w:style>
  <w:style w:type="character" w:customStyle="1" w:styleId="WW8Num33z1">
    <w:name w:val="WW8Num33z1"/>
    <w:rsid w:val="002B037A"/>
  </w:style>
  <w:style w:type="character" w:customStyle="1" w:styleId="WW8Num34z0">
    <w:name w:val="WW8Num34z0"/>
    <w:rsid w:val="002B037A"/>
    <w:rPr>
      <w:rFonts w:ascii="Verdana" w:hAnsi="Verdana" w:cs="Verdana" w:hint="default"/>
    </w:rPr>
  </w:style>
  <w:style w:type="character" w:customStyle="1" w:styleId="WW8Num35z0">
    <w:name w:val="WW8Num35z0"/>
    <w:rsid w:val="002B037A"/>
    <w:rPr>
      <w:rFonts w:hint="default"/>
    </w:rPr>
  </w:style>
  <w:style w:type="character" w:customStyle="1" w:styleId="WW8Num35z1">
    <w:name w:val="WW8Num35z1"/>
    <w:rsid w:val="002B037A"/>
  </w:style>
  <w:style w:type="character" w:customStyle="1" w:styleId="WW8Num35z2">
    <w:name w:val="WW8Num35z2"/>
    <w:rsid w:val="002B037A"/>
  </w:style>
  <w:style w:type="character" w:customStyle="1" w:styleId="WW8Num35z3">
    <w:name w:val="WW8Num35z3"/>
    <w:rsid w:val="002B037A"/>
  </w:style>
  <w:style w:type="character" w:customStyle="1" w:styleId="WW8Num35z4">
    <w:name w:val="WW8Num35z4"/>
    <w:rsid w:val="002B037A"/>
  </w:style>
  <w:style w:type="character" w:customStyle="1" w:styleId="WW8Num35z5">
    <w:name w:val="WW8Num35z5"/>
    <w:rsid w:val="002B037A"/>
  </w:style>
  <w:style w:type="character" w:customStyle="1" w:styleId="WW8Num35z6">
    <w:name w:val="WW8Num35z6"/>
    <w:rsid w:val="002B037A"/>
  </w:style>
  <w:style w:type="character" w:customStyle="1" w:styleId="WW8Num35z7">
    <w:name w:val="WW8Num35z7"/>
    <w:rsid w:val="002B037A"/>
  </w:style>
  <w:style w:type="character" w:customStyle="1" w:styleId="WW8Num35z8">
    <w:name w:val="WW8Num35z8"/>
    <w:rsid w:val="002B037A"/>
  </w:style>
  <w:style w:type="character" w:customStyle="1" w:styleId="WW8Num36z0">
    <w:name w:val="WW8Num36z0"/>
    <w:rsid w:val="002B037A"/>
    <w:rPr>
      <w:rFonts w:ascii="Verdana" w:hAnsi="Verdana" w:cs="Verdana" w:hint="default"/>
    </w:rPr>
  </w:style>
  <w:style w:type="character" w:customStyle="1" w:styleId="WW8Num36z1">
    <w:name w:val="WW8Num36z1"/>
    <w:rsid w:val="002B037A"/>
  </w:style>
  <w:style w:type="character" w:customStyle="1" w:styleId="WW8Num36z2">
    <w:name w:val="WW8Num36z2"/>
    <w:rsid w:val="002B037A"/>
  </w:style>
  <w:style w:type="character" w:customStyle="1" w:styleId="WW8Num36z3">
    <w:name w:val="WW8Num36z3"/>
    <w:rsid w:val="002B037A"/>
    <w:rPr>
      <w:rFonts w:ascii="Verdana" w:eastAsia="Calibri" w:hAnsi="Verdana" w:cs="Verdana"/>
    </w:rPr>
  </w:style>
  <w:style w:type="character" w:customStyle="1" w:styleId="WW8Num36z4">
    <w:name w:val="WW8Num36z4"/>
    <w:rsid w:val="002B037A"/>
  </w:style>
  <w:style w:type="character" w:customStyle="1" w:styleId="WW8Num36z5">
    <w:name w:val="WW8Num36z5"/>
    <w:rsid w:val="002B037A"/>
  </w:style>
  <w:style w:type="character" w:customStyle="1" w:styleId="WW8Num36z6">
    <w:name w:val="WW8Num36z6"/>
    <w:rsid w:val="002B037A"/>
  </w:style>
  <w:style w:type="character" w:customStyle="1" w:styleId="WW8Num36z7">
    <w:name w:val="WW8Num36z7"/>
    <w:rsid w:val="002B037A"/>
  </w:style>
  <w:style w:type="character" w:customStyle="1" w:styleId="WW8Num36z8">
    <w:name w:val="WW8Num36z8"/>
    <w:rsid w:val="002B037A"/>
  </w:style>
  <w:style w:type="character" w:customStyle="1" w:styleId="WW8Num37z0">
    <w:name w:val="WW8Num37z0"/>
    <w:rsid w:val="002B037A"/>
    <w:rPr>
      <w:rFonts w:hint="default"/>
    </w:rPr>
  </w:style>
  <w:style w:type="character" w:customStyle="1" w:styleId="WW8Num38z0">
    <w:name w:val="WW8Num38z0"/>
    <w:rsid w:val="002B037A"/>
    <w:rPr>
      <w:rFonts w:ascii="Verdana" w:hAnsi="Verdana" w:cs="Verdana"/>
    </w:rPr>
  </w:style>
  <w:style w:type="character" w:customStyle="1" w:styleId="WW8Num38z1">
    <w:name w:val="WW8Num38z1"/>
    <w:rsid w:val="002B037A"/>
  </w:style>
  <w:style w:type="character" w:customStyle="1" w:styleId="WW8Num38z2">
    <w:name w:val="WW8Num38z2"/>
    <w:rsid w:val="002B037A"/>
  </w:style>
  <w:style w:type="character" w:customStyle="1" w:styleId="WW8Num38z3">
    <w:name w:val="WW8Num38z3"/>
    <w:rsid w:val="002B037A"/>
  </w:style>
  <w:style w:type="character" w:customStyle="1" w:styleId="WW8Num38z4">
    <w:name w:val="WW8Num38z4"/>
    <w:rsid w:val="002B037A"/>
  </w:style>
  <w:style w:type="character" w:customStyle="1" w:styleId="WW8Num38z5">
    <w:name w:val="WW8Num38z5"/>
    <w:rsid w:val="002B037A"/>
  </w:style>
  <w:style w:type="character" w:customStyle="1" w:styleId="WW8Num38z6">
    <w:name w:val="WW8Num38z6"/>
    <w:rsid w:val="002B037A"/>
  </w:style>
  <w:style w:type="character" w:customStyle="1" w:styleId="WW8Num38z7">
    <w:name w:val="WW8Num38z7"/>
    <w:rsid w:val="002B037A"/>
  </w:style>
  <w:style w:type="character" w:customStyle="1" w:styleId="WW8Num38z8">
    <w:name w:val="WW8Num38z8"/>
    <w:rsid w:val="002B037A"/>
  </w:style>
  <w:style w:type="character" w:customStyle="1" w:styleId="WW8Num39z0">
    <w:name w:val="WW8Num39z0"/>
    <w:rsid w:val="002B037A"/>
    <w:rPr>
      <w:rFonts w:ascii="Verdana" w:hAnsi="Verdana" w:cs="Verdana" w:hint="default"/>
    </w:rPr>
  </w:style>
  <w:style w:type="character" w:customStyle="1" w:styleId="WW8Num39z1">
    <w:name w:val="WW8Num39z1"/>
    <w:rsid w:val="002B037A"/>
  </w:style>
  <w:style w:type="character" w:customStyle="1" w:styleId="WW8Num39z2">
    <w:name w:val="WW8Num39z2"/>
    <w:rsid w:val="002B037A"/>
  </w:style>
  <w:style w:type="character" w:customStyle="1" w:styleId="WW8Num39z3">
    <w:name w:val="WW8Num39z3"/>
    <w:rsid w:val="002B037A"/>
  </w:style>
  <w:style w:type="character" w:customStyle="1" w:styleId="WW8Num39z4">
    <w:name w:val="WW8Num39z4"/>
    <w:rsid w:val="002B037A"/>
  </w:style>
  <w:style w:type="character" w:customStyle="1" w:styleId="WW8Num39z5">
    <w:name w:val="WW8Num39z5"/>
    <w:rsid w:val="002B037A"/>
  </w:style>
  <w:style w:type="character" w:customStyle="1" w:styleId="WW8Num39z6">
    <w:name w:val="WW8Num39z6"/>
    <w:rsid w:val="002B037A"/>
  </w:style>
  <w:style w:type="character" w:customStyle="1" w:styleId="WW8Num39z7">
    <w:name w:val="WW8Num39z7"/>
    <w:rsid w:val="002B037A"/>
  </w:style>
  <w:style w:type="character" w:customStyle="1" w:styleId="WW8Num39z8">
    <w:name w:val="WW8Num39z8"/>
    <w:rsid w:val="002B037A"/>
  </w:style>
  <w:style w:type="character" w:customStyle="1" w:styleId="WW8Num40z0">
    <w:name w:val="WW8Num40z0"/>
    <w:rsid w:val="002B037A"/>
    <w:rPr>
      <w:rFonts w:ascii="Verdana" w:hAnsi="Verdana" w:cs="Verdana" w:hint="default"/>
    </w:rPr>
  </w:style>
  <w:style w:type="character" w:customStyle="1" w:styleId="WW8Num40z1">
    <w:name w:val="WW8Num40z1"/>
    <w:rsid w:val="002B037A"/>
  </w:style>
  <w:style w:type="character" w:customStyle="1" w:styleId="WW8Num40z2">
    <w:name w:val="WW8Num40z2"/>
    <w:rsid w:val="002B037A"/>
  </w:style>
  <w:style w:type="character" w:customStyle="1" w:styleId="WW8Num40z3">
    <w:name w:val="WW8Num40z3"/>
    <w:rsid w:val="002B037A"/>
  </w:style>
  <w:style w:type="character" w:customStyle="1" w:styleId="WW8Num40z4">
    <w:name w:val="WW8Num40z4"/>
    <w:rsid w:val="002B037A"/>
  </w:style>
  <w:style w:type="character" w:customStyle="1" w:styleId="WW8Num40z5">
    <w:name w:val="WW8Num40z5"/>
    <w:rsid w:val="002B037A"/>
  </w:style>
  <w:style w:type="character" w:customStyle="1" w:styleId="WW8Num40z6">
    <w:name w:val="WW8Num40z6"/>
    <w:rsid w:val="002B037A"/>
  </w:style>
  <w:style w:type="character" w:customStyle="1" w:styleId="WW8Num40z7">
    <w:name w:val="WW8Num40z7"/>
    <w:rsid w:val="002B037A"/>
  </w:style>
  <w:style w:type="character" w:customStyle="1" w:styleId="WW8Num40z8">
    <w:name w:val="WW8Num40z8"/>
    <w:rsid w:val="002B037A"/>
  </w:style>
  <w:style w:type="character" w:customStyle="1" w:styleId="WW8Num41z0">
    <w:name w:val="WW8Num41z0"/>
    <w:rsid w:val="002B037A"/>
    <w:rPr>
      <w:rFonts w:ascii="Verdana" w:hAnsi="Verdana" w:cs="Verdana"/>
      <w:sz w:val="20"/>
    </w:rPr>
  </w:style>
  <w:style w:type="character" w:customStyle="1" w:styleId="WW8NumSt37z0">
    <w:name w:val="WW8NumSt37z0"/>
    <w:rsid w:val="002B037A"/>
    <w:rPr>
      <w:rFonts w:ascii="Symbol" w:hAnsi="Symbol" w:cs="Symbol" w:hint="default"/>
    </w:rPr>
  </w:style>
  <w:style w:type="character" w:customStyle="1" w:styleId="Domylnaczcionkaakapitu2">
    <w:name w:val="Domyślna czcionka akapitu2"/>
    <w:rsid w:val="002B037A"/>
  </w:style>
  <w:style w:type="character" w:customStyle="1" w:styleId="WW8Num1z1">
    <w:name w:val="WW8Num1z1"/>
    <w:rsid w:val="002B037A"/>
  </w:style>
  <w:style w:type="character" w:customStyle="1" w:styleId="WW8Num1z2">
    <w:name w:val="WW8Num1z2"/>
    <w:rsid w:val="002B037A"/>
  </w:style>
  <w:style w:type="character" w:customStyle="1" w:styleId="WW8Num1z3">
    <w:name w:val="WW8Num1z3"/>
    <w:rsid w:val="002B037A"/>
  </w:style>
  <w:style w:type="character" w:customStyle="1" w:styleId="WW8Num1z4">
    <w:name w:val="WW8Num1z4"/>
    <w:rsid w:val="002B037A"/>
  </w:style>
  <w:style w:type="character" w:customStyle="1" w:styleId="WW8Num1z5">
    <w:name w:val="WW8Num1z5"/>
    <w:rsid w:val="002B037A"/>
  </w:style>
  <w:style w:type="character" w:customStyle="1" w:styleId="WW8Num1z6">
    <w:name w:val="WW8Num1z6"/>
    <w:rsid w:val="002B037A"/>
  </w:style>
  <w:style w:type="character" w:customStyle="1" w:styleId="WW8Num1z7">
    <w:name w:val="WW8Num1z7"/>
    <w:rsid w:val="002B037A"/>
  </w:style>
  <w:style w:type="character" w:customStyle="1" w:styleId="WW8Num1z8">
    <w:name w:val="WW8Num1z8"/>
    <w:rsid w:val="002B037A"/>
  </w:style>
  <w:style w:type="character" w:customStyle="1" w:styleId="WW8Num26z1">
    <w:name w:val="WW8Num26z1"/>
    <w:rsid w:val="002B037A"/>
    <w:rPr>
      <w:rFonts w:ascii="Verdana" w:hAnsi="Verdana" w:cs="Verdana"/>
    </w:rPr>
  </w:style>
  <w:style w:type="character" w:customStyle="1" w:styleId="WW8Num26z2">
    <w:name w:val="WW8Num26z2"/>
    <w:rsid w:val="002B037A"/>
  </w:style>
  <w:style w:type="character" w:customStyle="1" w:styleId="WW8Num26z3">
    <w:name w:val="WW8Num26z3"/>
    <w:rsid w:val="002B037A"/>
  </w:style>
  <w:style w:type="character" w:customStyle="1" w:styleId="WW8Num26z4">
    <w:name w:val="WW8Num26z4"/>
    <w:rsid w:val="002B037A"/>
  </w:style>
  <w:style w:type="character" w:customStyle="1" w:styleId="WW8Num26z5">
    <w:name w:val="WW8Num26z5"/>
    <w:rsid w:val="002B037A"/>
  </w:style>
  <w:style w:type="character" w:customStyle="1" w:styleId="WW8Num26z6">
    <w:name w:val="WW8Num26z6"/>
    <w:rsid w:val="002B037A"/>
  </w:style>
  <w:style w:type="character" w:customStyle="1" w:styleId="WW8Num26z7">
    <w:name w:val="WW8Num26z7"/>
    <w:rsid w:val="002B037A"/>
  </w:style>
  <w:style w:type="character" w:customStyle="1" w:styleId="WW8Num26z8">
    <w:name w:val="WW8Num26z8"/>
    <w:rsid w:val="002B037A"/>
  </w:style>
  <w:style w:type="character" w:customStyle="1" w:styleId="WW8Num29z1">
    <w:name w:val="WW8Num29z1"/>
    <w:rsid w:val="002B037A"/>
  </w:style>
  <w:style w:type="character" w:customStyle="1" w:styleId="WW8Num29z2">
    <w:name w:val="WW8Num29z2"/>
    <w:rsid w:val="002B037A"/>
  </w:style>
  <w:style w:type="character" w:customStyle="1" w:styleId="WW8Num29z3">
    <w:name w:val="WW8Num29z3"/>
    <w:rsid w:val="002B037A"/>
  </w:style>
  <w:style w:type="character" w:customStyle="1" w:styleId="WW8Num29z4">
    <w:name w:val="WW8Num29z4"/>
    <w:rsid w:val="002B037A"/>
  </w:style>
  <w:style w:type="character" w:customStyle="1" w:styleId="WW8Num29z5">
    <w:name w:val="WW8Num29z5"/>
    <w:rsid w:val="002B037A"/>
  </w:style>
  <w:style w:type="character" w:customStyle="1" w:styleId="WW8Num29z6">
    <w:name w:val="WW8Num29z6"/>
    <w:rsid w:val="002B037A"/>
  </w:style>
  <w:style w:type="character" w:customStyle="1" w:styleId="WW8Num29z7">
    <w:name w:val="WW8Num29z7"/>
    <w:rsid w:val="002B037A"/>
  </w:style>
  <w:style w:type="character" w:customStyle="1" w:styleId="WW8Num29z8">
    <w:name w:val="WW8Num29z8"/>
    <w:rsid w:val="002B037A"/>
  </w:style>
  <w:style w:type="character" w:customStyle="1" w:styleId="WW8Num33z2">
    <w:name w:val="WW8Num33z2"/>
    <w:rsid w:val="002B037A"/>
  </w:style>
  <w:style w:type="character" w:customStyle="1" w:styleId="WW8Num33z3">
    <w:name w:val="WW8Num33z3"/>
    <w:rsid w:val="002B037A"/>
  </w:style>
  <w:style w:type="character" w:customStyle="1" w:styleId="WW8Num33z4">
    <w:name w:val="WW8Num33z4"/>
    <w:rsid w:val="002B037A"/>
  </w:style>
  <w:style w:type="character" w:customStyle="1" w:styleId="WW8Num33z5">
    <w:name w:val="WW8Num33z5"/>
    <w:rsid w:val="002B037A"/>
  </w:style>
  <w:style w:type="character" w:customStyle="1" w:styleId="WW8Num33z6">
    <w:name w:val="WW8Num33z6"/>
    <w:rsid w:val="002B037A"/>
  </w:style>
  <w:style w:type="character" w:customStyle="1" w:styleId="WW8Num33z7">
    <w:name w:val="WW8Num33z7"/>
    <w:rsid w:val="002B037A"/>
  </w:style>
  <w:style w:type="character" w:customStyle="1" w:styleId="WW8Num33z8">
    <w:name w:val="WW8Num33z8"/>
    <w:rsid w:val="002B037A"/>
  </w:style>
  <w:style w:type="character" w:customStyle="1" w:styleId="WW8Num4z1">
    <w:name w:val="WW8Num4z1"/>
    <w:rsid w:val="002B037A"/>
    <w:rPr>
      <w:b w:val="0"/>
      <w:bCs w:val="0"/>
      <w:sz w:val="20"/>
      <w:szCs w:val="20"/>
    </w:rPr>
  </w:style>
  <w:style w:type="character" w:customStyle="1" w:styleId="WW8Num4z2">
    <w:name w:val="WW8Num4z2"/>
    <w:rsid w:val="002B037A"/>
  </w:style>
  <w:style w:type="character" w:customStyle="1" w:styleId="WW8Num4z3">
    <w:name w:val="WW8Num4z3"/>
    <w:rsid w:val="002B037A"/>
  </w:style>
  <w:style w:type="character" w:customStyle="1" w:styleId="WW8Num4z4">
    <w:name w:val="WW8Num4z4"/>
    <w:rsid w:val="002B037A"/>
  </w:style>
  <w:style w:type="character" w:customStyle="1" w:styleId="WW8Num4z5">
    <w:name w:val="WW8Num4z5"/>
    <w:rsid w:val="002B037A"/>
  </w:style>
  <w:style w:type="character" w:customStyle="1" w:styleId="WW8Num4z6">
    <w:name w:val="WW8Num4z6"/>
    <w:rsid w:val="002B037A"/>
  </w:style>
  <w:style w:type="character" w:customStyle="1" w:styleId="WW8Num4z7">
    <w:name w:val="WW8Num4z7"/>
    <w:rsid w:val="002B037A"/>
  </w:style>
  <w:style w:type="character" w:customStyle="1" w:styleId="WW8Num4z8">
    <w:name w:val="WW8Num4z8"/>
    <w:rsid w:val="002B037A"/>
  </w:style>
  <w:style w:type="character" w:customStyle="1" w:styleId="WW8Num9z1">
    <w:name w:val="WW8Num9z1"/>
    <w:rsid w:val="002B037A"/>
  </w:style>
  <w:style w:type="character" w:customStyle="1" w:styleId="WW8Num9z2">
    <w:name w:val="WW8Num9z2"/>
    <w:rsid w:val="002B037A"/>
  </w:style>
  <w:style w:type="character" w:customStyle="1" w:styleId="WW8Num9z3">
    <w:name w:val="WW8Num9z3"/>
    <w:rsid w:val="002B037A"/>
  </w:style>
  <w:style w:type="character" w:customStyle="1" w:styleId="WW8Num9z4">
    <w:name w:val="WW8Num9z4"/>
    <w:rsid w:val="002B037A"/>
  </w:style>
  <w:style w:type="character" w:customStyle="1" w:styleId="WW8Num9z5">
    <w:name w:val="WW8Num9z5"/>
    <w:rsid w:val="002B037A"/>
  </w:style>
  <w:style w:type="character" w:customStyle="1" w:styleId="WW8Num9z6">
    <w:name w:val="WW8Num9z6"/>
    <w:rsid w:val="002B037A"/>
  </w:style>
  <w:style w:type="character" w:customStyle="1" w:styleId="WW8Num9z7">
    <w:name w:val="WW8Num9z7"/>
    <w:rsid w:val="002B037A"/>
  </w:style>
  <w:style w:type="character" w:customStyle="1" w:styleId="WW8Num9z8">
    <w:name w:val="WW8Num9z8"/>
    <w:rsid w:val="002B037A"/>
  </w:style>
  <w:style w:type="character" w:customStyle="1" w:styleId="WW8Num11z1">
    <w:name w:val="WW8Num11z1"/>
    <w:rsid w:val="002B037A"/>
  </w:style>
  <w:style w:type="character" w:customStyle="1" w:styleId="WW8Num11z2">
    <w:name w:val="WW8Num11z2"/>
    <w:rsid w:val="002B037A"/>
  </w:style>
  <w:style w:type="character" w:customStyle="1" w:styleId="WW8Num11z3">
    <w:name w:val="WW8Num11z3"/>
    <w:rsid w:val="002B037A"/>
  </w:style>
  <w:style w:type="character" w:customStyle="1" w:styleId="WW8Num11z4">
    <w:name w:val="WW8Num11z4"/>
    <w:rsid w:val="002B037A"/>
  </w:style>
  <w:style w:type="character" w:customStyle="1" w:styleId="WW8Num11z5">
    <w:name w:val="WW8Num11z5"/>
    <w:rsid w:val="002B037A"/>
  </w:style>
  <w:style w:type="character" w:customStyle="1" w:styleId="WW8Num11z6">
    <w:name w:val="WW8Num11z6"/>
    <w:rsid w:val="002B037A"/>
  </w:style>
  <w:style w:type="character" w:customStyle="1" w:styleId="WW8Num11z7">
    <w:name w:val="WW8Num11z7"/>
    <w:rsid w:val="002B037A"/>
  </w:style>
  <w:style w:type="character" w:customStyle="1" w:styleId="WW8Num11z8">
    <w:name w:val="WW8Num11z8"/>
    <w:rsid w:val="002B037A"/>
  </w:style>
  <w:style w:type="character" w:customStyle="1" w:styleId="WW8Num12z1">
    <w:name w:val="WW8Num12z1"/>
    <w:rsid w:val="002B037A"/>
  </w:style>
  <w:style w:type="character" w:customStyle="1" w:styleId="WW8Num12z2">
    <w:name w:val="WW8Num12z2"/>
    <w:rsid w:val="002B037A"/>
  </w:style>
  <w:style w:type="character" w:customStyle="1" w:styleId="WW8Num12z3">
    <w:name w:val="WW8Num12z3"/>
    <w:rsid w:val="002B037A"/>
  </w:style>
  <w:style w:type="character" w:customStyle="1" w:styleId="WW8Num12z4">
    <w:name w:val="WW8Num12z4"/>
    <w:rsid w:val="002B037A"/>
  </w:style>
  <w:style w:type="character" w:customStyle="1" w:styleId="WW8Num12z5">
    <w:name w:val="WW8Num12z5"/>
    <w:rsid w:val="002B037A"/>
  </w:style>
  <w:style w:type="character" w:customStyle="1" w:styleId="WW8Num12z6">
    <w:name w:val="WW8Num12z6"/>
    <w:rsid w:val="002B037A"/>
  </w:style>
  <w:style w:type="character" w:customStyle="1" w:styleId="WW8Num12z7">
    <w:name w:val="WW8Num12z7"/>
    <w:rsid w:val="002B037A"/>
  </w:style>
  <w:style w:type="character" w:customStyle="1" w:styleId="WW8Num12z8">
    <w:name w:val="WW8Num12z8"/>
    <w:rsid w:val="002B037A"/>
  </w:style>
  <w:style w:type="character" w:customStyle="1" w:styleId="WW8Num15z1">
    <w:name w:val="WW8Num15z1"/>
    <w:rsid w:val="002B037A"/>
  </w:style>
  <w:style w:type="character" w:customStyle="1" w:styleId="WW8Num15z2">
    <w:name w:val="WW8Num15z2"/>
    <w:rsid w:val="002B037A"/>
  </w:style>
  <w:style w:type="character" w:customStyle="1" w:styleId="WW8Num15z3">
    <w:name w:val="WW8Num15z3"/>
    <w:rsid w:val="002B037A"/>
  </w:style>
  <w:style w:type="character" w:customStyle="1" w:styleId="WW8Num15z4">
    <w:name w:val="WW8Num15z4"/>
    <w:rsid w:val="002B037A"/>
  </w:style>
  <w:style w:type="character" w:customStyle="1" w:styleId="WW8Num15z5">
    <w:name w:val="WW8Num15z5"/>
    <w:rsid w:val="002B037A"/>
  </w:style>
  <w:style w:type="character" w:customStyle="1" w:styleId="WW8Num15z6">
    <w:name w:val="WW8Num15z6"/>
    <w:rsid w:val="002B037A"/>
  </w:style>
  <w:style w:type="character" w:customStyle="1" w:styleId="WW8Num15z7">
    <w:name w:val="WW8Num15z7"/>
    <w:rsid w:val="002B037A"/>
  </w:style>
  <w:style w:type="character" w:customStyle="1" w:styleId="WW8Num15z8">
    <w:name w:val="WW8Num15z8"/>
    <w:rsid w:val="002B037A"/>
  </w:style>
  <w:style w:type="character" w:customStyle="1" w:styleId="WW8Num18z1">
    <w:name w:val="WW8Num18z1"/>
    <w:rsid w:val="002B037A"/>
  </w:style>
  <w:style w:type="character" w:customStyle="1" w:styleId="WW8Num18z2">
    <w:name w:val="WW8Num18z2"/>
    <w:rsid w:val="002B037A"/>
  </w:style>
  <w:style w:type="character" w:customStyle="1" w:styleId="WW8Num18z3">
    <w:name w:val="WW8Num18z3"/>
    <w:rsid w:val="002B037A"/>
  </w:style>
  <w:style w:type="character" w:customStyle="1" w:styleId="WW8Num18z4">
    <w:name w:val="WW8Num18z4"/>
    <w:rsid w:val="002B037A"/>
  </w:style>
  <w:style w:type="character" w:customStyle="1" w:styleId="WW8Num18z5">
    <w:name w:val="WW8Num18z5"/>
    <w:rsid w:val="002B037A"/>
  </w:style>
  <w:style w:type="character" w:customStyle="1" w:styleId="WW8Num18z6">
    <w:name w:val="WW8Num18z6"/>
    <w:rsid w:val="002B037A"/>
  </w:style>
  <w:style w:type="character" w:customStyle="1" w:styleId="WW8Num18z7">
    <w:name w:val="WW8Num18z7"/>
    <w:rsid w:val="002B037A"/>
  </w:style>
  <w:style w:type="character" w:customStyle="1" w:styleId="WW8Num18z8">
    <w:name w:val="WW8Num18z8"/>
    <w:rsid w:val="002B037A"/>
  </w:style>
  <w:style w:type="character" w:customStyle="1" w:styleId="WW8Num19z1">
    <w:name w:val="WW8Num19z1"/>
    <w:rsid w:val="002B037A"/>
  </w:style>
  <w:style w:type="character" w:customStyle="1" w:styleId="WW8Num19z2">
    <w:name w:val="WW8Num19z2"/>
    <w:rsid w:val="002B037A"/>
  </w:style>
  <w:style w:type="character" w:customStyle="1" w:styleId="WW8Num19z3">
    <w:name w:val="WW8Num19z3"/>
    <w:rsid w:val="002B037A"/>
  </w:style>
  <w:style w:type="character" w:customStyle="1" w:styleId="WW8Num19z4">
    <w:name w:val="WW8Num19z4"/>
    <w:rsid w:val="002B037A"/>
  </w:style>
  <w:style w:type="character" w:customStyle="1" w:styleId="WW8Num19z5">
    <w:name w:val="WW8Num19z5"/>
    <w:rsid w:val="002B037A"/>
  </w:style>
  <w:style w:type="character" w:customStyle="1" w:styleId="WW8Num19z6">
    <w:name w:val="WW8Num19z6"/>
    <w:rsid w:val="002B037A"/>
  </w:style>
  <w:style w:type="character" w:customStyle="1" w:styleId="WW8Num19z7">
    <w:name w:val="WW8Num19z7"/>
    <w:rsid w:val="002B037A"/>
  </w:style>
  <w:style w:type="character" w:customStyle="1" w:styleId="WW8Num19z8">
    <w:name w:val="WW8Num19z8"/>
    <w:rsid w:val="002B037A"/>
  </w:style>
  <w:style w:type="character" w:customStyle="1" w:styleId="WW8Num20z1">
    <w:name w:val="WW8Num20z1"/>
    <w:rsid w:val="002B037A"/>
  </w:style>
  <w:style w:type="character" w:customStyle="1" w:styleId="WW8Num20z2">
    <w:name w:val="WW8Num20z2"/>
    <w:rsid w:val="002B037A"/>
  </w:style>
  <w:style w:type="character" w:customStyle="1" w:styleId="WW8Num20z3">
    <w:name w:val="WW8Num20z3"/>
    <w:rsid w:val="002B037A"/>
  </w:style>
  <w:style w:type="character" w:customStyle="1" w:styleId="WW8Num20z4">
    <w:name w:val="WW8Num20z4"/>
    <w:rsid w:val="002B037A"/>
  </w:style>
  <w:style w:type="character" w:customStyle="1" w:styleId="WW8Num20z5">
    <w:name w:val="WW8Num20z5"/>
    <w:rsid w:val="002B037A"/>
  </w:style>
  <w:style w:type="character" w:customStyle="1" w:styleId="WW8Num20z6">
    <w:name w:val="WW8Num20z6"/>
    <w:rsid w:val="002B037A"/>
  </w:style>
  <w:style w:type="character" w:customStyle="1" w:styleId="WW8Num20z7">
    <w:name w:val="WW8Num20z7"/>
    <w:rsid w:val="002B037A"/>
  </w:style>
  <w:style w:type="character" w:customStyle="1" w:styleId="WW8Num20z8">
    <w:name w:val="WW8Num20z8"/>
    <w:rsid w:val="002B037A"/>
  </w:style>
  <w:style w:type="character" w:customStyle="1" w:styleId="WW8Num21z2">
    <w:name w:val="WW8Num21z2"/>
    <w:rsid w:val="002B037A"/>
  </w:style>
  <w:style w:type="character" w:customStyle="1" w:styleId="WW8Num21z3">
    <w:name w:val="WW8Num21z3"/>
    <w:rsid w:val="002B037A"/>
  </w:style>
  <w:style w:type="character" w:customStyle="1" w:styleId="WW8Num21z4">
    <w:name w:val="WW8Num21z4"/>
    <w:rsid w:val="002B037A"/>
  </w:style>
  <w:style w:type="character" w:customStyle="1" w:styleId="WW8Num21z5">
    <w:name w:val="WW8Num21z5"/>
    <w:rsid w:val="002B037A"/>
  </w:style>
  <w:style w:type="character" w:customStyle="1" w:styleId="WW8Num21z6">
    <w:name w:val="WW8Num21z6"/>
    <w:rsid w:val="002B037A"/>
  </w:style>
  <w:style w:type="character" w:customStyle="1" w:styleId="WW8Num21z7">
    <w:name w:val="WW8Num21z7"/>
    <w:rsid w:val="002B037A"/>
  </w:style>
  <w:style w:type="character" w:customStyle="1" w:styleId="WW8Num21z8">
    <w:name w:val="WW8Num21z8"/>
    <w:rsid w:val="002B037A"/>
  </w:style>
  <w:style w:type="character" w:customStyle="1" w:styleId="WW8Num23z1">
    <w:name w:val="WW8Num23z1"/>
    <w:rsid w:val="002B037A"/>
  </w:style>
  <w:style w:type="character" w:customStyle="1" w:styleId="WW8Num23z2">
    <w:name w:val="WW8Num23z2"/>
    <w:rsid w:val="002B037A"/>
  </w:style>
  <w:style w:type="character" w:customStyle="1" w:styleId="WW8Num23z3">
    <w:name w:val="WW8Num23z3"/>
    <w:rsid w:val="002B037A"/>
  </w:style>
  <w:style w:type="character" w:customStyle="1" w:styleId="WW8Num23z4">
    <w:name w:val="WW8Num23z4"/>
    <w:rsid w:val="002B037A"/>
  </w:style>
  <w:style w:type="character" w:customStyle="1" w:styleId="WW8Num23z5">
    <w:name w:val="WW8Num23z5"/>
    <w:rsid w:val="002B037A"/>
  </w:style>
  <w:style w:type="character" w:customStyle="1" w:styleId="WW8Num23z6">
    <w:name w:val="WW8Num23z6"/>
    <w:rsid w:val="002B037A"/>
  </w:style>
  <w:style w:type="character" w:customStyle="1" w:styleId="WW8Num23z7">
    <w:name w:val="WW8Num23z7"/>
    <w:rsid w:val="002B037A"/>
  </w:style>
  <w:style w:type="character" w:customStyle="1" w:styleId="WW8Num23z8">
    <w:name w:val="WW8Num23z8"/>
    <w:rsid w:val="002B037A"/>
  </w:style>
  <w:style w:type="character" w:customStyle="1" w:styleId="WW8Num25z1">
    <w:name w:val="WW8Num25z1"/>
    <w:rsid w:val="002B037A"/>
  </w:style>
  <w:style w:type="character" w:customStyle="1" w:styleId="WW8Num30z2">
    <w:name w:val="WW8Num30z2"/>
    <w:rsid w:val="002B037A"/>
  </w:style>
  <w:style w:type="character" w:customStyle="1" w:styleId="WW8Num30z3">
    <w:name w:val="WW8Num30z3"/>
    <w:rsid w:val="002B037A"/>
  </w:style>
  <w:style w:type="character" w:customStyle="1" w:styleId="WW8Num30z4">
    <w:name w:val="WW8Num30z4"/>
    <w:rsid w:val="002B037A"/>
  </w:style>
  <w:style w:type="character" w:customStyle="1" w:styleId="WW8Num30z5">
    <w:name w:val="WW8Num30z5"/>
    <w:rsid w:val="002B037A"/>
  </w:style>
  <w:style w:type="character" w:customStyle="1" w:styleId="WW8Num30z6">
    <w:name w:val="WW8Num30z6"/>
    <w:rsid w:val="002B037A"/>
  </w:style>
  <w:style w:type="character" w:customStyle="1" w:styleId="WW8Num30z7">
    <w:name w:val="WW8Num30z7"/>
    <w:rsid w:val="002B037A"/>
  </w:style>
  <w:style w:type="character" w:customStyle="1" w:styleId="WW8Num30z8">
    <w:name w:val="WW8Num30z8"/>
    <w:rsid w:val="002B037A"/>
  </w:style>
  <w:style w:type="character" w:customStyle="1" w:styleId="WW8Num31z1">
    <w:name w:val="WW8Num31z1"/>
    <w:rsid w:val="002B037A"/>
  </w:style>
  <w:style w:type="character" w:customStyle="1" w:styleId="WW8Num31z2">
    <w:name w:val="WW8Num31z2"/>
    <w:rsid w:val="002B037A"/>
  </w:style>
  <w:style w:type="character" w:customStyle="1" w:styleId="WW8Num31z3">
    <w:name w:val="WW8Num31z3"/>
    <w:rsid w:val="002B037A"/>
  </w:style>
  <w:style w:type="character" w:customStyle="1" w:styleId="WW8Num31z4">
    <w:name w:val="WW8Num31z4"/>
    <w:rsid w:val="002B037A"/>
  </w:style>
  <w:style w:type="character" w:customStyle="1" w:styleId="WW8Num31z5">
    <w:name w:val="WW8Num31z5"/>
    <w:rsid w:val="002B037A"/>
  </w:style>
  <w:style w:type="character" w:customStyle="1" w:styleId="WW8Num31z6">
    <w:name w:val="WW8Num31z6"/>
    <w:rsid w:val="002B037A"/>
  </w:style>
  <w:style w:type="character" w:customStyle="1" w:styleId="WW8Num31z7">
    <w:name w:val="WW8Num31z7"/>
    <w:rsid w:val="002B037A"/>
  </w:style>
  <w:style w:type="character" w:customStyle="1" w:styleId="WW8Num31z8">
    <w:name w:val="WW8Num31z8"/>
    <w:rsid w:val="002B037A"/>
  </w:style>
  <w:style w:type="character" w:customStyle="1" w:styleId="WW8Num34z1">
    <w:name w:val="WW8Num34z1"/>
    <w:rsid w:val="002B037A"/>
  </w:style>
  <w:style w:type="character" w:customStyle="1" w:styleId="WW8Num34z2">
    <w:name w:val="WW8Num34z2"/>
    <w:rsid w:val="002B037A"/>
  </w:style>
  <w:style w:type="character" w:customStyle="1" w:styleId="WW8Num34z3">
    <w:name w:val="WW8Num34z3"/>
    <w:rsid w:val="002B037A"/>
  </w:style>
  <w:style w:type="character" w:customStyle="1" w:styleId="WW8Num34z4">
    <w:name w:val="WW8Num34z4"/>
    <w:rsid w:val="002B037A"/>
  </w:style>
  <w:style w:type="character" w:customStyle="1" w:styleId="WW8Num34z5">
    <w:name w:val="WW8Num34z5"/>
    <w:rsid w:val="002B037A"/>
  </w:style>
  <w:style w:type="character" w:customStyle="1" w:styleId="WW8Num34z6">
    <w:name w:val="WW8Num34z6"/>
    <w:rsid w:val="002B037A"/>
  </w:style>
  <w:style w:type="character" w:customStyle="1" w:styleId="WW8Num34z7">
    <w:name w:val="WW8Num34z7"/>
    <w:rsid w:val="002B037A"/>
  </w:style>
  <w:style w:type="character" w:customStyle="1" w:styleId="WW8Num34z8">
    <w:name w:val="WW8Num34z8"/>
    <w:rsid w:val="002B037A"/>
  </w:style>
  <w:style w:type="character" w:customStyle="1" w:styleId="WW8Num37z1">
    <w:name w:val="WW8Num37z1"/>
    <w:rsid w:val="002B037A"/>
  </w:style>
  <w:style w:type="character" w:customStyle="1" w:styleId="WW8Num37z2">
    <w:name w:val="WW8Num37z2"/>
    <w:rsid w:val="002B037A"/>
  </w:style>
  <w:style w:type="character" w:customStyle="1" w:styleId="WW8Num37z3">
    <w:name w:val="WW8Num37z3"/>
    <w:rsid w:val="002B037A"/>
  </w:style>
  <w:style w:type="character" w:customStyle="1" w:styleId="WW8Num37z4">
    <w:name w:val="WW8Num37z4"/>
    <w:rsid w:val="002B037A"/>
  </w:style>
  <w:style w:type="character" w:customStyle="1" w:styleId="WW8Num37z5">
    <w:name w:val="WW8Num37z5"/>
    <w:rsid w:val="002B037A"/>
  </w:style>
  <w:style w:type="character" w:customStyle="1" w:styleId="WW8Num37z6">
    <w:name w:val="WW8Num37z6"/>
    <w:rsid w:val="002B037A"/>
  </w:style>
  <w:style w:type="character" w:customStyle="1" w:styleId="WW8Num37z7">
    <w:name w:val="WW8Num37z7"/>
    <w:rsid w:val="002B037A"/>
  </w:style>
  <w:style w:type="character" w:customStyle="1" w:styleId="WW8Num37z8">
    <w:name w:val="WW8Num37z8"/>
    <w:rsid w:val="002B037A"/>
  </w:style>
  <w:style w:type="character" w:customStyle="1" w:styleId="WW8Num42z0">
    <w:name w:val="WW8Num42z0"/>
    <w:rsid w:val="002B037A"/>
    <w:rPr>
      <w:rFonts w:hint="default"/>
    </w:rPr>
  </w:style>
  <w:style w:type="character" w:customStyle="1" w:styleId="WW8Num42z1">
    <w:name w:val="WW8Num42z1"/>
    <w:rsid w:val="002B037A"/>
  </w:style>
  <w:style w:type="character" w:customStyle="1" w:styleId="WW8Num42z2">
    <w:name w:val="WW8Num42z2"/>
    <w:rsid w:val="002B037A"/>
  </w:style>
  <w:style w:type="character" w:customStyle="1" w:styleId="WW8Num42z3">
    <w:name w:val="WW8Num42z3"/>
    <w:rsid w:val="002B037A"/>
  </w:style>
  <w:style w:type="character" w:customStyle="1" w:styleId="WW8Num42z4">
    <w:name w:val="WW8Num42z4"/>
    <w:rsid w:val="002B037A"/>
  </w:style>
  <w:style w:type="character" w:customStyle="1" w:styleId="WW8Num42z5">
    <w:name w:val="WW8Num42z5"/>
    <w:rsid w:val="002B037A"/>
  </w:style>
  <w:style w:type="character" w:customStyle="1" w:styleId="WW8Num42z6">
    <w:name w:val="WW8Num42z6"/>
    <w:rsid w:val="002B037A"/>
  </w:style>
  <w:style w:type="character" w:customStyle="1" w:styleId="WW8Num42z7">
    <w:name w:val="WW8Num42z7"/>
    <w:rsid w:val="002B037A"/>
  </w:style>
  <w:style w:type="character" w:customStyle="1" w:styleId="WW8Num42z8">
    <w:name w:val="WW8Num42z8"/>
    <w:rsid w:val="002B037A"/>
  </w:style>
  <w:style w:type="character" w:customStyle="1" w:styleId="WW8Num43z0">
    <w:name w:val="WW8Num43z0"/>
    <w:rsid w:val="002B037A"/>
  </w:style>
  <w:style w:type="character" w:customStyle="1" w:styleId="WW8Num43z1">
    <w:name w:val="WW8Num43z1"/>
    <w:rsid w:val="002B037A"/>
  </w:style>
  <w:style w:type="character" w:customStyle="1" w:styleId="WW8Num43z2">
    <w:name w:val="WW8Num43z2"/>
    <w:rsid w:val="002B037A"/>
  </w:style>
  <w:style w:type="character" w:customStyle="1" w:styleId="WW8Num43z3">
    <w:name w:val="WW8Num43z3"/>
    <w:rsid w:val="002B037A"/>
  </w:style>
  <w:style w:type="character" w:customStyle="1" w:styleId="WW8Num43z4">
    <w:name w:val="WW8Num43z4"/>
    <w:rsid w:val="002B037A"/>
  </w:style>
  <w:style w:type="character" w:customStyle="1" w:styleId="WW8Num43z5">
    <w:name w:val="WW8Num43z5"/>
    <w:rsid w:val="002B037A"/>
  </w:style>
  <w:style w:type="character" w:customStyle="1" w:styleId="WW8Num43z6">
    <w:name w:val="WW8Num43z6"/>
    <w:rsid w:val="002B037A"/>
  </w:style>
  <w:style w:type="character" w:customStyle="1" w:styleId="WW8Num43z7">
    <w:name w:val="WW8Num43z7"/>
    <w:rsid w:val="002B037A"/>
  </w:style>
  <w:style w:type="character" w:customStyle="1" w:styleId="WW8Num43z8">
    <w:name w:val="WW8Num43z8"/>
    <w:rsid w:val="002B037A"/>
  </w:style>
  <w:style w:type="character" w:customStyle="1" w:styleId="WW8Num44z0">
    <w:name w:val="WW8Num44z0"/>
    <w:rsid w:val="002B037A"/>
    <w:rPr>
      <w:rFonts w:ascii="Verdana" w:hAnsi="Verdana" w:cs="Verdana" w:hint="default"/>
      <w:sz w:val="20"/>
    </w:rPr>
  </w:style>
  <w:style w:type="character" w:customStyle="1" w:styleId="WW8Num44z1">
    <w:name w:val="WW8Num44z1"/>
    <w:rsid w:val="002B037A"/>
  </w:style>
  <w:style w:type="character" w:customStyle="1" w:styleId="WW8Num44z2">
    <w:name w:val="WW8Num44z2"/>
    <w:rsid w:val="002B037A"/>
  </w:style>
  <w:style w:type="character" w:customStyle="1" w:styleId="WW8Num44z3">
    <w:name w:val="WW8Num44z3"/>
    <w:rsid w:val="002B037A"/>
  </w:style>
  <w:style w:type="character" w:customStyle="1" w:styleId="WW8Num44z4">
    <w:name w:val="WW8Num44z4"/>
    <w:rsid w:val="002B037A"/>
  </w:style>
  <w:style w:type="character" w:customStyle="1" w:styleId="WW8Num44z5">
    <w:name w:val="WW8Num44z5"/>
    <w:rsid w:val="002B037A"/>
  </w:style>
  <w:style w:type="character" w:customStyle="1" w:styleId="WW8Num44z6">
    <w:name w:val="WW8Num44z6"/>
    <w:rsid w:val="002B037A"/>
  </w:style>
  <w:style w:type="character" w:customStyle="1" w:styleId="WW8Num44z7">
    <w:name w:val="WW8Num44z7"/>
    <w:rsid w:val="002B037A"/>
  </w:style>
  <w:style w:type="character" w:customStyle="1" w:styleId="WW8Num44z8">
    <w:name w:val="WW8Num44z8"/>
    <w:rsid w:val="002B037A"/>
  </w:style>
  <w:style w:type="character" w:customStyle="1" w:styleId="WW8Num45z0">
    <w:name w:val="WW8Num45z0"/>
    <w:rsid w:val="002B037A"/>
  </w:style>
  <w:style w:type="character" w:customStyle="1" w:styleId="WW8Num45z1">
    <w:name w:val="WW8Num45z1"/>
    <w:rsid w:val="002B037A"/>
  </w:style>
  <w:style w:type="character" w:customStyle="1" w:styleId="WW8Num45z2">
    <w:name w:val="WW8Num45z2"/>
    <w:rsid w:val="002B037A"/>
  </w:style>
  <w:style w:type="character" w:customStyle="1" w:styleId="WW8Num45z3">
    <w:name w:val="WW8Num45z3"/>
    <w:rsid w:val="002B037A"/>
  </w:style>
  <w:style w:type="character" w:customStyle="1" w:styleId="WW8Num45z4">
    <w:name w:val="WW8Num45z4"/>
    <w:rsid w:val="002B037A"/>
  </w:style>
  <w:style w:type="character" w:customStyle="1" w:styleId="WW8Num45z5">
    <w:name w:val="WW8Num45z5"/>
    <w:rsid w:val="002B037A"/>
  </w:style>
  <w:style w:type="character" w:customStyle="1" w:styleId="WW8Num45z6">
    <w:name w:val="WW8Num45z6"/>
    <w:rsid w:val="002B037A"/>
  </w:style>
  <w:style w:type="character" w:customStyle="1" w:styleId="WW8Num45z7">
    <w:name w:val="WW8Num45z7"/>
    <w:rsid w:val="002B037A"/>
  </w:style>
  <w:style w:type="character" w:customStyle="1" w:styleId="WW8Num45z8">
    <w:name w:val="WW8Num45z8"/>
    <w:rsid w:val="002B037A"/>
  </w:style>
  <w:style w:type="character" w:customStyle="1" w:styleId="WW8Num46z0">
    <w:name w:val="WW8Num46z0"/>
    <w:rsid w:val="002B037A"/>
    <w:rPr>
      <w:rFonts w:ascii="Verdana" w:hAnsi="Verdana" w:cs="Verdana" w:hint="default"/>
    </w:rPr>
  </w:style>
  <w:style w:type="character" w:customStyle="1" w:styleId="WW8Num46z1">
    <w:name w:val="WW8Num46z1"/>
    <w:rsid w:val="002B037A"/>
  </w:style>
  <w:style w:type="character" w:customStyle="1" w:styleId="WW8Num46z2">
    <w:name w:val="WW8Num46z2"/>
    <w:rsid w:val="002B037A"/>
  </w:style>
  <w:style w:type="character" w:customStyle="1" w:styleId="WW8Num46z3">
    <w:name w:val="WW8Num46z3"/>
    <w:rsid w:val="002B037A"/>
  </w:style>
  <w:style w:type="character" w:customStyle="1" w:styleId="WW8Num46z4">
    <w:name w:val="WW8Num46z4"/>
    <w:rsid w:val="002B037A"/>
  </w:style>
  <w:style w:type="character" w:customStyle="1" w:styleId="WW8Num46z5">
    <w:name w:val="WW8Num46z5"/>
    <w:rsid w:val="002B037A"/>
  </w:style>
  <w:style w:type="character" w:customStyle="1" w:styleId="WW8Num46z6">
    <w:name w:val="WW8Num46z6"/>
    <w:rsid w:val="002B037A"/>
  </w:style>
  <w:style w:type="character" w:customStyle="1" w:styleId="WW8Num46z7">
    <w:name w:val="WW8Num46z7"/>
    <w:rsid w:val="002B037A"/>
  </w:style>
  <w:style w:type="character" w:customStyle="1" w:styleId="WW8Num46z8">
    <w:name w:val="WW8Num46z8"/>
    <w:rsid w:val="002B037A"/>
  </w:style>
  <w:style w:type="character" w:customStyle="1" w:styleId="WW8Num47z0">
    <w:name w:val="WW8Num47z0"/>
    <w:rsid w:val="002B037A"/>
  </w:style>
  <w:style w:type="character" w:customStyle="1" w:styleId="WW8Num47z1">
    <w:name w:val="WW8Num47z1"/>
    <w:rsid w:val="002B037A"/>
  </w:style>
  <w:style w:type="character" w:customStyle="1" w:styleId="WW8Num47z2">
    <w:name w:val="WW8Num47z2"/>
    <w:rsid w:val="002B037A"/>
  </w:style>
  <w:style w:type="character" w:customStyle="1" w:styleId="WW8Num47z3">
    <w:name w:val="WW8Num47z3"/>
    <w:rsid w:val="002B037A"/>
  </w:style>
  <w:style w:type="character" w:customStyle="1" w:styleId="WW8Num47z4">
    <w:name w:val="WW8Num47z4"/>
    <w:rsid w:val="002B037A"/>
  </w:style>
  <w:style w:type="character" w:customStyle="1" w:styleId="WW8Num47z5">
    <w:name w:val="WW8Num47z5"/>
    <w:rsid w:val="002B037A"/>
  </w:style>
  <w:style w:type="character" w:customStyle="1" w:styleId="WW8Num47z6">
    <w:name w:val="WW8Num47z6"/>
    <w:rsid w:val="002B037A"/>
  </w:style>
  <w:style w:type="character" w:customStyle="1" w:styleId="WW8Num47z7">
    <w:name w:val="WW8Num47z7"/>
    <w:rsid w:val="002B037A"/>
  </w:style>
  <w:style w:type="character" w:customStyle="1" w:styleId="WW8Num47z8">
    <w:name w:val="WW8Num47z8"/>
    <w:rsid w:val="002B037A"/>
  </w:style>
  <w:style w:type="character" w:customStyle="1" w:styleId="WW8Num48z0">
    <w:name w:val="WW8Num48z0"/>
    <w:rsid w:val="002B037A"/>
    <w:rPr>
      <w:rFonts w:ascii="Verdana" w:hAnsi="Verdana" w:cs="Verdana" w:hint="default"/>
    </w:rPr>
  </w:style>
  <w:style w:type="character" w:customStyle="1" w:styleId="WW8Num49z0">
    <w:name w:val="WW8Num49z0"/>
    <w:rsid w:val="002B037A"/>
    <w:rPr>
      <w:rFonts w:ascii="Verdana" w:hAnsi="Verdana" w:cs="Verdana" w:hint="default"/>
    </w:rPr>
  </w:style>
  <w:style w:type="character" w:customStyle="1" w:styleId="WW8Num50z0">
    <w:name w:val="WW8Num50z0"/>
    <w:rsid w:val="002B037A"/>
    <w:rPr>
      <w:rFonts w:ascii="Verdana" w:hAnsi="Verdana" w:cs="Verdana" w:hint="default"/>
      <w:sz w:val="20"/>
      <w:szCs w:val="20"/>
    </w:rPr>
  </w:style>
  <w:style w:type="character" w:customStyle="1" w:styleId="WW8Num50z1">
    <w:name w:val="WW8Num50z1"/>
    <w:rsid w:val="002B037A"/>
  </w:style>
  <w:style w:type="character" w:customStyle="1" w:styleId="WW8Num50z2">
    <w:name w:val="WW8Num50z2"/>
    <w:rsid w:val="002B037A"/>
  </w:style>
  <w:style w:type="character" w:customStyle="1" w:styleId="WW8Num50z3">
    <w:name w:val="WW8Num50z3"/>
    <w:rsid w:val="002B037A"/>
  </w:style>
  <w:style w:type="character" w:customStyle="1" w:styleId="WW8Num50z4">
    <w:name w:val="WW8Num50z4"/>
    <w:rsid w:val="002B037A"/>
  </w:style>
  <w:style w:type="character" w:customStyle="1" w:styleId="WW8Num50z5">
    <w:name w:val="WW8Num50z5"/>
    <w:rsid w:val="002B037A"/>
  </w:style>
  <w:style w:type="character" w:customStyle="1" w:styleId="WW8Num50z6">
    <w:name w:val="WW8Num50z6"/>
    <w:rsid w:val="002B037A"/>
  </w:style>
  <w:style w:type="character" w:customStyle="1" w:styleId="WW8Num50z7">
    <w:name w:val="WW8Num50z7"/>
    <w:rsid w:val="002B037A"/>
  </w:style>
  <w:style w:type="character" w:customStyle="1" w:styleId="WW8Num50z8">
    <w:name w:val="WW8Num50z8"/>
    <w:rsid w:val="002B037A"/>
  </w:style>
  <w:style w:type="character" w:customStyle="1" w:styleId="WW8Num51z0">
    <w:name w:val="WW8Num51z0"/>
    <w:rsid w:val="002B037A"/>
    <w:rPr>
      <w:rFonts w:hint="default"/>
    </w:rPr>
  </w:style>
  <w:style w:type="character" w:customStyle="1" w:styleId="WW8Num52z0">
    <w:name w:val="WW8Num52z0"/>
    <w:rsid w:val="002B037A"/>
    <w:rPr>
      <w:rFonts w:hint="default"/>
    </w:rPr>
  </w:style>
  <w:style w:type="character" w:customStyle="1" w:styleId="WW8Num52z1">
    <w:name w:val="WW8Num52z1"/>
    <w:rsid w:val="002B037A"/>
  </w:style>
  <w:style w:type="character" w:customStyle="1" w:styleId="WW8Num52z2">
    <w:name w:val="WW8Num52z2"/>
    <w:rsid w:val="002B037A"/>
  </w:style>
  <w:style w:type="character" w:customStyle="1" w:styleId="WW8Num52z3">
    <w:name w:val="WW8Num52z3"/>
    <w:rsid w:val="002B037A"/>
  </w:style>
  <w:style w:type="character" w:customStyle="1" w:styleId="WW8Num52z4">
    <w:name w:val="WW8Num52z4"/>
    <w:rsid w:val="002B037A"/>
  </w:style>
  <w:style w:type="character" w:customStyle="1" w:styleId="WW8Num52z5">
    <w:name w:val="WW8Num52z5"/>
    <w:rsid w:val="002B037A"/>
  </w:style>
  <w:style w:type="character" w:customStyle="1" w:styleId="WW8Num52z6">
    <w:name w:val="WW8Num52z6"/>
    <w:rsid w:val="002B037A"/>
  </w:style>
  <w:style w:type="character" w:customStyle="1" w:styleId="WW8Num52z7">
    <w:name w:val="WW8Num52z7"/>
    <w:rsid w:val="002B037A"/>
  </w:style>
  <w:style w:type="character" w:customStyle="1" w:styleId="WW8Num52z8">
    <w:name w:val="WW8Num52z8"/>
    <w:rsid w:val="002B037A"/>
  </w:style>
  <w:style w:type="character" w:customStyle="1" w:styleId="WW8Num53z0">
    <w:name w:val="WW8Num53z0"/>
    <w:rsid w:val="002B037A"/>
    <w:rPr>
      <w:rFonts w:ascii="Verdana" w:hAnsi="Verdana" w:cs="Verdana"/>
    </w:rPr>
  </w:style>
  <w:style w:type="character" w:customStyle="1" w:styleId="WW8Num53z1">
    <w:name w:val="WW8Num53z1"/>
    <w:rsid w:val="002B037A"/>
  </w:style>
  <w:style w:type="character" w:customStyle="1" w:styleId="WW8Num53z2">
    <w:name w:val="WW8Num53z2"/>
    <w:rsid w:val="002B037A"/>
  </w:style>
  <w:style w:type="character" w:customStyle="1" w:styleId="WW8Num53z3">
    <w:name w:val="WW8Num53z3"/>
    <w:rsid w:val="002B037A"/>
  </w:style>
  <w:style w:type="character" w:customStyle="1" w:styleId="WW8Num53z4">
    <w:name w:val="WW8Num53z4"/>
    <w:rsid w:val="002B037A"/>
  </w:style>
  <w:style w:type="character" w:customStyle="1" w:styleId="WW8Num53z5">
    <w:name w:val="WW8Num53z5"/>
    <w:rsid w:val="002B037A"/>
  </w:style>
  <w:style w:type="character" w:customStyle="1" w:styleId="WW8Num53z6">
    <w:name w:val="WW8Num53z6"/>
    <w:rsid w:val="002B037A"/>
  </w:style>
  <w:style w:type="character" w:customStyle="1" w:styleId="WW8Num53z7">
    <w:name w:val="WW8Num53z7"/>
    <w:rsid w:val="002B037A"/>
  </w:style>
  <w:style w:type="character" w:customStyle="1" w:styleId="WW8Num53z8">
    <w:name w:val="WW8Num53z8"/>
    <w:rsid w:val="002B037A"/>
  </w:style>
  <w:style w:type="character" w:customStyle="1" w:styleId="Domylnaczcionkaakapitu1">
    <w:name w:val="Domyślna czcionka akapitu1"/>
    <w:rsid w:val="002B037A"/>
  </w:style>
  <w:style w:type="character" w:styleId="Numerstrony">
    <w:name w:val="page number"/>
    <w:basedOn w:val="Domylnaczcionkaakapitu1"/>
    <w:rsid w:val="002B037A"/>
  </w:style>
  <w:style w:type="character" w:customStyle="1" w:styleId="TekstdymkaZnak">
    <w:name w:val="Tekst dymka Znak"/>
    <w:rsid w:val="002B037A"/>
    <w:rPr>
      <w:rFonts w:ascii="Tahoma" w:hAnsi="Tahoma" w:cs="Tahoma"/>
      <w:sz w:val="16"/>
      <w:szCs w:val="16"/>
    </w:rPr>
  </w:style>
  <w:style w:type="character" w:customStyle="1" w:styleId="TytuZnak">
    <w:name w:val="Tytuł Znak"/>
    <w:rsid w:val="002B037A"/>
    <w:rPr>
      <w:b/>
      <w:sz w:val="32"/>
    </w:rPr>
  </w:style>
  <w:style w:type="character" w:customStyle="1" w:styleId="Tekstpodstawowywcity3Znak">
    <w:name w:val="Tekst podstawowy wcięty 3 Znak"/>
    <w:rsid w:val="002B037A"/>
    <w:rPr>
      <w:sz w:val="24"/>
    </w:rPr>
  </w:style>
  <w:style w:type="character" w:customStyle="1" w:styleId="TekstprzypisudolnegoZnak">
    <w:name w:val="Tekst przypisu dolnego Znak"/>
    <w:basedOn w:val="Domylnaczcionkaakapitu1"/>
    <w:rsid w:val="002B037A"/>
  </w:style>
  <w:style w:type="character" w:customStyle="1" w:styleId="Znakiprzypiswdolnych">
    <w:name w:val="Znaki przypisów dolnych"/>
    <w:rsid w:val="002B037A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2B037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2B037A"/>
    <w:pPr>
      <w:spacing w:after="140" w:line="288" w:lineRule="auto"/>
    </w:pPr>
  </w:style>
  <w:style w:type="paragraph" w:styleId="Lista">
    <w:name w:val="List"/>
    <w:basedOn w:val="Tekstpodstawowy"/>
    <w:rsid w:val="002B037A"/>
    <w:rPr>
      <w:rFonts w:cs="Mangal"/>
    </w:rPr>
  </w:style>
  <w:style w:type="paragraph" w:customStyle="1" w:styleId="Podpis1">
    <w:name w:val="Podpis1"/>
    <w:basedOn w:val="Normalny"/>
    <w:rsid w:val="002B037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2B037A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rsid w:val="002B037A"/>
    <w:pPr>
      <w:jc w:val="center"/>
    </w:pPr>
    <w:rPr>
      <w:b/>
      <w:sz w:val="32"/>
    </w:rPr>
  </w:style>
  <w:style w:type="paragraph" w:customStyle="1" w:styleId="Legenda1">
    <w:name w:val="Legenda1"/>
    <w:basedOn w:val="Normalny"/>
    <w:rsid w:val="002B037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ekstpodstawowywcity31">
    <w:name w:val="Tekst podstawowy wcięty 31"/>
    <w:basedOn w:val="Normalny"/>
    <w:rsid w:val="002B037A"/>
    <w:pPr>
      <w:ind w:left="284" w:hanging="284"/>
      <w:jc w:val="both"/>
    </w:pPr>
    <w:rPr>
      <w:sz w:val="24"/>
    </w:rPr>
  </w:style>
  <w:style w:type="paragraph" w:styleId="Stopka">
    <w:name w:val="footer"/>
    <w:basedOn w:val="Normalny"/>
    <w:rsid w:val="002B037A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2B037A"/>
    <w:pPr>
      <w:overflowPunct w:val="0"/>
      <w:autoSpaceDE w:val="0"/>
      <w:jc w:val="both"/>
      <w:textAlignment w:val="baseline"/>
    </w:pPr>
    <w:rPr>
      <w:rFonts w:ascii="Book Antiqua" w:hAnsi="Book Antiqua" w:cs="Book Antiqua"/>
      <w:sz w:val="24"/>
    </w:rPr>
  </w:style>
  <w:style w:type="paragraph" w:styleId="Tekstpodstawowywcity">
    <w:name w:val="Body Text Indent"/>
    <w:basedOn w:val="Normalny"/>
    <w:rsid w:val="002B037A"/>
    <w:pPr>
      <w:ind w:left="142"/>
      <w:jc w:val="both"/>
    </w:pPr>
    <w:rPr>
      <w:sz w:val="24"/>
    </w:rPr>
  </w:style>
  <w:style w:type="paragraph" w:customStyle="1" w:styleId="Tekstpodstawowywcity21">
    <w:name w:val="Tekst podstawowy wcięty 21"/>
    <w:basedOn w:val="Normalny"/>
    <w:rsid w:val="002B037A"/>
    <w:pPr>
      <w:ind w:left="1701" w:hanging="1559"/>
    </w:pPr>
    <w:rPr>
      <w:sz w:val="24"/>
    </w:rPr>
  </w:style>
  <w:style w:type="paragraph" w:customStyle="1" w:styleId="Plandokumentu1">
    <w:name w:val="Plan dokumentu1"/>
    <w:basedOn w:val="Normalny"/>
    <w:rsid w:val="002B037A"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rsid w:val="002B037A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2B037A"/>
    <w:pPr>
      <w:spacing w:after="120" w:line="480" w:lineRule="auto"/>
    </w:pPr>
  </w:style>
  <w:style w:type="paragraph" w:styleId="Tekstdymka">
    <w:name w:val="Balloon Text"/>
    <w:basedOn w:val="Normalny"/>
    <w:rsid w:val="002B037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B037A"/>
    <w:pPr>
      <w:suppressAutoHyphens/>
      <w:textAlignment w:val="baseline"/>
    </w:pPr>
    <w:rPr>
      <w:kern w:val="1"/>
      <w:lang w:eastAsia="ar-SA"/>
    </w:rPr>
  </w:style>
  <w:style w:type="paragraph" w:customStyle="1" w:styleId="Tekstblokowy1">
    <w:name w:val="Tekst blokowy1"/>
    <w:basedOn w:val="Normalny"/>
    <w:rsid w:val="002B037A"/>
    <w:pPr>
      <w:tabs>
        <w:tab w:val="left" w:pos="567"/>
      </w:tabs>
      <w:ind w:left="142" w:right="-1" w:hanging="142"/>
      <w:jc w:val="both"/>
    </w:pPr>
    <w:rPr>
      <w:sz w:val="24"/>
    </w:rPr>
  </w:style>
  <w:style w:type="paragraph" w:customStyle="1" w:styleId="Tekstpodstawowy22">
    <w:name w:val="Tekst podstawowy 22"/>
    <w:basedOn w:val="Normalny"/>
    <w:rsid w:val="002B037A"/>
    <w:pPr>
      <w:tabs>
        <w:tab w:val="left" w:pos="0"/>
      </w:tabs>
      <w:ind w:left="425" w:hanging="426"/>
      <w:jc w:val="center"/>
    </w:pPr>
    <w:rPr>
      <w:rFonts w:ascii="Arial" w:hAnsi="Arial" w:cs="Arial"/>
      <w:sz w:val="24"/>
    </w:rPr>
  </w:style>
  <w:style w:type="paragraph" w:customStyle="1" w:styleId="Tekstpodstawowy14">
    <w:name w:val="Tekst podstawowy14"/>
    <w:basedOn w:val="Normalny"/>
    <w:rsid w:val="002B037A"/>
    <w:pPr>
      <w:shd w:val="clear" w:color="auto" w:fill="FFFFFF"/>
      <w:spacing w:after="480" w:line="0" w:lineRule="atLeast"/>
      <w:ind w:hanging="780"/>
    </w:pPr>
    <w:rPr>
      <w:rFonts w:ascii="Arial" w:eastAsia="Arial" w:hAnsi="Arial" w:cs="Arial"/>
    </w:rPr>
  </w:style>
  <w:style w:type="paragraph" w:styleId="Akapitzlist">
    <w:name w:val="List Paragraph"/>
    <w:aliases w:val="wypunktowanie,lp1,Preambułb3a,CP-UC,CP-Punkty,Bullet List,List - bullets,Equipment,Bullet 1,List Paragraph Char Char,b1,Figure_name,Numbered Indented Text,List Paragraph11,Ref,Use Case List Paragraph Char,List_TIS,L1,Numerowanie,Signature"/>
    <w:basedOn w:val="Normalny"/>
    <w:link w:val="AkapitzlistZnak"/>
    <w:uiPriority w:val="34"/>
    <w:qFormat/>
    <w:rsid w:val="002B037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Tekstprzypisudolnego">
    <w:name w:val="footnote text"/>
    <w:basedOn w:val="Normalny"/>
    <w:rsid w:val="002B037A"/>
  </w:style>
  <w:style w:type="paragraph" w:customStyle="1" w:styleId="Zawartotabeli">
    <w:name w:val="Zawartość tabeli"/>
    <w:basedOn w:val="Normalny"/>
    <w:rsid w:val="002B037A"/>
    <w:pPr>
      <w:suppressLineNumbers/>
    </w:pPr>
  </w:style>
  <w:style w:type="paragraph" w:customStyle="1" w:styleId="Nagwektabeli">
    <w:name w:val="Nagłówek tabeli"/>
    <w:basedOn w:val="Zawartotabeli"/>
    <w:rsid w:val="002B037A"/>
    <w:pPr>
      <w:jc w:val="center"/>
    </w:pPr>
    <w:rPr>
      <w:b/>
      <w:bCs/>
    </w:rPr>
  </w:style>
  <w:style w:type="paragraph" w:customStyle="1" w:styleId="Zawartoramki">
    <w:name w:val="Zawartość ramki"/>
    <w:basedOn w:val="Normalny"/>
    <w:rsid w:val="002B037A"/>
  </w:style>
  <w:style w:type="paragraph" w:customStyle="1" w:styleId="Tekstpodstawowy32">
    <w:name w:val="Tekst podstawowy 32"/>
    <w:basedOn w:val="Normalny"/>
    <w:rsid w:val="00DC6B42"/>
    <w:pPr>
      <w:suppressAutoHyphens w:val="0"/>
      <w:overflowPunct w:val="0"/>
      <w:autoSpaceDE w:val="0"/>
      <w:autoSpaceDN w:val="0"/>
      <w:adjustRightInd w:val="0"/>
      <w:jc w:val="both"/>
    </w:pPr>
    <w:rPr>
      <w:rFonts w:ascii="Book Antiqua" w:hAnsi="Book Antiqua"/>
      <w:sz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1E073C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E073C"/>
    <w:rPr>
      <w:rFonts w:ascii="Consolas" w:hAnsi="Consolas"/>
      <w:sz w:val="21"/>
      <w:szCs w:val="21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1442B5"/>
    <w:rPr>
      <w:sz w:val="24"/>
      <w:szCs w:val="24"/>
    </w:rPr>
  </w:style>
  <w:style w:type="character" w:customStyle="1" w:styleId="AkapitzlistZnak">
    <w:name w:val="Akapit z listą Znak"/>
    <w:aliases w:val="wypunktowanie Znak,lp1 Znak,Preambułb3a Znak,CP-UC Znak,CP-Punkty Znak,Bullet List Znak,List - bullets Znak,Equipment Znak,Bullet 1 Znak,List Paragraph Char Char Znak,b1 Znak,Figure_name Znak,Numbered Indented Text Znak,Ref Znak"/>
    <w:link w:val="Akapitzlist"/>
    <w:uiPriority w:val="34"/>
    <w:qFormat/>
    <w:locked/>
    <w:rsid w:val="001442B5"/>
    <w:rPr>
      <w:rFonts w:ascii="Calibri" w:eastAsia="Calibri" w:hAnsi="Calibri" w:cs="Calibri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2A3E5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8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iod@zjoplock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zd@mzd-plock.eu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307E2-A2EE-4249-BC5E-12CEB4518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16</Pages>
  <Words>7593</Words>
  <Characters>45562</Characters>
  <Application>Microsoft Office Word</Application>
  <DocSecurity>0</DocSecurity>
  <Lines>379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NR:</vt:lpstr>
    </vt:vector>
  </TitlesOfParts>
  <Company>trans</Company>
  <LinksUpToDate>false</LinksUpToDate>
  <CharactersWithSpaces>53049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NR:</dc:title>
  <dc:creator>MZD</dc:creator>
  <cp:lastModifiedBy>Magdalena Śmigielska</cp:lastModifiedBy>
  <cp:revision>5</cp:revision>
  <cp:lastPrinted>2023-10-02T10:44:00Z</cp:lastPrinted>
  <dcterms:created xsi:type="dcterms:W3CDTF">2024-07-29T05:38:00Z</dcterms:created>
  <dcterms:modified xsi:type="dcterms:W3CDTF">2024-07-29T07:55:00Z</dcterms:modified>
</cp:coreProperties>
</file>