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DD772" w14:textId="77777777" w:rsidR="00A03C55" w:rsidRDefault="00A03C55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38D9298" w14:textId="09BDEC31" w:rsidR="00A03C55" w:rsidRDefault="00A03C55" w:rsidP="00A03C55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4WOG.1200.2712.81.2024</w:t>
      </w:r>
    </w:p>
    <w:p w14:paraId="561AD12B" w14:textId="6C40A155" w:rsidR="00A03C55" w:rsidRDefault="00A03C55" w:rsidP="00A03C55">
      <w:pPr>
        <w:spacing w:line="120" w:lineRule="atLeas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 do SWZ</w:t>
      </w:r>
    </w:p>
    <w:p w14:paraId="6F340078" w14:textId="77777777" w:rsidR="00A03C55" w:rsidRDefault="00A03C55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10908AB" w14:textId="193DB420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009D0AF" w14:textId="77777777" w:rsidR="0090500A" w:rsidRDefault="0090500A" w:rsidP="0090500A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>
        <w:rPr>
          <w:rFonts w:ascii="Arial" w:hAnsi="Arial" w:cs="Arial"/>
          <w:sz w:val="24"/>
          <w:szCs w:val="24"/>
        </w:rPr>
        <w:br/>
        <w:t>o udzielenie zamówienia publicznego na podstawie art. 275 ust. 1 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7F9A2EDF" w14:textId="587CC17B" w:rsidR="009631B5" w:rsidRDefault="009631B5" w:rsidP="004E29CE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 xml:space="preserve">Przedmiotem umowy jest: </w:t>
      </w:r>
      <w:r>
        <w:rPr>
          <w:rFonts w:ascii="Arial" w:hAnsi="Arial" w:cs="Arial"/>
          <w:b/>
          <w:spacing w:val="-5"/>
          <w:sz w:val="24"/>
        </w:rPr>
        <w:t xml:space="preserve">Dostawa </w:t>
      </w:r>
      <w:r w:rsidR="007D6ED5">
        <w:rPr>
          <w:rFonts w:ascii="Arial" w:hAnsi="Arial" w:cs="Arial"/>
          <w:b/>
          <w:spacing w:val="-5"/>
          <w:sz w:val="24"/>
        </w:rPr>
        <w:t>produktów głęboko mrożonych</w:t>
      </w:r>
      <w:r>
        <w:rPr>
          <w:rFonts w:ascii="Arial" w:hAnsi="Arial" w:cs="Arial"/>
          <w:b/>
          <w:spacing w:val="-5"/>
          <w:sz w:val="24"/>
        </w:rPr>
        <w:t xml:space="preserve"> podziale na 2 części:</w:t>
      </w:r>
      <w:r>
        <w:rPr>
          <w:rFonts w:ascii="Arial" w:hAnsi="Arial" w:cs="Arial"/>
          <w:spacing w:val="-5"/>
          <w:sz w:val="24"/>
        </w:rPr>
        <w:t xml:space="preserve"> </w:t>
      </w:r>
    </w:p>
    <w:p w14:paraId="59050E08" w14:textId="77777777" w:rsidR="009631B5" w:rsidRDefault="009631B5" w:rsidP="004E29C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 nr 1 - Dostawa dla 4 WOG do miasta Gliwice, ul. Andersa 47</w:t>
      </w:r>
    </w:p>
    <w:p w14:paraId="31F82DD6" w14:textId="77777777" w:rsidR="009631B5" w:rsidRDefault="009631B5" w:rsidP="004E29C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 nr 2 - Dostawa dla 4 WOG do miasta Bielsko-Biała, ul, Bardowskiego 3</w:t>
      </w:r>
    </w:p>
    <w:p w14:paraId="190337EC" w14:textId="1E1CA4E8" w:rsidR="009631B5" w:rsidRDefault="009631B5" w:rsidP="004E29CE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 xml:space="preserve">w cenie brutto, ilościach oraz cenach jednostkowych wskazanych w formularzu </w:t>
      </w:r>
      <w:r w:rsidR="0090500A">
        <w:rPr>
          <w:rFonts w:ascii="Arial" w:hAnsi="Arial" w:cs="Arial"/>
          <w:spacing w:val="-5"/>
          <w:sz w:val="24"/>
        </w:rPr>
        <w:t>cenowym</w:t>
      </w:r>
      <w:r w:rsidRPr="00034279"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5A3545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54CC60DD" w:rsidR="0025064E" w:rsidRPr="0025064E" w:rsidRDefault="008122DF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Część</w:t>
      </w:r>
      <w:r w:rsidR="00891F6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518911FB" w14:textId="34D36B48" w:rsidR="006C2A87" w:rsidRDefault="008122DF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lastRenderedPageBreak/>
        <w:t>Część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1283B3C3" w14:textId="77777777" w:rsidR="00BA11DC" w:rsidRPr="00A71806" w:rsidRDefault="00BA11DC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</w:p>
    <w:p w14:paraId="6193F0B1" w14:textId="224896E1" w:rsidR="008570FC" w:rsidRPr="00FE710A" w:rsidRDefault="008C6E9C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D3200D">
        <w:rPr>
          <w:rFonts w:ascii="Arial" w:hAnsi="Arial" w:cs="Arial"/>
          <w:b/>
          <w:sz w:val="24"/>
          <w:szCs w:val="24"/>
        </w:rPr>
        <w:t xml:space="preserve">  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19CE0C7B" w14:textId="77777777" w:rsidR="00A03C55" w:rsidRPr="00A03C55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</w:p>
    <w:p w14:paraId="0385A0A1" w14:textId="067A3849" w:rsidR="0059142A" w:rsidRPr="00064880" w:rsidRDefault="007324D0" w:rsidP="00A03C55">
      <w:pPr>
        <w:pStyle w:val="Akapitzlist"/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b/>
          <w:sz w:val="24"/>
          <w:szCs w:val="24"/>
        </w:rPr>
        <w:t>od dnia zawarcia umowy</w:t>
      </w:r>
      <w:r w:rsidR="008C6E9C">
        <w:rPr>
          <w:rFonts w:ascii="Arial" w:hAnsi="Arial" w:cs="Arial"/>
          <w:b/>
          <w:sz w:val="24"/>
          <w:szCs w:val="24"/>
        </w:rPr>
        <w:t xml:space="preserve"> </w:t>
      </w:r>
      <w:r w:rsidRPr="00433CC0">
        <w:rPr>
          <w:rFonts w:ascii="Arial" w:hAnsi="Arial" w:cs="Arial"/>
          <w:b/>
          <w:sz w:val="24"/>
          <w:szCs w:val="24"/>
        </w:rPr>
        <w:t xml:space="preserve">do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BF1E51">
        <w:rPr>
          <w:rFonts w:ascii="Arial" w:hAnsi="Arial" w:cs="Arial"/>
          <w:b/>
          <w:sz w:val="24"/>
          <w:szCs w:val="24"/>
        </w:rPr>
        <w:t>4</w:t>
      </w:r>
      <w:r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78E6219B" w14:textId="5ADF6C51" w:rsidR="001374BC" w:rsidRPr="00755A02" w:rsidRDefault="001374BC" w:rsidP="001374BC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5A02">
        <w:rPr>
          <w:rFonts w:ascii="Arial" w:hAnsi="Arial" w:cs="Arial"/>
          <w:sz w:val="24"/>
          <w:szCs w:val="24"/>
        </w:rPr>
        <w:t xml:space="preserve">Wykonawca będzie dostarczał towar sukcesywnie do miejsca wskazanego w § 2, </w:t>
      </w:r>
      <w:r w:rsidRPr="00755A02">
        <w:rPr>
          <w:rFonts w:ascii="Arial" w:hAnsi="Arial" w:cs="Arial"/>
          <w:sz w:val="24"/>
          <w:szCs w:val="24"/>
        </w:rPr>
        <w:br/>
        <w:t>w asortymencie i ilościach wg załącznika nr 2 – formularz</w:t>
      </w:r>
      <w:r w:rsidR="003A338D" w:rsidRPr="003A338D">
        <w:rPr>
          <w:rFonts w:ascii="Arial" w:hAnsi="Arial" w:cs="Arial"/>
          <w:spacing w:val="-5"/>
          <w:sz w:val="24"/>
        </w:rPr>
        <w:t xml:space="preserve"> </w:t>
      </w:r>
      <w:r w:rsidR="003A338D">
        <w:rPr>
          <w:rFonts w:ascii="Arial" w:hAnsi="Arial" w:cs="Arial"/>
          <w:spacing w:val="-5"/>
          <w:sz w:val="24"/>
        </w:rPr>
        <w:t>cenowy</w:t>
      </w:r>
      <w:r w:rsidRPr="00755A02">
        <w:rPr>
          <w:rFonts w:ascii="Arial" w:hAnsi="Arial" w:cs="Arial"/>
          <w:sz w:val="24"/>
          <w:szCs w:val="24"/>
        </w:rPr>
        <w:t>, z częstotliwością dwa razy w tygodniu, w godzinach od 7</w:t>
      </w:r>
      <w:r w:rsidRPr="00755A02">
        <w:rPr>
          <w:rFonts w:ascii="Arial" w:hAnsi="Arial" w:cs="Arial"/>
          <w:sz w:val="24"/>
          <w:szCs w:val="24"/>
          <w:vertAlign w:val="superscript"/>
        </w:rPr>
        <w:t>00</w:t>
      </w:r>
      <w:r w:rsidRPr="00755A02">
        <w:rPr>
          <w:rFonts w:ascii="Arial" w:hAnsi="Arial" w:cs="Arial"/>
          <w:sz w:val="24"/>
          <w:szCs w:val="24"/>
        </w:rPr>
        <w:t xml:space="preserve"> do 11</w:t>
      </w:r>
      <w:r w:rsidRPr="00755A02">
        <w:rPr>
          <w:rFonts w:ascii="Arial" w:hAnsi="Arial" w:cs="Arial"/>
          <w:sz w:val="24"/>
          <w:szCs w:val="24"/>
          <w:vertAlign w:val="superscript"/>
        </w:rPr>
        <w:t>00</w:t>
      </w:r>
      <w:r w:rsidRPr="00755A02">
        <w:rPr>
          <w:rFonts w:ascii="Arial" w:hAnsi="Arial" w:cs="Arial"/>
          <w:sz w:val="24"/>
          <w:szCs w:val="24"/>
        </w:rPr>
        <w:t>, na podstawie zamówienia składanego przez  Zamawiającego z 2 – dniowym wyprzedzeniem telefonicznie na numer ............................, e-mailem na adres ......................................... .</w:t>
      </w:r>
    </w:p>
    <w:p w14:paraId="2FA427A1" w14:textId="18934DBD" w:rsidR="001374BC" w:rsidRPr="00E45D44" w:rsidRDefault="001374BC" w:rsidP="001374BC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>Dopuszcza się zmiany ilościowe dostarczonego towaru, w stosunku do ilości wymienionych w załączniku nr</w:t>
      </w:r>
      <w:r w:rsidR="002F49DC">
        <w:rPr>
          <w:rFonts w:ascii="Arial" w:hAnsi="Arial" w:cs="Arial"/>
          <w:sz w:val="24"/>
          <w:szCs w:val="24"/>
        </w:rPr>
        <w:t xml:space="preserve"> 2 – formularz</w:t>
      </w:r>
      <w:r w:rsidR="003A338D" w:rsidRPr="003A338D">
        <w:rPr>
          <w:rFonts w:ascii="Arial" w:hAnsi="Arial" w:cs="Arial"/>
          <w:spacing w:val="-5"/>
          <w:sz w:val="24"/>
        </w:rPr>
        <w:t xml:space="preserve"> </w:t>
      </w:r>
      <w:r w:rsidR="003A338D">
        <w:rPr>
          <w:rFonts w:ascii="Arial" w:hAnsi="Arial" w:cs="Arial"/>
          <w:spacing w:val="-5"/>
          <w:sz w:val="24"/>
        </w:rPr>
        <w:t>cenowy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479109C1" w14:textId="77777777" w:rsidR="001374BC" w:rsidRPr="00EB39DE" w:rsidRDefault="001374BC" w:rsidP="001374BC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sytuacjach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 xml:space="preserve">i uprawnień, restrukturyzacji Sił Zbrojnych RP) Wykonawca zobowiązuje </w:t>
      </w:r>
      <w:r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223008C8" w14:textId="07063F35" w:rsidR="001374BC" w:rsidRDefault="001374BC" w:rsidP="001374BC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zwiększenia w stosunku do wcześ</w:t>
      </w:r>
      <w:r w:rsidR="00755A02">
        <w:rPr>
          <w:rFonts w:ascii="Arial" w:hAnsi="Arial" w:cs="Arial"/>
          <w:sz w:val="24"/>
          <w:szCs w:val="24"/>
        </w:rPr>
        <w:t xml:space="preserve">niej złożonych zamówień ilości </w:t>
      </w:r>
      <w:r w:rsidRPr="00EB39DE">
        <w:rPr>
          <w:rFonts w:ascii="Arial" w:hAnsi="Arial" w:cs="Arial"/>
          <w:sz w:val="24"/>
          <w:szCs w:val="24"/>
        </w:rPr>
        <w:t>i częstotliwości dostaw własnym transportem, na swój koszt</w:t>
      </w:r>
      <w:r>
        <w:rPr>
          <w:rFonts w:ascii="Arial" w:hAnsi="Arial" w:cs="Arial"/>
          <w:sz w:val="24"/>
          <w:szCs w:val="24"/>
        </w:rPr>
        <w:t>,</w:t>
      </w:r>
    </w:p>
    <w:p w14:paraId="27CDA811" w14:textId="63EA66BF" w:rsidR="001374BC" w:rsidRDefault="001374BC" w:rsidP="001374BC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zmniejszenia w stosunku do wcześ</w:t>
      </w:r>
      <w:r w:rsidR="00755A02">
        <w:rPr>
          <w:rFonts w:ascii="Arial" w:hAnsi="Arial" w:cs="Arial"/>
          <w:sz w:val="24"/>
          <w:szCs w:val="24"/>
        </w:rPr>
        <w:t xml:space="preserve">niej złożonych zamówień ilości </w:t>
      </w:r>
      <w:r w:rsidRPr="008B5615">
        <w:rPr>
          <w:rFonts w:ascii="Arial" w:hAnsi="Arial" w:cs="Arial"/>
          <w:sz w:val="24"/>
          <w:szCs w:val="24"/>
        </w:rPr>
        <w:t>i częstotliwości dostaw w przypadkach, których nie można było przewid</w:t>
      </w:r>
      <w:r w:rsidR="00755A02">
        <w:rPr>
          <w:rFonts w:ascii="Arial" w:hAnsi="Arial" w:cs="Arial"/>
          <w:sz w:val="24"/>
          <w:szCs w:val="24"/>
        </w:rPr>
        <w:t xml:space="preserve">zieć </w:t>
      </w:r>
      <w:r w:rsidRPr="008B5615">
        <w:rPr>
          <w:rFonts w:ascii="Arial" w:hAnsi="Arial" w:cs="Arial"/>
          <w:sz w:val="24"/>
          <w:szCs w:val="24"/>
        </w:rPr>
        <w:t>w chwili zawarcia umowy,</w:t>
      </w:r>
    </w:p>
    <w:p w14:paraId="2122FC7D" w14:textId="77777777" w:rsidR="001374BC" w:rsidRDefault="001374BC" w:rsidP="001374BC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Na okoliczność wskazaną </w:t>
      </w:r>
      <w:r>
        <w:rPr>
          <w:rFonts w:ascii="Arial" w:hAnsi="Arial" w:cs="Arial"/>
          <w:sz w:val="24"/>
          <w:szCs w:val="24"/>
        </w:rPr>
        <w:t>w ust. 3 lit</w:t>
      </w:r>
      <w:r w:rsidRPr="003610E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a)</w:t>
      </w:r>
      <w:r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asortymentu i ilości towaru, okresu i miejsca dostaw oraz sposobu zamawiania </w:t>
      </w:r>
      <w:r w:rsidRPr="003610E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i przekazywania towaru, która zostanie przekazana Wykonawcy drogą elektroniczną </w:t>
      </w:r>
      <w:r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>(e-mail</w:t>
      </w:r>
      <w:r>
        <w:rPr>
          <w:rFonts w:ascii="Arial" w:hAnsi="Arial" w:cs="Arial"/>
          <w:sz w:val="24"/>
          <w:szCs w:val="24"/>
        </w:rPr>
        <w:t xml:space="preserve"> ………………………..….…), za potwierdzeniem odbioru.</w:t>
      </w:r>
    </w:p>
    <w:p w14:paraId="563D0633" w14:textId="77777777" w:rsidR="001374BC" w:rsidRDefault="001374BC" w:rsidP="001374BC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przypadkach określonych w ust. </w:t>
      </w:r>
      <w:r>
        <w:rPr>
          <w:rFonts w:ascii="Arial" w:hAnsi="Arial" w:cs="Arial"/>
          <w:sz w:val="24"/>
          <w:szCs w:val="24"/>
        </w:rPr>
        <w:t xml:space="preserve">3 lit. </w:t>
      </w:r>
      <w:r w:rsidRPr="0090378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   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199827EC" w14:textId="1C89DE32" w:rsidR="001374BC" w:rsidRPr="001374BC" w:rsidRDefault="001374BC" w:rsidP="001374BC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70% </w:t>
      </w:r>
      <w:r>
        <w:rPr>
          <w:rFonts w:ascii="Arial" w:hAnsi="Arial" w:cs="Arial"/>
          <w:sz w:val="24"/>
          <w:szCs w:val="24"/>
        </w:rPr>
        <w:t>wartości brutto zamówienia podstawowego.</w:t>
      </w:r>
    </w:p>
    <w:p w14:paraId="379CC120" w14:textId="723FEDF1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7DE3C8FD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</w:t>
      </w:r>
      <w:r w:rsidR="003A338D" w:rsidRPr="003A338D">
        <w:rPr>
          <w:rFonts w:ascii="Arial" w:hAnsi="Arial" w:cs="Arial"/>
          <w:spacing w:val="-5"/>
          <w:sz w:val="24"/>
        </w:rPr>
        <w:t xml:space="preserve"> </w:t>
      </w:r>
      <w:r w:rsidR="003A338D">
        <w:rPr>
          <w:rFonts w:ascii="Arial" w:hAnsi="Arial" w:cs="Arial"/>
          <w:spacing w:val="-5"/>
          <w:sz w:val="24"/>
        </w:rPr>
        <w:t>cenowy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5F6BE5AA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</w:t>
      </w:r>
      <w:r w:rsidR="001374BC">
        <w:rPr>
          <w:rFonts w:ascii="Arial" w:hAnsi="Arial" w:cs="Arial"/>
          <w:sz w:val="24"/>
          <w:szCs w:val="24"/>
        </w:rPr>
        <w:br/>
      </w:r>
      <w:r w:rsidRPr="0025064E">
        <w:rPr>
          <w:rFonts w:ascii="Arial" w:hAnsi="Arial" w:cs="Arial"/>
          <w:sz w:val="24"/>
          <w:szCs w:val="24"/>
        </w:rPr>
        <w:t xml:space="preserve">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</w:t>
      </w:r>
      <w:r w:rsidR="006C2A87" w:rsidRPr="001374BC">
        <w:rPr>
          <w:rFonts w:ascii="Arial" w:hAnsi="Arial" w:cs="Arial"/>
          <w:b/>
          <w:sz w:val="24"/>
          <w:szCs w:val="24"/>
        </w:rPr>
        <w:t xml:space="preserve">do </w:t>
      </w:r>
      <w:r w:rsidR="00C07785" w:rsidRPr="001374BC">
        <w:rPr>
          <w:rFonts w:ascii="Arial" w:hAnsi="Arial" w:cs="Arial"/>
          <w:b/>
          <w:sz w:val="24"/>
          <w:szCs w:val="24"/>
        </w:rPr>
        <w:t>1</w:t>
      </w:r>
      <w:r w:rsidR="001159C8" w:rsidRPr="001374BC">
        <w:rPr>
          <w:rFonts w:ascii="Arial" w:hAnsi="Arial" w:cs="Arial"/>
          <w:b/>
          <w:sz w:val="24"/>
          <w:szCs w:val="24"/>
        </w:rPr>
        <w:t>0</w:t>
      </w:r>
      <w:r w:rsidR="00A72C9B" w:rsidRPr="001374BC">
        <w:rPr>
          <w:rFonts w:ascii="Arial" w:hAnsi="Arial" w:cs="Arial"/>
          <w:b/>
          <w:sz w:val="24"/>
          <w:szCs w:val="24"/>
        </w:rPr>
        <w:t>0</w:t>
      </w:r>
      <w:r w:rsidR="006C2A87" w:rsidRPr="001374BC">
        <w:rPr>
          <w:rFonts w:ascii="Arial" w:hAnsi="Arial" w:cs="Arial"/>
          <w:b/>
          <w:sz w:val="24"/>
          <w:szCs w:val="24"/>
        </w:rPr>
        <w:t xml:space="preserve"> 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6047C05E" w14:textId="735C0068" w:rsidR="003158AC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3BABCF29" w14:textId="77777777" w:rsidR="003D6D5D" w:rsidRPr="00F81367" w:rsidRDefault="003D6D5D" w:rsidP="003D6D5D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93718C8" w14:textId="77777777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77777777" w:rsidR="00967CF4" w:rsidRPr="00967CF4" w:rsidRDefault="00967CF4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42FC8514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</w:t>
      </w:r>
      <w:r w:rsidR="002F49DC">
        <w:rPr>
          <w:rFonts w:ascii="Arial" w:hAnsi="Arial" w:cs="Arial"/>
          <w:spacing w:val="-5"/>
          <w:sz w:val="24"/>
        </w:rPr>
        <w:t xml:space="preserve">cenowym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2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08A4860F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 xml:space="preserve">określona w formularzu </w:t>
      </w:r>
      <w:r w:rsidR="002F49DC">
        <w:rPr>
          <w:rFonts w:ascii="Arial" w:hAnsi="Arial" w:cs="Arial"/>
          <w:sz w:val="24"/>
          <w:szCs w:val="24"/>
        </w:rPr>
        <w:t>formularz</w:t>
      </w:r>
      <w:r w:rsidR="002F49DC" w:rsidRPr="003A338D">
        <w:rPr>
          <w:rFonts w:ascii="Arial" w:hAnsi="Arial" w:cs="Arial"/>
          <w:spacing w:val="-5"/>
          <w:sz w:val="24"/>
        </w:rPr>
        <w:t xml:space="preserve"> </w:t>
      </w:r>
      <w:r w:rsidR="002F49DC">
        <w:rPr>
          <w:rFonts w:ascii="Arial" w:hAnsi="Arial" w:cs="Arial"/>
          <w:spacing w:val="-5"/>
          <w:sz w:val="24"/>
        </w:rPr>
        <w:t>cenowym</w:t>
      </w:r>
      <w:r w:rsidR="002F49DC">
        <w:rPr>
          <w:rFonts w:ascii="Arial" w:hAnsi="Arial" w:cs="Arial"/>
          <w:sz w:val="24"/>
          <w:szCs w:val="24"/>
        </w:rPr>
        <w:t xml:space="preserve"> </w:t>
      </w:r>
      <w:r w:rsidR="00A72C9B">
        <w:rPr>
          <w:rFonts w:ascii="Arial" w:hAnsi="Arial" w:cs="Arial"/>
          <w:sz w:val="24"/>
          <w:szCs w:val="24"/>
        </w:rPr>
        <w:t>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0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43BEC140" w14:textId="137DFE89" w:rsidR="0022570D" w:rsidRPr="00231C28" w:rsidRDefault="00A82C24" w:rsidP="00231C28">
      <w:pPr>
        <w:pStyle w:val="Tekstkomentarza"/>
        <w:spacing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t>lub w dostarczonych produktach zostanie stwierdzone co najmniej dwukrotne istnienie istotnych wad.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5A2959C0" w:rsidR="00071EAF" w:rsidRDefault="00456A75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C24">
        <w:rPr>
          <w:rFonts w:ascii="Arial" w:hAnsi="Arial" w:cs="Arial"/>
          <w:sz w:val="24"/>
          <w:szCs w:val="24"/>
        </w:rPr>
        <w:t xml:space="preserve">. </w:t>
      </w:r>
      <w:r w:rsidR="00A82C24" w:rsidRPr="00A82C24">
        <w:rPr>
          <w:rFonts w:ascii="Arial" w:hAnsi="Arial" w:cs="Arial"/>
          <w:sz w:val="24"/>
          <w:szCs w:val="24"/>
        </w:rPr>
        <w:t xml:space="preserve">Zamawiający może odstąpić od umowy w terminie 30 dni od dnia powzięcia wiadomości </w:t>
      </w:r>
      <w:r w:rsidR="00064880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w interesie publicznym, czego nie można było przewidzieć w chwili zawarcia umowy,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</w:p>
    <w:p w14:paraId="7F65085E" w14:textId="77777777" w:rsidR="001374BC" w:rsidRPr="00064880" w:rsidRDefault="001374BC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1CDBF50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4D7EAB">
      <w:pPr>
        <w:pStyle w:val="Akapitzlist"/>
        <w:numPr>
          <w:ilvl w:val="0"/>
          <w:numId w:val="19"/>
        </w:numPr>
        <w:spacing w:after="240"/>
        <w:ind w:left="284" w:hanging="426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8BE7C29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>ze strony zamawiającego)”</w:t>
      </w:r>
    </w:p>
    <w:p w14:paraId="3EAE1958" w14:textId="77777777" w:rsidR="00071EAF" w:rsidRDefault="00071EAF" w:rsidP="00452BF0">
      <w:pPr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05F0D5C9" w14:textId="77777777" w:rsidR="001374BC" w:rsidRDefault="001374BC" w:rsidP="00452BF0">
      <w:pPr>
        <w:jc w:val="center"/>
        <w:rPr>
          <w:rFonts w:ascii="Arial" w:hAnsi="Arial" w:cs="Arial"/>
          <w:b/>
          <w:sz w:val="24"/>
          <w:szCs w:val="24"/>
        </w:rPr>
      </w:pPr>
    </w:p>
    <w:p w14:paraId="10983C99" w14:textId="7A861C19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47AC31D9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 xml:space="preserve">y dzień zwłoki </w:t>
      </w:r>
      <w:r w:rsidR="0089244C" w:rsidRPr="0089244C">
        <w:rPr>
          <w:rFonts w:ascii="Arial" w:hAnsi="Arial" w:cs="Arial"/>
          <w:sz w:val="24"/>
          <w:szCs w:val="24"/>
        </w:rPr>
        <w:t>za każdy dzień zwłoki 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34432B80" w14:textId="4A111E1C" w:rsidR="00103745" w:rsidRPr="005A3545" w:rsidRDefault="005B58AF" w:rsidP="005A3545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0FE8A625" w14:textId="29C9953C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89244C">
        <w:rPr>
          <w:rFonts w:ascii="Arial" w:hAnsi="Arial" w:cs="Arial"/>
          <w:sz w:val="24"/>
          <w:szCs w:val="24"/>
        </w:rPr>
        <w:t>20%</w:t>
      </w:r>
      <w:r w:rsidR="00A145A6" w:rsidRPr="00103745">
        <w:rPr>
          <w:rFonts w:ascii="Arial" w:hAnsi="Arial" w:cs="Arial"/>
          <w:sz w:val="24"/>
          <w:szCs w:val="24"/>
        </w:rPr>
        <w:t xml:space="preserve"> </w:t>
      </w:r>
      <w:r w:rsidR="003E0D54" w:rsidRPr="00103745">
        <w:rPr>
          <w:rFonts w:ascii="Arial" w:hAnsi="Arial" w:cs="Arial"/>
          <w:sz w:val="24"/>
          <w:szCs w:val="24"/>
        </w:rPr>
        <w:t>wartości</w:t>
      </w:r>
      <w:r w:rsidR="005A35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całe</w:t>
      </w:r>
      <w:r w:rsidR="005A3545">
        <w:rPr>
          <w:rFonts w:ascii="Arial" w:hAnsi="Arial" w:cs="Arial"/>
          <w:sz w:val="24"/>
          <w:szCs w:val="24"/>
        </w:rPr>
        <w:t>go zamówienia.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0CEE57B2" w14:textId="0D7C7C11" w:rsidR="00ED2DB8" w:rsidRDefault="00246538" w:rsidP="009D601A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0F4E047C" w14:textId="6A1CE612" w:rsidR="009D601A" w:rsidRDefault="009D601A" w:rsidP="00ED2DB8">
      <w:pPr>
        <w:jc w:val="both"/>
        <w:rPr>
          <w:rFonts w:ascii="Arial" w:hAnsi="Arial" w:cs="Arial"/>
          <w:sz w:val="24"/>
        </w:rPr>
      </w:pPr>
    </w:p>
    <w:p w14:paraId="35645048" w14:textId="27C92849" w:rsidR="00F81484" w:rsidRDefault="005A3545" w:rsidP="005A3545">
      <w:pPr>
        <w:pStyle w:val="Akapitzlist"/>
        <w:spacing w:after="160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</w:t>
      </w:r>
      <w:r w:rsidR="00F81484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6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109B3776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3545">
        <w:rPr>
          <w:rFonts w:ascii="Arial" w:hAnsi="Arial" w:cs="Arial"/>
          <w:b/>
          <w:sz w:val="24"/>
          <w:szCs w:val="24"/>
        </w:rPr>
        <w:t>7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6E5EAB08" w14:textId="77777777" w:rsidR="00A03C55" w:rsidRDefault="00A03C55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2B7BB810" w14:textId="77777777" w:rsidR="00A03C55" w:rsidRDefault="00A03C55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72FFF620" w14:textId="77777777" w:rsidR="00A03C55" w:rsidRDefault="00A03C55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</w:p>
    <w:p w14:paraId="1678CA62" w14:textId="238D3A9B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5A3545">
        <w:rPr>
          <w:rFonts w:ascii="Arial" w:hAnsi="Arial" w:cs="Arial"/>
          <w:b/>
          <w:sz w:val="24"/>
          <w:szCs w:val="24"/>
        </w:rPr>
        <w:t>8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61B1E351" w14:textId="77777777" w:rsidR="00A03C55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</w:p>
    <w:p w14:paraId="10DB30C8" w14:textId="07F248C1" w:rsidR="00A03C55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</w:p>
    <w:p w14:paraId="74DDCC62" w14:textId="77777777" w:rsidR="00A03C55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</w:p>
    <w:p w14:paraId="405B3E75" w14:textId="77777777" w:rsidR="00A03C55" w:rsidRDefault="004B056E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D0E12CD" w14:textId="77777777" w:rsidR="00A03C55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Z</w:t>
      </w:r>
      <w:r w:rsidR="007E39A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łącznik nr</w:t>
      </w:r>
      <w:r w:rsidR="007E39AC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formularz ofertowy (stosownie do części)</w:t>
      </w:r>
    </w:p>
    <w:p w14:paraId="5202A792" w14:textId="77777777" w:rsidR="00A03C55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Załącznik nr</w:t>
      </w:r>
      <w:r w:rsidR="007E39AC">
        <w:rPr>
          <w:rFonts w:ascii="Arial" w:hAnsi="Arial" w:cs="Arial"/>
          <w:sz w:val="24"/>
          <w:szCs w:val="24"/>
        </w:rPr>
        <w:t xml:space="preserve">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3556F2" w:rsidRPr="003556F2">
        <w:rPr>
          <w:rFonts w:ascii="Arial" w:hAnsi="Arial" w:cs="Arial"/>
          <w:spacing w:val="-5"/>
          <w:sz w:val="24"/>
        </w:rPr>
        <w:t xml:space="preserve"> </w:t>
      </w:r>
      <w:r w:rsidR="003556F2">
        <w:rPr>
          <w:rFonts w:ascii="Arial" w:hAnsi="Arial" w:cs="Arial"/>
          <w:spacing w:val="-5"/>
          <w:sz w:val="24"/>
        </w:rPr>
        <w:t>cenowy</w:t>
      </w:r>
      <w:r>
        <w:rPr>
          <w:rFonts w:ascii="Arial" w:hAnsi="Arial" w:cs="Arial"/>
          <w:spacing w:val="-5"/>
          <w:sz w:val="24"/>
        </w:rPr>
        <w:t xml:space="preserve"> (stosownie do części)</w:t>
      </w:r>
    </w:p>
    <w:p w14:paraId="00223DFE" w14:textId="20ECB0B1" w:rsidR="00A03C55" w:rsidRPr="00452BF0" w:rsidRDefault="00A03C55" w:rsidP="00A03C55">
      <w:pPr>
        <w:pStyle w:val="Akapitzlist"/>
        <w:shd w:val="clear" w:color="auto" w:fill="FFFFFF"/>
        <w:tabs>
          <w:tab w:val="left" w:pos="0"/>
          <w:tab w:val="left" w:pos="284"/>
        </w:tabs>
        <w:ind w:left="0" w:right="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Załącznik nr 3 – Opis przedmiotu zamówienia </w:t>
      </w:r>
    </w:p>
    <w:p w14:paraId="0841B9A4" w14:textId="7C0E1968" w:rsidR="00A03C55" w:rsidRDefault="00A03C5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3F1A776" w14:textId="28B23D4C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8E667DF" w14:textId="1A2BB8FF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A64C018" w14:textId="262A07B3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763399" w14:textId="12A638B2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DD9BC6A" w14:textId="751DE760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74248E9" w14:textId="64F3D002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7FD3DC" w14:textId="77777777" w:rsidR="005A3545" w:rsidRDefault="005A3545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5112272" w14:textId="673C1D6D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1D633879" w14:textId="6E5304F6" w:rsidR="009537B4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ECAC2" w14:textId="77777777" w:rsidR="005A3545" w:rsidRDefault="005A3545" w:rsidP="007B2EFD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7A3142" w14:textId="1A2AA8EA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54475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GŁÓWNY KSIĘGOWY</w:t>
      </w:r>
    </w:p>
    <w:p w14:paraId="1D17D96E" w14:textId="4521B9CE" w:rsidR="007B2EFD" w:rsidRDefault="00A03C55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64ABE">
        <w:rPr>
          <w:rFonts w:ascii="Arial" w:hAnsi="Arial" w:cs="Arial"/>
          <w:lang w:eastAsia="ar-SA"/>
        </w:rPr>
        <w:t>akceptuję</w:t>
      </w:r>
      <w:r w:rsidRPr="00264ABE">
        <w:rPr>
          <w:rFonts w:ascii="Arial" w:hAnsi="Arial" w:cs="Arial"/>
          <w:strike/>
          <w:lang w:eastAsia="ar-SA"/>
        </w:rPr>
        <w:t xml:space="preserve"> zgodnie z planem finansowym</w:t>
      </w:r>
      <w:r w:rsidRPr="00264ABE">
        <w:rPr>
          <w:rFonts w:ascii="Arial" w:hAnsi="Arial" w:cs="Arial"/>
          <w:lang w:eastAsia="ar-SA"/>
        </w:rPr>
        <w:t xml:space="preserve"> / projekt umowy</w:t>
      </w:r>
    </w:p>
    <w:p w14:paraId="0832A683" w14:textId="77777777" w:rsidR="005A3545" w:rsidRDefault="005A3545" w:rsidP="007B2EFD">
      <w:pPr>
        <w:pStyle w:val="Nagwek10"/>
        <w:spacing w:line="276" w:lineRule="auto"/>
        <w:jc w:val="both"/>
        <w:rPr>
          <w:rFonts w:ascii="Arial" w:eastAsia="Calibri" w:hAnsi="Arial" w:cs="Arial"/>
          <w:szCs w:val="24"/>
          <w:u w:val="none"/>
        </w:rPr>
      </w:pPr>
    </w:p>
    <w:p w14:paraId="36FD1E36" w14:textId="76A08C48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77CE1E0" w14:textId="1EE29F74" w:rsid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</w:p>
    <w:p w14:paraId="770BF071" w14:textId="77777777" w:rsidR="001374BC" w:rsidRPr="001374BC" w:rsidRDefault="001374BC" w:rsidP="001374BC">
      <w:pPr>
        <w:pStyle w:val="Tekstpodstawowy"/>
        <w:rPr>
          <w:lang w:val="x-none" w:eastAsia="zh-CN"/>
        </w:rPr>
      </w:pP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0AB754BE" w14:textId="77777777" w:rsidR="00A03C55" w:rsidRPr="00264ABE" w:rsidRDefault="00A03C55" w:rsidP="00A03C55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formalno – prawnym</w:t>
      </w:r>
    </w:p>
    <w:p w14:paraId="7FCF651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0C7A8B9" w14:textId="77777777" w:rsidR="005A3545" w:rsidRDefault="005A3545" w:rsidP="007B2EFD">
      <w:pPr>
        <w:pStyle w:val="Nagwek10"/>
        <w:spacing w:line="276" w:lineRule="auto"/>
        <w:jc w:val="both"/>
        <w:rPr>
          <w:rFonts w:ascii="Arial" w:eastAsia="Calibri" w:hAnsi="Arial" w:cs="Arial"/>
          <w:szCs w:val="24"/>
          <w:u w:val="none"/>
        </w:rPr>
      </w:pPr>
    </w:p>
    <w:p w14:paraId="10388C44" w14:textId="14984625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6469C1E6" w14:textId="6EFF7CBD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6143BD" w14:textId="77777777" w:rsidR="001374BC" w:rsidRPr="007B2EFD" w:rsidRDefault="001374BC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03D71895" w14:textId="77777777" w:rsidR="00A03C55" w:rsidRPr="00264ABE" w:rsidRDefault="00A03C55" w:rsidP="00A03C55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D49002B" w14:textId="77777777" w:rsidR="005A3545" w:rsidRDefault="005A3545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C300FD1" w14:textId="34B4F5DD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ADB8A4F" w14:textId="32B4F9ED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E4D3FC" w14:textId="77777777" w:rsidR="001374BC" w:rsidRPr="007B2EFD" w:rsidRDefault="001374BC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6DD6BE7A" w14:textId="77777777" w:rsidR="00A03C55" w:rsidRPr="00264ABE" w:rsidRDefault="00A03C55" w:rsidP="00A03C55">
      <w:pPr>
        <w:suppressAutoHyphens/>
        <w:rPr>
          <w:rFonts w:ascii="Arial" w:hAnsi="Arial" w:cs="Arial"/>
          <w:lang w:eastAsia="ar-SA"/>
        </w:rPr>
      </w:pPr>
      <w:r w:rsidRPr="00264ABE">
        <w:rPr>
          <w:rFonts w:ascii="Arial" w:hAnsi="Arial" w:cs="Arial"/>
          <w:lang w:eastAsia="ar-SA"/>
        </w:rPr>
        <w:t>Sprawdzono pod względem merytorycznym</w:t>
      </w:r>
    </w:p>
    <w:p w14:paraId="6F9FFC9C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9C0D3F" w14:textId="77777777" w:rsidR="005A3545" w:rsidRDefault="005A3545" w:rsidP="0000184F">
      <w:pPr>
        <w:pStyle w:val="Nagwek10"/>
        <w:spacing w:line="276" w:lineRule="auto"/>
        <w:jc w:val="both"/>
        <w:rPr>
          <w:rFonts w:ascii="Arial" w:eastAsia="Calibri" w:hAnsi="Arial" w:cs="Arial"/>
          <w:szCs w:val="24"/>
          <w:u w:val="none"/>
        </w:rPr>
      </w:pPr>
    </w:p>
    <w:p w14:paraId="237C1D0E" w14:textId="46617396" w:rsidR="00640332" w:rsidRDefault="007B2EFD" w:rsidP="0000184F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7D1EB987" w14:textId="1EC05845" w:rsidR="00A03C55" w:rsidRDefault="00A03C55" w:rsidP="00A03C55">
      <w:pPr>
        <w:pStyle w:val="Tekstpodstawowy"/>
        <w:rPr>
          <w:lang w:val="x-none" w:eastAsia="zh-CN"/>
        </w:rPr>
      </w:pPr>
    </w:p>
    <w:p w14:paraId="54071C04" w14:textId="5AEF97C8" w:rsidR="00A03C55" w:rsidRDefault="00A03C55" w:rsidP="00A03C55">
      <w:pPr>
        <w:pStyle w:val="Tekstpodstawowy"/>
        <w:rPr>
          <w:lang w:val="x-none" w:eastAsia="zh-CN"/>
        </w:rPr>
      </w:pPr>
    </w:p>
    <w:p w14:paraId="349EAD0C" w14:textId="77777777" w:rsidR="005A3545" w:rsidRDefault="005A3545" w:rsidP="00A03C55">
      <w:pPr>
        <w:pStyle w:val="Tekstpodstawowy"/>
        <w:rPr>
          <w:lang w:val="x-none" w:eastAsia="zh-CN"/>
        </w:rPr>
      </w:pPr>
    </w:p>
    <w:p w14:paraId="789158A2" w14:textId="7DF01DF1" w:rsidR="00A03C55" w:rsidRPr="00A03C55" w:rsidRDefault="00A03C55" w:rsidP="00A03C55">
      <w:pPr>
        <w:pStyle w:val="Tekstpodstawowy"/>
        <w:rPr>
          <w:b/>
          <w:sz w:val="22"/>
          <w:szCs w:val="22"/>
          <w:lang w:eastAsia="zh-CN"/>
        </w:rPr>
      </w:pPr>
      <w:r w:rsidRPr="00A03C55">
        <w:rPr>
          <w:b/>
          <w:sz w:val="22"/>
          <w:szCs w:val="22"/>
          <w:lang w:eastAsia="zh-CN"/>
        </w:rPr>
        <w:t>Sporządził:</w:t>
      </w:r>
    </w:p>
    <w:p w14:paraId="7FB99D4F" w14:textId="23730954" w:rsidR="00A03C55" w:rsidRPr="00A03C55" w:rsidRDefault="00A03C55" w:rsidP="00A03C55">
      <w:pPr>
        <w:pStyle w:val="Tekstpodstawowy"/>
        <w:rPr>
          <w:sz w:val="22"/>
          <w:szCs w:val="22"/>
          <w:lang w:eastAsia="zh-CN"/>
        </w:rPr>
      </w:pPr>
      <w:r w:rsidRPr="00A03C55">
        <w:rPr>
          <w:sz w:val="22"/>
          <w:szCs w:val="22"/>
          <w:lang w:eastAsia="zh-CN"/>
        </w:rPr>
        <w:t>…………………………………………………….</w:t>
      </w:r>
    </w:p>
    <w:sectPr w:rsidR="00A03C55" w:rsidRPr="00A03C55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21A21" w14:textId="77777777" w:rsidR="00F8000A" w:rsidRDefault="00F8000A" w:rsidP="00D96EEC">
      <w:r>
        <w:separator/>
      </w:r>
    </w:p>
  </w:endnote>
  <w:endnote w:type="continuationSeparator" w:id="0">
    <w:p w14:paraId="0D30B644" w14:textId="77777777" w:rsidR="00F8000A" w:rsidRDefault="00F8000A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1A097B40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E46A75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446E7F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26B13" w14:textId="77777777" w:rsidR="00F8000A" w:rsidRDefault="00F8000A" w:rsidP="00D96EEC">
      <w:r>
        <w:separator/>
      </w:r>
    </w:p>
  </w:footnote>
  <w:footnote w:type="continuationSeparator" w:id="0">
    <w:p w14:paraId="44D52568" w14:textId="77777777" w:rsidR="00F8000A" w:rsidRDefault="00F8000A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6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7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20"/>
  </w:num>
  <w:num w:numId="5">
    <w:abstractNumId w:val="5"/>
  </w:num>
  <w:num w:numId="6">
    <w:abstractNumId w:val="4"/>
  </w:num>
  <w:num w:numId="7">
    <w:abstractNumId w:val="23"/>
  </w:num>
  <w:num w:numId="8">
    <w:abstractNumId w:val="21"/>
  </w:num>
  <w:num w:numId="9">
    <w:abstractNumId w:val="1"/>
  </w:num>
  <w:num w:numId="10">
    <w:abstractNumId w:val="22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18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26A8"/>
    <w:rsid w:val="00022BC7"/>
    <w:rsid w:val="00031996"/>
    <w:rsid w:val="0003270C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6D89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374BC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B3FA9"/>
    <w:rsid w:val="001B72B6"/>
    <w:rsid w:val="001C461B"/>
    <w:rsid w:val="001D0277"/>
    <w:rsid w:val="001D724A"/>
    <w:rsid w:val="001E2187"/>
    <w:rsid w:val="001E31BE"/>
    <w:rsid w:val="001F0874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58DC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49DC"/>
    <w:rsid w:val="002F52DB"/>
    <w:rsid w:val="00302897"/>
    <w:rsid w:val="0030574B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556F2"/>
    <w:rsid w:val="003610E7"/>
    <w:rsid w:val="00372275"/>
    <w:rsid w:val="00375685"/>
    <w:rsid w:val="00375E84"/>
    <w:rsid w:val="00377167"/>
    <w:rsid w:val="003801F5"/>
    <w:rsid w:val="0038644E"/>
    <w:rsid w:val="00393F0D"/>
    <w:rsid w:val="00393F49"/>
    <w:rsid w:val="003A3150"/>
    <w:rsid w:val="003A338D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4D18"/>
    <w:rsid w:val="003F6E85"/>
    <w:rsid w:val="003F7086"/>
    <w:rsid w:val="00405139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46E7F"/>
    <w:rsid w:val="004503F7"/>
    <w:rsid w:val="00452BF0"/>
    <w:rsid w:val="00456A75"/>
    <w:rsid w:val="00461DC0"/>
    <w:rsid w:val="00470828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58C8"/>
    <w:rsid w:val="004D7EAB"/>
    <w:rsid w:val="004E1574"/>
    <w:rsid w:val="004E29CE"/>
    <w:rsid w:val="004E48E0"/>
    <w:rsid w:val="004F0BAD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4C1"/>
    <w:rsid w:val="00587142"/>
    <w:rsid w:val="0059142A"/>
    <w:rsid w:val="005A3545"/>
    <w:rsid w:val="005A4DAC"/>
    <w:rsid w:val="005A5356"/>
    <w:rsid w:val="005B0758"/>
    <w:rsid w:val="005B30CD"/>
    <w:rsid w:val="005B46A5"/>
    <w:rsid w:val="005B58AF"/>
    <w:rsid w:val="005C1673"/>
    <w:rsid w:val="005D0C93"/>
    <w:rsid w:val="005D6285"/>
    <w:rsid w:val="005E1D28"/>
    <w:rsid w:val="005E2C42"/>
    <w:rsid w:val="005E2C51"/>
    <w:rsid w:val="005E3B52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55A02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4740"/>
    <w:rsid w:val="007C5C8D"/>
    <w:rsid w:val="007C6BEA"/>
    <w:rsid w:val="007D0316"/>
    <w:rsid w:val="007D046E"/>
    <w:rsid w:val="007D5ADF"/>
    <w:rsid w:val="007D6ED5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2DF"/>
    <w:rsid w:val="00812D54"/>
    <w:rsid w:val="0081566B"/>
    <w:rsid w:val="008162CE"/>
    <w:rsid w:val="0082508F"/>
    <w:rsid w:val="00825CA3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308C"/>
    <w:rsid w:val="008B5615"/>
    <w:rsid w:val="008C1847"/>
    <w:rsid w:val="008C4B15"/>
    <w:rsid w:val="008C6E9C"/>
    <w:rsid w:val="008C77F1"/>
    <w:rsid w:val="008D1369"/>
    <w:rsid w:val="008E02F1"/>
    <w:rsid w:val="008E48D2"/>
    <w:rsid w:val="008F38C5"/>
    <w:rsid w:val="008F45EE"/>
    <w:rsid w:val="009010F3"/>
    <w:rsid w:val="0090378F"/>
    <w:rsid w:val="0090500A"/>
    <w:rsid w:val="0090785C"/>
    <w:rsid w:val="00912AF9"/>
    <w:rsid w:val="009243A1"/>
    <w:rsid w:val="00936354"/>
    <w:rsid w:val="009453A1"/>
    <w:rsid w:val="0094621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5458"/>
    <w:rsid w:val="009A5674"/>
    <w:rsid w:val="009B2F97"/>
    <w:rsid w:val="009B5B66"/>
    <w:rsid w:val="009C027A"/>
    <w:rsid w:val="009C5FD0"/>
    <w:rsid w:val="009D601A"/>
    <w:rsid w:val="009E43BA"/>
    <w:rsid w:val="009E4D44"/>
    <w:rsid w:val="009F3724"/>
    <w:rsid w:val="009F5D47"/>
    <w:rsid w:val="009F77B9"/>
    <w:rsid w:val="00A017DD"/>
    <w:rsid w:val="00A02983"/>
    <w:rsid w:val="00A03C55"/>
    <w:rsid w:val="00A0459F"/>
    <w:rsid w:val="00A0759F"/>
    <w:rsid w:val="00A10072"/>
    <w:rsid w:val="00A10375"/>
    <w:rsid w:val="00A13EAC"/>
    <w:rsid w:val="00A14059"/>
    <w:rsid w:val="00A145A6"/>
    <w:rsid w:val="00A335B6"/>
    <w:rsid w:val="00A33EE5"/>
    <w:rsid w:val="00A34F84"/>
    <w:rsid w:val="00A37035"/>
    <w:rsid w:val="00A402F1"/>
    <w:rsid w:val="00A640E3"/>
    <w:rsid w:val="00A66D76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22A3"/>
    <w:rsid w:val="00AB3634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43638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249E"/>
    <w:rsid w:val="00BE3192"/>
    <w:rsid w:val="00BE5723"/>
    <w:rsid w:val="00BE5F37"/>
    <w:rsid w:val="00BF1923"/>
    <w:rsid w:val="00BF1E51"/>
    <w:rsid w:val="00BF366E"/>
    <w:rsid w:val="00C07785"/>
    <w:rsid w:val="00C079C6"/>
    <w:rsid w:val="00C107A7"/>
    <w:rsid w:val="00C111DF"/>
    <w:rsid w:val="00C13CCF"/>
    <w:rsid w:val="00C17FDB"/>
    <w:rsid w:val="00C21251"/>
    <w:rsid w:val="00C22332"/>
    <w:rsid w:val="00C34FD1"/>
    <w:rsid w:val="00C41AAC"/>
    <w:rsid w:val="00C42576"/>
    <w:rsid w:val="00C5048B"/>
    <w:rsid w:val="00C5160D"/>
    <w:rsid w:val="00C54CD0"/>
    <w:rsid w:val="00C576AA"/>
    <w:rsid w:val="00C76536"/>
    <w:rsid w:val="00C777AE"/>
    <w:rsid w:val="00C81C36"/>
    <w:rsid w:val="00C81EBF"/>
    <w:rsid w:val="00C82A47"/>
    <w:rsid w:val="00C833B3"/>
    <w:rsid w:val="00C843BC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5948"/>
    <w:rsid w:val="00CF0617"/>
    <w:rsid w:val="00CF227B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43EF3"/>
    <w:rsid w:val="00E4453C"/>
    <w:rsid w:val="00E45D44"/>
    <w:rsid w:val="00E4666A"/>
    <w:rsid w:val="00E46A75"/>
    <w:rsid w:val="00E526EC"/>
    <w:rsid w:val="00E53CEC"/>
    <w:rsid w:val="00E61D9A"/>
    <w:rsid w:val="00E73523"/>
    <w:rsid w:val="00E74367"/>
    <w:rsid w:val="00E82F6F"/>
    <w:rsid w:val="00E83956"/>
    <w:rsid w:val="00E909B0"/>
    <w:rsid w:val="00E94F7E"/>
    <w:rsid w:val="00E951A3"/>
    <w:rsid w:val="00EA0ED1"/>
    <w:rsid w:val="00EA337D"/>
    <w:rsid w:val="00EA36F7"/>
    <w:rsid w:val="00EA3C7B"/>
    <w:rsid w:val="00EA6AEA"/>
    <w:rsid w:val="00EB39DE"/>
    <w:rsid w:val="00EC6584"/>
    <w:rsid w:val="00EC7265"/>
    <w:rsid w:val="00EC7A33"/>
    <w:rsid w:val="00ED2631"/>
    <w:rsid w:val="00ED2DB8"/>
    <w:rsid w:val="00EE36AB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000A"/>
    <w:rsid w:val="00F81367"/>
    <w:rsid w:val="00F81484"/>
    <w:rsid w:val="00F81881"/>
    <w:rsid w:val="00F81B2D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5E11"/>
    <w:rsid w:val="00FD39C5"/>
    <w:rsid w:val="00FD4E1E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E8DC-3664-47DF-8326-33E5F36711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270D45-E8A5-46B2-9CED-55BB2E10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3257</Words>
  <Characters>19545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Kidziak Dominika</cp:lastModifiedBy>
  <cp:revision>4</cp:revision>
  <cp:lastPrinted>2024-09-20T06:32:00Z</cp:lastPrinted>
  <dcterms:created xsi:type="dcterms:W3CDTF">2024-09-13T10:13:00Z</dcterms:created>
  <dcterms:modified xsi:type="dcterms:W3CDTF">2024-09-20T06:48:00Z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