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0233E2" w14:textId="77777777" w:rsidR="0090592E" w:rsidRPr="00054FB1" w:rsidRDefault="0090592E" w:rsidP="00FC3CAD">
      <w:pPr>
        <w:spacing w:after="0" w:line="276" w:lineRule="auto"/>
        <w:jc w:val="both"/>
        <w:rPr>
          <w:rFonts w:ascii="Ubuntu" w:eastAsia="Times New Roman" w:hAnsi="Ubuntu" w:cs="Arial"/>
          <w:sz w:val="20"/>
          <w:szCs w:val="20"/>
          <w:lang w:eastAsia="pl-PL"/>
        </w:rPr>
      </w:pPr>
    </w:p>
    <w:p w14:paraId="148D42D7" w14:textId="7E4E924F" w:rsidR="0090592E" w:rsidRPr="00054FB1" w:rsidRDefault="004D25B7" w:rsidP="00FC3CAD">
      <w:pPr>
        <w:tabs>
          <w:tab w:val="left" w:pos="709"/>
        </w:tabs>
        <w:suppressAutoHyphens/>
        <w:spacing w:after="0" w:line="276" w:lineRule="auto"/>
        <w:jc w:val="both"/>
        <w:rPr>
          <w:rFonts w:ascii="Ubuntu" w:eastAsia="Times New Roman" w:hAnsi="Ubuntu" w:cs="Arial"/>
          <w:b/>
          <w:sz w:val="20"/>
          <w:szCs w:val="20"/>
          <w:u w:val="single"/>
          <w:lang w:eastAsia="pl-PL"/>
        </w:rPr>
      </w:pPr>
      <w:r>
        <w:rPr>
          <w:rFonts w:ascii="Ubuntu" w:eastAsia="Times New Roman" w:hAnsi="Ubuntu" w:cs="Arial"/>
          <w:b/>
          <w:sz w:val="20"/>
          <w:szCs w:val="20"/>
          <w:u w:val="single"/>
          <w:lang w:eastAsia="pl-PL"/>
        </w:rPr>
        <w:t>Załącznik Nr 1b</w:t>
      </w:r>
      <w:r w:rsidR="005410A7" w:rsidRPr="00054FB1">
        <w:rPr>
          <w:rFonts w:ascii="Ubuntu" w:eastAsia="Times New Roman" w:hAnsi="Ubuntu" w:cs="Arial"/>
          <w:b/>
          <w:sz w:val="20"/>
          <w:szCs w:val="20"/>
          <w:u w:val="single"/>
          <w:lang w:eastAsia="pl-PL"/>
        </w:rPr>
        <w:t xml:space="preserve"> - </w:t>
      </w:r>
      <w:r w:rsidR="0090592E" w:rsidRPr="00054FB1">
        <w:rPr>
          <w:rFonts w:ascii="Ubuntu" w:eastAsia="Times New Roman" w:hAnsi="Ubuntu" w:cs="Arial"/>
          <w:b/>
          <w:sz w:val="20"/>
          <w:szCs w:val="20"/>
          <w:u w:val="single"/>
          <w:lang w:eastAsia="pl-PL"/>
        </w:rPr>
        <w:t>Ubezpieczenia komunikacyjne (OC p.p.m., Autocasco, NNW)</w:t>
      </w:r>
    </w:p>
    <w:p w14:paraId="53E7265B" w14:textId="65B74B92" w:rsidR="005410A7" w:rsidRPr="00054FB1" w:rsidRDefault="005410A7" w:rsidP="00FC3CAD">
      <w:pPr>
        <w:tabs>
          <w:tab w:val="left" w:pos="709"/>
        </w:tabs>
        <w:suppressAutoHyphens/>
        <w:spacing w:after="0" w:line="276" w:lineRule="auto"/>
        <w:jc w:val="both"/>
        <w:rPr>
          <w:rFonts w:ascii="Ubuntu" w:eastAsia="Times New Roman" w:hAnsi="Ubuntu" w:cs="Arial"/>
          <w:b/>
          <w:sz w:val="20"/>
          <w:szCs w:val="20"/>
          <w:u w:val="single"/>
          <w:lang w:eastAsia="pl-PL"/>
        </w:rPr>
      </w:pPr>
    </w:p>
    <w:p w14:paraId="66BF7B0A" w14:textId="77777777" w:rsidR="005410A7" w:rsidRPr="00054FB1" w:rsidRDefault="005410A7" w:rsidP="005410A7">
      <w:pPr>
        <w:pStyle w:val="Tre"/>
        <w:keepNext/>
        <w:keepLines/>
        <w:pBdr>
          <w:top w:val="none" w:sz="0" w:space="0" w:color="auto"/>
          <w:left w:val="none" w:sz="0" w:space="0" w:color="auto"/>
          <w:bottom w:val="none" w:sz="0" w:space="0" w:color="auto"/>
          <w:right w:val="none" w:sz="0" w:space="0" w:color="auto"/>
          <w:bar w:val="none" w:sz="0" w:color="auto"/>
        </w:pBdr>
        <w:jc w:val="both"/>
        <w:rPr>
          <w:rFonts w:ascii="Ubuntu" w:eastAsia="Times New Roman" w:hAnsi="Ubuntu" w:cs="Arial"/>
          <w:iCs/>
          <w:color w:val="auto"/>
          <w:sz w:val="20"/>
          <w:szCs w:val="20"/>
          <w:lang w:eastAsia="en-US"/>
        </w:rPr>
      </w:pPr>
      <w:r w:rsidRPr="00054FB1">
        <w:rPr>
          <w:rFonts w:ascii="Ubuntu" w:eastAsia="Times New Roman" w:hAnsi="Ubuntu" w:cs="Arial"/>
          <w:iCs/>
          <w:color w:val="auto"/>
          <w:sz w:val="20"/>
          <w:szCs w:val="20"/>
          <w:lang w:eastAsia="en-US"/>
        </w:rPr>
        <w:t xml:space="preserve">Wszystkie warunki są obligatoryjne, za wyjątkiem klauzul opisanych jako klauzule fakultatywne. </w:t>
      </w:r>
    </w:p>
    <w:p w14:paraId="5AE016A2" w14:textId="77777777" w:rsidR="005410A7" w:rsidRPr="00054FB1" w:rsidRDefault="005410A7" w:rsidP="005410A7">
      <w:pPr>
        <w:pStyle w:val="Tre"/>
        <w:keepNext/>
        <w:keepLines/>
        <w:pBdr>
          <w:top w:val="none" w:sz="0" w:space="0" w:color="auto"/>
          <w:left w:val="none" w:sz="0" w:space="0" w:color="auto"/>
          <w:bottom w:val="none" w:sz="0" w:space="0" w:color="auto"/>
          <w:right w:val="none" w:sz="0" w:space="0" w:color="auto"/>
          <w:bar w:val="none" w:sz="0" w:color="auto"/>
        </w:pBdr>
        <w:jc w:val="both"/>
        <w:rPr>
          <w:rFonts w:ascii="Ubuntu" w:eastAsia="Times New Roman" w:hAnsi="Ubuntu" w:cs="Arial"/>
          <w:iCs/>
          <w:color w:val="auto"/>
          <w:sz w:val="20"/>
          <w:szCs w:val="20"/>
          <w:lang w:eastAsia="en-US"/>
        </w:rPr>
      </w:pPr>
      <w:r w:rsidRPr="00054FB1">
        <w:rPr>
          <w:rFonts w:ascii="Ubuntu" w:eastAsia="Times New Roman" w:hAnsi="Ubuntu" w:cs="Arial"/>
          <w:color w:val="auto"/>
          <w:sz w:val="20"/>
          <w:szCs w:val="20"/>
          <w:u w:color="000000"/>
        </w:rPr>
        <w:t>Zapisy i postanowienia szczegółowego opisu przedmiotu zamówienia (OPZ) mają pierwszeństwo przed dokumentem potwierdzającym zawarcie ubezpieczenia, który z kolei ma pierwszeństwo przed ogólnymi warunkami ubezpieczenia (OWU) Wykonawcy, chyba że OWU zawierają postanowienia korzystniejsze.</w:t>
      </w:r>
    </w:p>
    <w:p w14:paraId="61D1232F" w14:textId="77777777" w:rsidR="005410A7" w:rsidRPr="00054FB1" w:rsidRDefault="005410A7" w:rsidP="005410A7">
      <w:pPr>
        <w:pStyle w:val="Tre"/>
        <w:keepNext/>
        <w:keepLines/>
        <w:pBdr>
          <w:top w:val="none" w:sz="0" w:space="0" w:color="auto"/>
          <w:left w:val="none" w:sz="0" w:space="0" w:color="auto"/>
          <w:bottom w:val="none" w:sz="0" w:space="0" w:color="auto"/>
          <w:right w:val="none" w:sz="0" w:space="0" w:color="auto"/>
          <w:bar w:val="none" w:sz="0" w:color="auto"/>
        </w:pBdr>
        <w:jc w:val="both"/>
        <w:rPr>
          <w:rFonts w:ascii="Ubuntu" w:eastAsia="Times New Roman" w:hAnsi="Ubuntu" w:cs="Arial"/>
          <w:color w:val="auto"/>
          <w:sz w:val="20"/>
          <w:szCs w:val="20"/>
          <w:u w:color="000000"/>
        </w:rPr>
      </w:pPr>
      <w:r w:rsidRPr="00054FB1">
        <w:rPr>
          <w:rFonts w:ascii="Ubuntu" w:eastAsia="Times New Roman" w:hAnsi="Ubuntu" w:cs="Arial"/>
          <w:iCs/>
          <w:color w:val="auto"/>
          <w:sz w:val="20"/>
          <w:szCs w:val="20"/>
          <w:lang w:eastAsia="en-US"/>
        </w:rPr>
        <w:t>Kwestie nieuregulowane postanowieniami OPZ mogą być określone OWU stosowanymi przez Wykonawcę, o ile nie stoją w sprzeczności z zapisami OPZ.</w:t>
      </w:r>
    </w:p>
    <w:p w14:paraId="43DB0A10" w14:textId="451DE27A" w:rsidR="005410A7" w:rsidRPr="00054FB1" w:rsidRDefault="005410A7" w:rsidP="00FC3CAD">
      <w:pPr>
        <w:tabs>
          <w:tab w:val="left" w:pos="709"/>
        </w:tabs>
        <w:suppressAutoHyphens/>
        <w:spacing w:after="0" w:line="276" w:lineRule="auto"/>
        <w:jc w:val="both"/>
        <w:rPr>
          <w:rFonts w:ascii="Ubuntu" w:eastAsia="Times New Roman" w:hAnsi="Ubuntu" w:cs="Arial"/>
          <w:b/>
          <w:sz w:val="20"/>
          <w:szCs w:val="20"/>
          <w:u w:val="single"/>
          <w:lang w:eastAsia="pl-PL"/>
        </w:rPr>
      </w:pPr>
    </w:p>
    <w:p w14:paraId="268633EB" w14:textId="77777777" w:rsidR="005410A7" w:rsidRPr="00054FB1" w:rsidRDefault="005410A7" w:rsidP="00FC3CAD">
      <w:pPr>
        <w:tabs>
          <w:tab w:val="left" w:pos="709"/>
        </w:tabs>
        <w:suppressAutoHyphens/>
        <w:spacing w:after="0" w:line="276" w:lineRule="auto"/>
        <w:jc w:val="both"/>
        <w:rPr>
          <w:rFonts w:ascii="Ubuntu" w:eastAsia="Times New Roman" w:hAnsi="Ubuntu" w:cs="Arial"/>
          <w:b/>
          <w:sz w:val="20"/>
          <w:szCs w:val="20"/>
          <w:u w:val="single"/>
          <w:lang w:eastAsia="pl-PL"/>
        </w:rPr>
      </w:pPr>
    </w:p>
    <w:p w14:paraId="34D3D2E9" w14:textId="77777777" w:rsidR="00FC3CAD" w:rsidRPr="00054FB1" w:rsidRDefault="00FC3CAD" w:rsidP="00FC3CAD">
      <w:pPr>
        <w:tabs>
          <w:tab w:val="left" w:pos="709"/>
        </w:tabs>
        <w:suppressAutoHyphens/>
        <w:spacing w:after="0" w:line="276" w:lineRule="auto"/>
        <w:jc w:val="both"/>
        <w:rPr>
          <w:rFonts w:ascii="Ubuntu" w:eastAsia="Times New Roman" w:hAnsi="Ubuntu" w:cs="Arial"/>
          <w:b/>
          <w:sz w:val="20"/>
          <w:szCs w:val="20"/>
          <w:u w:val="single"/>
          <w:lang w:eastAsia="ar-SA"/>
        </w:rPr>
      </w:pPr>
    </w:p>
    <w:p w14:paraId="7D8A90F5" w14:textId="24C5AE6E" w:rsidR="00A8443C" w:rsidRPr="00054FB1" w:rsidRDefault="0090592E" w:rsidP="005410A7">
      <w:pPr>
        <w:pStyle w:val="Akapitzlist"/>
        <w:numPr>
          <w:ilvl w:val="0"/>
          <w:numId w:val="1"/>
        </w:numPr>
        <w:tabs>
          <w:tab w:val="left" w:pos="709"/>
        </w:tabs>
        <w:suppressAutoHyphens/>
        <w:spacing w:after="0" w:line="276" w:lineRule="auto"/>
        <w:jc w:val="both"/>
        <w:rPr>
          <w:rFonts w:ascii="Ubuntu" w:eastAsia="Times New Roman" w:hAnsi="Ubuntu" w:cs="Arial"/>
          <w:b/>
          <w:sz w:val="20"/>
          <w:szCs w:val="20"/>
          <w:lang w:eastAsia="pl-PL"/>
        </w:rPr>
      </w:pPr>
      <w:r w:rsidRPr="00054FB1">
        <w:rPr>
          <w:rFonts w:ascii="Ubuntu" w:eastAsia="Times New Roman" w:hAnsi="Ubuntu" w:cs="Arial"/>
          <w:b/>
          <w:sz w:val="20"/>
          <w:szCs w:val="20"/>
          <w:lang w:eastAsia="pl-PL"/>
        </w:rPr>
        <w:t xml:space="preserve">Ubezpieczenie obowiązkowe odpowiedzialności cywilnej posiadaczy pojazdów mechanicznych (OC </w:t>
      </w:r>
      <w:proofErr w:type="spellStart"/>
      <w:r w:rsidRPr="00054FB1">
        <w:rPr>
          <w:rFonts w:ascii="Ubuntu" w:eastAsia="Times New Roman" w:hAnsi="Ubuntu" w:cs="Arial"/>
          <w:b/>
          <w:sz w:val="20"/>
          <w:szCs w:val="20"/>
          <w:lang w:eastAsia="pl-PL"/>
        </w:rPr>
        <w:t>p.p.m</w:t>
      </w:r>
      <w:proofErr w:type="spellEnd"/>
      <w:r w:rsidRPr="00054FB1">
        <w:rPr>
          <w:rFonts w:ascii="Ubuntu" w:eastAsia="Times New Roman" w:hAnsi="Ubuntu" w:cs="Arial"/>
          <w:b/>
          <w:sz w:val="20"/>
          <w:szCs w:val="20"/>
          <w:lang w:eastAsia="pl-PL"/>
        </w:rPr>
        <w:t xml:space="preserve">) </w:t>
      </w:r>
      <w:r w:rsidRPr="00054FB1">
        <w:rPr>
          <w:rFonts w:ascii="Ubuntu" w:eastAsia="Times New Roman" w:hAnsi="Ubuntu" w:cs="Arial"/>
          <w:sz w:val="20"/>
          <w:szCs w:val="20"/>
          <w:lang w:eastAsia="pl-PL"/>
        </w:rPr>
        <w:t>do którego zastosowanie ma Ustawa z dnia 22 maja 2003</w:t>
      </w:r>
      <w:r w:rsidR="00A24690" w:rsidRPr="00054FB1">
        <w:rPr>
          <w:rFonts w:ascii="Ubuntu" w:eastAsia="Times New Roman" w:hAnsi="Ubuntu" w:cs="Arial"/>
          <w:sz w:val="20"/>
          <w:szCs w:val="20"/>
          <w:lang w:eastAsia="pl-PL"/>
        </w:rPr>
        <w:t xml:space="preserve"> </w:t>
      </w:r>
      <w:r w:rsidRPr="00054FB1">
        <w:rPr>
          <w:rFonts w:ascii="Ubuntu" w:eastAsia="Times New Roman" w:hAnsi="Ubuntu" w:cs="Arial"/>
          <w:sz w:val="20"/>
          <w:szCs w:val="20"/>
          <w:lang w:eastAsia="pl-PL"/>
        </w:rPr>
        <w:t xml:space="preserve">r. </w:t>
      </w:r>
      <w:r w:rsidR="00A31F1A" w:rsidRPr="00054FB1">
        <w:rPr>
          <w:rFonts w:ascii="Ubuntu" w:eastAsia="Times New Roman" w:hAnsi="Ubuntu" w:cs="Arial"/>
          <w:sz w:val="20"/>
          <w:szCs w:val="20"/>
          <w:lang w:eastAsia="pl-PL"/>
        </w:rPr>
        <w:br/>
      </w:r>
      <w:r w:rsidRPr="00054FB1">
        <w:rPr>
          <w:rFonts w:ascii="Ubuntu" w:eastAsia="Times New Roman" w:hAnsi="Ubuntu" w:cs="Arial"/>
          <w:sz w:val="20"/>
          <w:szCs w:val="20"/>
          <w:lang w:eastAsia="pl-PL"/>
        </w:rPr>
        <w:t xml:space="preserve">o ubezpieczeniach obowiązkowych, Ubezpieczeniowym Funduszu Gwarancyjnym i Polski Biurze Ubezpieczycieli Komunikacyjnych (Dz. U. 2018 r. poz. 473 z </w:t>
      </w:r>
      <w:proofErr w:type="spellStart"/>
      <w:r w:rsidRPr="00054FB1">
        <w:rPr>
          <w:rFonts w:ascii="Ubuntu" w:eastAsia="Times New Roman" w:hAnsi="Ubuntu" w:cs="Arial"/>
          <w:sz w:val="20"/>
          <w:szCs w:val="20"/>
          <w:lang w:eastAsia="pl-PL"/>
        </w:rPr>
        <w:t>późn</w:t>
      </w:r>
      <w:proofErr w:type="spellEnd"/>
      <w:r w:rsidRPr="00054FB1">
        <w:rPr>
          <w:rFonts w:ascii="Ubuntu" w:eastAsia="Times New Roman" w:hAnsi="Ubuntu" w:cs="Arial"/>
          <w:sz w:val="20"/>
          <w:szCs w:val="20"/>
          <w:lang w:eastAsia="pl-PL"/>
        </w:rPr>
        <w:t>. zm.).</w:t>
      </w:r>
    </w:p>
    <w:p w14:paraId="4EC16D3B" w14:textId="77777777" w:rsidR="003875F9" w:rsidRPr="00054FB1" w:rsidRDefault="003875F9" w:rsidP="003875F9">
      <w:pPr>
        <w:pStyle w:val="Akapitzlist"/>
        <w:tabs>
          <w:tab w:val="left" w:pos="709"/>
        </w:tabs>
        <w:suppressAutoHyphens/>
        <w:spacing w:after="0" w:line="276" w:lineRule="auto"/>
        <w:jc w:val="both"/>
        <w:rPr>
          <w:rFonts w:ascii="Ubuntu" w:eastAsia="Times New Roman" w:hAnsi="Ubuntu" w:cs="Arial"/>
          <w:b/>
          <w:sz w:val="20"/>
          <w:szCs w:val="20"/>
          <w:lang w:eastAsia="pl-PL"/>
        </w:rPr>
      </w:pPr>
    </w:p>
    <w:p w14:paraId="6A138AE6" w14:textId="13255578" w:rsidR="00B0593F" w:rsidRPr="00054FB1" w:rsidRDefault="0090592E" w:rsidP="003875F9">
      <w:pPr>
        <w:pStyle w:val="Akapitzlist"/>
        <w:numPr>
          <w:ilvl w:val="1"/>
          <w:numId w:val="1"/>
        </w:numPr>
        <w:tabs>
          <w:tab w:val="left" w:pos="709"/>
        </w:tabs>
        <w:suppressAutoHyphens/>
        <w:spacing w:after="0" w:line="276" w:lineRule="auto"/>
        <w:jc w:val="both"/>
        <w:rPr>
          <w:rFonts w:ascii="Ubuntu" w:eastAsia="Times New Roman" w:hAnsi="Ubuntu" w:cs="Arial"/>
          <w:sz w:val="20"/>
          <w:szCs w:val="20"/>
          <w:lang w:eastAsia="pl-PL"/>
        </w:rPr>
      </w:pPr>
      <w:r w:rsidRPr="00054FB1">
        <w:rPr>
          <w:rFonts w:ascii="Ubuntu" w:eastAsia="Times New Roman" w:hAnsi="Ubuntu" w:cs="Arial"/>
          <w:bCs/>
          <w:sz w:val="20"/>
          <w:szCs w:val="20"/>
          <w:lang w:eastAsia="pl-PL"/>
        </w:rPr>
        <w:t>Okresy ubezpieczenia:</w:t>
      </w:r>
      <w:r w:rsidRPr="00054FB1">
        <w:rPr>
          <w:rFonts w:ascii="Ubuntu" w:eastAsia="Times New Roman" w:hAnsi="Ubuntu" w:cs="Arial"/>
          <w:sz w:val="20"/>
          <w:szCs w:val="20"/>
          <w:lang w:eastAsia="pl-PL"/>
        </w:rPr>
        <w:t xml:space="preserve"> okresy ubezpieczeń poszczególnych pojazdów zgodnie z załącznikiem </w:t>
      </w:r>
      <w:r w:rsidRPr="004D25B7">
        <w:rPr>
          <w:rFonts w:ascii="Ubuntu" w:eastAsia="Times New Roman" w:hAnsi="Ubuntu" w:cs="Arial"/>
          <w:color w:val="FF0000"/>
          <w:sz w:val="20"/>
          <w:szCs w:val="20"/>
          <w:lang w:eastAsia="pl-PL"/>
        </w:rPr>
        <w:t xml:space="preserve">nr </w:t>
      </w:r>
      <w:r w:rsidR="008F67DC" w:rsidRPr="004D25B7">
        <w:rPr>
          <w:rFonts w:ascii="Ubuntu" w:eastAsia="Times New Roman" w:hAnsi="Ubuntu" w:cs="Arial"/>
          <w:color w:val="FF0000"/>
          <w:sz w:val="20"/>
          <w:szCs w:val="20"/>
          <w:lang w:eastAsia="pl-PL"/>
        </w:rPr>
        <w:t xml:space="preserve">5 </w:t>
      </w:r>
      <w:r w:rsidRPr="004D25B7">
        <w:rPr>
          <w:rFonts w:ascii="Ubuntu" w:eastAsia="Times New Roman" w:hAnsi="Ubuntu" w:cs="Arial"/>
          <w:color w:val="FF0000"/>
          <w:sz w:val="20"/>
          <w:szCs w:val="20"/>
          <w:lang w:eastAsia="pl-PL"/>
        </w:rPr>
        <w:t>do SWZ</w:t>
      </w:r>
      <w:r w:rsidRPr="00054FB1">
        <w:rPr>
          <w:rFonts w:ascii="Ubuntu" w:eastAsia="Times New Roman" w:hAnsi="Ubuntu" w:cs="Arial"/>
          <w:sz w:val="20"/>
          <w:szCs w:val="20"/>
          <w:lang w:eastAsia="pl-PL"/>
        </w:rPr>
        <w:t>.</w:t>
      </w:r>
    </w:p>
    <w:p w14:paraId="4AFAEDF8" w14:textId="3B47B731" w:rsidR="00B0593F" w:rsidRPr="00054FB1" w:rsidRDefault="0090592E" w:rsidP="003875F9">
      <w:pPr>
        <w:pStyle w:val="Akapitzlist"/>
        <w:numPr>
          <w:ilvl w:val="1"/>
          <w:numId w:val="1"/>
        </w:numPr>
        <w:tabs>
          <w:tab w:val="left" w:pos="709"/>
        </w:tabs>
        <w:suppressAutoHyphens/>
        <w:spacing w:after="0" w:line="276" w:lineRule="auto"/>
        <w:jc w:val="both"/>
        <w:rPr>
          <w:rFonts w:ascii="Ubuntu" w:eastAsia="Times New Roman" w:hAnsi="Ubuntu" w:cs="Arial"/>
          <w:b/>
          <w:sz w:val="20"/>
          <w:szCs w:val="20"/>
          <w:lang w:eastAsia="pl-PL"/>
        </w:rPr>
      </w:pPr>
      <w:r w:rsidRPr="00054FB1">
        <w:rPr>
          <w:rFonts w:ascii="Ubuntu" w:eastAsia="Times New Roman" w:hAnsi="Ubuntu" w:cs="Arial"/>
          <w:b/>
          <w:sz w:val="20"/>
          <w:szCs w:val="20"/>
          <w:lang w:eastAsia="pl-PL"/>
        </w:rPr>
        <w:t>Zamawiający/Ubezpieczający:</w:t>
      </w:r>
      <w:r w:rsidRPr="00054FB1">
        <w:rPr>
          <w:rFonts w:ascii="Ubuntu" w:eastAsia="Times New Roman" w:hAnsi="Ubuntu" w:cs="Arial"/>
          <w:sz w:val="20"/>
          <w:szCs w:val="20"/>
          <w:lang w:eastAsia="pl-PL"/>
        </w:rPr>
        <w:t xml:space="preserve"> Celowy Związek Gmin R-XXI, Plac Wolności 5, 72-200 Nowogard.</w:t>
      </w:r>
    </w:p>
    <w:p w14:paraId="64DC5FCB" w14:textId="55F21974" w:rsidR="00A31F1A" w:rsidRPr="00054FB1" w:rsidRDefault="0090592E" w:rsidP="003875F9">
      <w:pPr>
        <w:pStyle w:val="Akapitzlist"/>
        <w:numPr>
          <w:ilvl w:val="1"/>
          <w:numId w:val="1"/>
        </w:numPr>
        <w:tabs>
          <w:tab w:val="left" w:pos="709"/>
        </w:tabs>
        <w:suppressAutoHyphens/>
        <w:spacing w:after="0" w:line="276" w:lineRule="auto"/>
        <w:jc w:val="both"/>
        <w:rPr>
          <w:rFonts w:ascii="Ubuntu" w:eastAsia="Times New Roman" w:hAnsi="Ubuntu" w:cs="Arial"/>
          <w:b/>
          <w:sz w:val="20"/>
          <w:szCs w:val="20"/>
          <w:lang w:eastAsia="pl-PL"/>
        </w:rPr>
      </w:pPr>
      <w:r w:rsidRPr="00054FB1">
        <w:rPr>
          <w:rFonts w:ascii="Ubuntu" w:eastAsia="Times New Roman" w:hAnsi="Ubuntu" w:cs="Arial"/>
          <w:b/>
          <w:sz w:val="20"/>
          <w:szCs w:val="20"/>
          <w:lang w:eastAsia="pl-PL"/>
        </w:rPr>
        <w:t>Ubezpieczony:</w:t>
      </w:r>
      <w:r w:rsidRPr="00054FB1">
        <w:rPr>
          <w:rFonts w:ascii="Ubuntu" w:eastAsia="Times New Roman" w:hAnsi="Ubuntu" w:cs="Arial"/>
          <w:sz w:val="20"/>
          <w:szCs w:val="20"/>
          <w:lang w:eastAsia="pl-PL"/>
        </w:rPr>
        <w:t xml:space="preserve"> Celowy Związek Gmin R-XXI, Plac Wolności 5, 72-200 Nowogard.</w:t>
      </w:r>
    </w:p>
    <w:p w14:paraId="43C75600" w14:textId="548F619C" w:rsidR="003875F9" w:rsidRPr="00054FB1" w:rsidRDefault="003875F9" w:rsidP="003875F9">
      <w:pPr>
        <w:pStyle w:val="Akapitzlist"/>
        <w:numPr>
          <w:ilvl w:val="1"/>
          <w:numId w:val="1"/>
        </w:numPr>
        <w:tabs>
          <w:tab w:val="left" w:pos="709"/>
        </w:tabs>
        <w:suppressAutoHyphens/>
        <w:spacing w:after="0" w:line="276" w:lineRule="auto"/>
        <w:jc w:val="both"/>
        <w:rPr>
          <w:rFonts w:ascii="Ubuntu" w:eastAsia="Times New Roman" w:hAnsi="Ubuntu" w:cs="Arial"/>
          <w:b/>
          <w:sz w:val="20"/>
          <w:szCs w:val="20"/>
          <w:lang w:eastAsia="pl-PL"/>
        </w:rPr>
      </w:pPr>
      <w:r w:rsidRPr="00054FB1">
        <w:rPr>
          <w:rFonts w:ascii="Ubuntu" w:eastAsia="Times New Roman" w:hAnsi="Ubuntu" w:cs="Arial"/>
          <w:sz w:val="20"/>
          <w:szCs w:val="20"/>
          <w:lang w:eastAsia="pl-PL"/>
        </w:rPr>
        <w:t>Ubezpieczyciel/Wykonawca, zobowiązuje się stosować zawarte w ofercie warunki ubezpieczeń w tym taryfy (stawki) do pojazdów (w tym wyposażenia do tych pojazdów) wchodzących do ubezpieczenia w okresie od dnia 01.06.</w:t>
      </w:r>
      <w:r w:rsidR="00752ED0">
        <w:rPr>
          <w:rFonts w:ascii="Ubuntu" w:eastAsia="Times New Roman" w:hAnsi="Ubuntu" w:cs="Arial"/>
          <w:sz w:val="20"/>
          <w:szCs w:val="20"/>
          <w:lang w:eastAsia="pl-PL"/>
        </w:rPr>
        <w:t>2024</w:t>
      </w:r>
      <w:r w:rsidRPr="00054FB1">
        <w:rPr>
          <w:rFonts w:ascii="Ubuntu" w:eastAsia="Times New Roman" w:hAnsi="Ubuntu" w:cs="Arial"/>
          <w:sz w:val="20"/>
          <w:szCs w:val="20"/>
          <w:lang w:eastAsia="pl-PL"/>
        </w:rPr>
        <w:t xml:space="preserve"> r. do dnia 31.05.</w:t>
      </w:r>
      <w:r w:rsidR="00752ED0">
        <w:rPr>
          <w:rFonts w:ascii="Ubuntu" w:eastAsia="Times New Roman" w:hAnsi="Ubuntu" w:cs="Arial"/>
          <w:sz w:val="20"/>
          <w:szCs w:val="20"/>
          <w:lang w:eastAsia="pl-PL"/>
        </w:rPr>
        <w:t>2025</w:t>
      </w:r>
      <w:r w:rsidRPr="00054FB1">
        <w:rPr>
          <w:rFonts w:ascii="Ubuntu" w:eastAsia="Times New Roman" w:hAnsi="Ubuntu" w:cs="Arial"/>
          <w:sz w:val="20"/>
          <w:szCs w:val="20"/>
          <w:lang w:eastAsia="pl-PL"/>
        </w:rPr>
        <w:t>r.</w:t>
      </w:r>
    </w:p>
    <w:p w14:paraId="380FEAF8" w14:textId="777FDDF7" w:rsidR="003875F9" w:rsidRPr="00054FB1" w:rsidRDefault="003875F9" w:rsidP="003875F9">
      <w:pPr>
        <w:pStyle w:val="Akapitzlist"/>
        <w:numPr>
          <w:ilvl w:val="1"/>
          <w:numId w:val="1"/>
        </w:numPr>
        <w:tabs>
          <w:tab w:val="left" w:pos="709"/>
        </w:tabs>
        <w:suppressAutoHyphens/>
        <w:spacing w:after="0" w:line="276" w:lineRule="auto"/>
        <w:jc w:val="both"/>
        <w:rPr>
          <w:rFonts w:ascii="Ubuntu" w:eastAsia="Times New Roman" w:hAnsi="Ubuntu" w:cs="Arial"/>
          <w:bCs/>
          <w:sz w:val="20"/>
          <w:szCs w:val="20"/>
          <w:lang w:eastAsia="pl-PL"/>
        </w:rPr>
      </w:pPr>
      <w:r w:rsidRPr="00054FB1">
        <w:rPr>
          <w:rFonts w:ascii="Ubuntu" w:eastAsia="Times New Roman" w:hAnsi="Ubuntu" w:cs="Arial"/>
          <w:bCs/>
          <w:sz w:val="20"/>
          <w:szCs w:val="20"/>
          <w:lang w:eastAsia="pl-PL"/>
        </w:rPr>
        <w:t>Pojazdy, które zostaną zakupione, objęte w posiadanie, w tym przyjęte w leasing, będące leasingowane w okresie od 01.06.</w:t>
      </w:r>
      <w:r w:rsidR="00752ED0">
        <w:rPr>
          <w:rFonts w:ascii="Ubuntu" w:eastAsia="Times New Roman" w:hAnsi="Ubuntu" w:cs="Arial"/>
          <w:bCs/>
          <w:sz w:val="20"/>
          <w:szCs w:val="20"/>
          <w:lang w:eastAsia="pl-PL"/>
        </w:rPr>
        <w:t>2024</w:t>
      </w:r>
      <w:r w:rsidRPr="00054FB1">
        <w:rPr>
          <w:rFonts w:ascii="Ubuntu" w:eastAsia="Times New Roman" w:hAnsi="Ubuntu" w:cs="Arial"/>
          <w:bCs/>
          <w:sz w:val="20"/>
          <w:szCs w:val="20"/>
          <w:lang w:eastAsia="pl-PL"/>
        </w:rPr>
        <w:t xml:space="preserve"> r. do dnia 31.05.</w:t>
      </w:r>
      <w:r w:rsidR="00752ED0">
        <w:rPr>
          <w:rFonts w:ascii="Ubuntu" w:eastAsia="Times New Roman" w:hAnsi="Ubuntu" w:cs="Arial"/>
          <w:bCs/>
          <w:sz w:val="20"/>
          <w:szCs w:val="20"/>
          <w:lang w:eastAsia="pl-PL"/>
        </w:rPr>
        <w:t>2025</w:t>
      </w:r>
      <w:r w:rsidRPr="00054FB1">
        <w:rPr>
          <w:rFonts w:ascii="Ubuntu" w:eastAsia="Times New Roman" w:hAnsi="Ubuntu" w:cs="Arial"/>
          <w:bCs/>
          <w:sz w:val="20"/>
          <w:szCs w:val="20"/>
          <w:lang w:eastAsia="pl-PL"/>
        </w:rPr>
        <w:t xml:space="preserve"> r. na wniosek Ubezpieczającego /Zamawiającego będą objęte ochroną ubezpieczeniową od dnia i godziny zgłoszenia pojazdu do Ubezpieczyciela/Wykonawcy. Kompletne dane niezbędne do ubezpieczenia pojazdu zostaną dostarczone do Ubezpieczyciela/Wykonawcy w terminie do 3 dni roboczych od daty zgłoszenia do ubezpieczenia.</w:t>
      </w:r>
    </w:p>
    <w:p w14:paraId="332864BE" w14:textId="57BF6512" w:rsidR="00A31F1A" w:rsidRPr="00054FB1" w:rsidRDefault="0090592E" w:rsidP="003875F9">
      <w:pPr>
        <w:pStyle w:val="Akapitzlist"/>
        <w:numPr>
          <w:ilvl w:val="1"/>
          <w:numId w:val="1"/>
        </w:numPr>
        <w:tabs>
          <w:tab w:val="left" w:pos="709"/>
        </w:tabs>
        <w:suppressAutoHyphens/>
        <w:spacing w:after="0" w:line="276" w:lineRule="auto"/>
        <w:jc w:val="both"/>
        <w:rPr>
          <w:rFonts w:ascii="Ubuntu" w:eastAsia="Times New Roman" w:hAnsi="Ubuntu" w:cs="Arial"/>
          <w:bCs/>
          <w:sz w:val="20"/>
          <w:szCs w:val="20"/>
          <w:lang w:eastAsia="pl-PL"/>
        </w:rPr>
      </w:pPr>
      <w:r w:rsidRPr="00054FB1">
        <w:rPr>
          <w:rFonts w:ascii="Ubuntu" w:eastAsia="Times New Roman" w:hAnsi="Ubuntu" w:cs="Arial"/>
          <w:sz w:val="20"/>
          <w:szCs w:val="20"/>
          <w:lang w:eastAsia="pl-PL"/>
        </w:rPr>
        <w:t xml:space="preserve">Ubezpieczyciel/Wykonawca zobowiązuje się doinformowania na bieżąco Ubezpieczającego/Zamawiającego o wszelkich wypłatach oraz refundacjach odszkodowań </w:t>
      </w:r>
      <w:r w:rsidRPr="00054FB1">
        <w:rPr>
          <w:rFonts w:ascii="Ubuntu" w:eastAsia="Times New Roman" w:hAnsi="Ubuntu" w:cs="Arial"/>
          <w:sz w:val="20"/>
          <w:szCs w:val="20"/>
          <w:lang w:eastAsia="pl-PL"/>
        </w:rPr>
        <w:br/>
        <w:t>i innych świadczeń na rzecz osób trzecich, zarówno w szkodach osobowych jak i rzeczowych. Dane te będą udostępniane na bieżąco w momencie dokonania przez Ubezpieczyciela /Wykonawcę wypłaty odszkodowania na rzecz poszkodowanego oraz dodatkowo na każdy wniosek Ubezpieczającego/Zamawiającego bądź upoważnionego Brokera.</w:t>
      </w:r>
    </w:p>
    <w:p w14:paraId="73E748CF" w14:textId="54E5307D" w:rsidR="00A31F1A" w:rsidRPr="00054FB1" w:rsidRDefault="0090592E" w:rsidP="003875F9">
      <w:pPr>
        <w:pStyle w:val="Akapitzlist"/>
        <w:numPr>
          <w:ilvl w:val="1"/>
          <w:numId w:val="1"/>
        </w:numPr>
        <w:tabs>
          <w:tab w:val="left" w:pos="709"/>
        </w:tabs>
        <w:suppressAutoHyphens/>
        <w:spacing w:after="0" w:line="276" w:lineRule="auto"/>
        <w:jc w:val="both"/>
        <w:rPr>
          <w:rFonts w:ascii="Ubuntu" w:eastAsia="Times New Roman" w:hAnsi="Ubuntu" w:cs="Arial"/>
          <w:bCs/>
          <w:sz w:val="20"/>
          <w:szCs w:val="20"/>
          <w:lang w:eastAsia="pl-PL"/>
        </w:rPr>
      </w:pPr>
      <w:r w:rsidRPr="00054FB1">
        <w:rPr>
          <w:rFonts w:ascii="Ubuntu" w:eastAsia="Times New Roman" w:hAnsi="Ubuntu" w:cs="Arial"/>
          <w:sz w:val="20"/>
          <w:szCs w:val="20"/>
          <w:lang w:eastAsia="pl-PL"/>
        </w:rPr>
        <w:t>Ubezpieczający/Zamawiający wymaga od Ubezpieczyciela/Wykonawcy informowania ubezpieczającego/Zamawiającego o zajściu zdarzenia losowego (zgłoszeniu roszczenia do zakładu ubezpieczeń – Wykonawcy) w terminie 7 dni od jego zgłoszenia oraz podjęcia postępowania dotyczącego ustalenia stanu faktycznego zdarzenia. W przypadku zgłoszenia roszczeń z ubezpieczenia OC posiadacza pojazdu mechanicznego Ubezpieczającego/ Zamawiającego, wymaga się zawiadomienia go o zgłoszeniu roszczenia do zakładu ubezpieczeń (Wykonawcy) oraz zwrócenia się do Ubezpieczającego/Zamawiającego z prośbą o ustosunkowanie się do roszczenia.</w:t>
      </w:r>
    </w:p>
    <w:p w14:paraId="36C16429" w14:textId="19FFE3B6" w:rsidR="0090592E" w:rsidRPr="00054FB1" w:rsidRDefault="0090592E" w:rsidP="003875F9">
      <w:pPr>
        <w:pStyle w:val="Akapitzlist"/>
        <w:numPr>
          <w:ilvl w:val="1"/>
          <w:numId w:val="1"/>
        </w:numPr>
        <w:tabs>
          <w:tab w:val="left" w:pos="709"/>
        </w:tabs>
        <w:suppressAutoHyphens/>
        <w:spacing w:after="0" w:line="276" w:lineRule="auto"/>
        <w:jc w:val="both"/>
        <w:rPr>
          <w:rFonts w:ascii="Ubuntu" w:eastAsia="Times New Roman" w:hAnsi="Ubuntu" w:cs="Arial"/>
          <w:bCs/>
          <w:sz w:val="20"/>
          <w:szCs w:val="20"/>
          <w:lang w:eastAsia="pl-PL"/>
        </w:rPr>
      </w:pPr>
      <w:r w:rsidRPr="00054FB1">
        <w:rPr>
          <w:rFonts w:ascii="Ubuntu" w:eastAsia="Times New Roman" w:hAnsi="Ubuntu" w:cs="Arial"/>
          <w:sz w:val="20"/>
          <w:szCs w:val="20"/>
          <w:lang w:eastAsia="pl-PL"/>
        </w:rPr>
        <w:t xml:space="preserve">Liczba pojazdów łącznie: zgodnie z </w:t>
      </w:r>
      <w:r w:rsidR="00613EE7" w:rsidRPr="00613EE7">
        <w:rPr>
          <w:rFonts w:ascii="Ubuntu" w:eastAsia="Times New Roman" w:hAnsi="Ubuntu" w:cs="Arial"/>
          <w:color w:val="FF0000"/>
          <w:sz w:val="20"/>
          <w:szCs w:val="20"/>
          <w:lang w:eastAsia="pl-PL"/>
        </w:rPr>
        <w:t>załącznikiem</w:t>
      </w:r>
      <w:r w:rsidRPr="00613EE7">
        <w:rPr>
          <w:rFonts w:ascii="Ubuntu" w:eastAsia="Times New Roman" w:hAnsi="Ubuntu" w:cs="Arial"/>
          <w:color w:val="FF0000"/>
          <w:sz w:val="20"/>
          <w:szCs w:val="20"/>
          <w:lang w:eastAsia="pl-PL"/>
        </w:rPr>
        <w:t xml:space="preserve"> nr </w:t>
      </w:r>
      <w:r w:rsidR="00137137" w:rsidRPr="00613EE7">
        <w:rPr>
          <w:rFonts w:ascii="Ubuntu" w:eastAsia="Times New Roman" w:hAnsi="Ubuntu" w:cs="Arial"/>
          <w:color w:val="FF0000"/>
          <w:sz w:val="20"/>
          <w:szCs w:val="20"/>
          <w:lang w:eastAsia="pl-PL"/>
        </w:rPr>
        <w:t>5</w:t>
      </w:r>
      <w:r w:rsidRPr="00613EE7">
        <w:rPr>
          <w:rFonts w:ascii="Ubuntu" w:eastAsia="Times New Roman" w:hAnsi="Ubuntu" w:cs="Arial"/>
          <w:color w:val="FF0000"/>
          <w:sz w:val="20"/>
          <w:szCs w:val="20"/>
          <w:lang w:eastAsia="pl-PL"/>
        </w:rPr>
        <w:t xml:space="preserve"> do SWZ</w:t>
      </w:r>
      <w:r w:rsidRPr="00054FB1">
        <w:rPr>
          <w:rFonts w:ascii="Ubuntu" w:eastAsia="Times New Roman" w:hAnsi="Ubuntu" w:cs="Arial"/>
          <w:sz w:val="20"/>
          <w:szCs w:val="20"/>
          <w:lang w:eastAsia="pl-PL"/>
        </w:rPr>
        <w:t>.</w:t>
      </w:r>
    </w:p>
    <w:p w14:paraId="53B50081" w14:textId="77777777" w:rsidR="00A31F1A" w:rsidRPr="00054FB1" w:rsidRDefault="00A31F1A" w:rsidP="00FC3CAD">
      <w:pPr>
        <w:pStyle w:val="Akapitzlist"/>
        <w:tabs>
          <w:tab w:val="left" w:pos="709"/>
        </w:tabs>
        <w:suppressAutoHyphens/>
        <w:spacing w:after="0" w:line="276" w:lineRule="auto"/>
        <w:jc w:val="both"/>
        <w:rPr>
          <w:rFonts w:ascii="Ubuntu" w:eastAsia="Times New Roman" w:hAnsi="Ubuntu" w:cs="Arial"/>
          <w:b/>
          <w:sz w:val="20"/>
          <w:szCs w:val="20"/>
          <w:lang w:eastAsia="pl-PL"/>
        </w:rPr>
      </w:pPr>
    </w:p>
    <w:p w14:paraId="795BD8F4" w14:textId="09D4CAF6" w:rsidR="003875F9" w:rsidRDefault="003875F9" w:rsidP="003875F9">
      <w:pPr>
        <w:pStyle w:val="Akapitzlist"/>
        <w:spacing w:after="0" w:line="276" w:lineRule="auto"/>
        <w:jc w:val="both"/>
        <w:rPr>
          <w:rFonts w:ascii="Ubuntu" w:hAnsi="Ubuntu" w:cs="Arial"/>
          <w:b/>
          <w:sz w:val="20"/>
          <w:szCs w:val="20"/>
        </w:rPr>
      </w:pPr>
    </w:p>
    <w:p w14:paraId="437AE821" w14:textId="5D280CA2" w:rsidR="00054FB1" w:rsidRDefault="00054FB1" w:rsidP="003875F9">
      <w:pPr>
        <w:pStyle w:val="Akapitzlist"/>
        <w:spacing w:after="0" w:line="276" w:lineRule="auto"/>
        <w:jc w:val="both"/>
        <w:rPr>
          <w:rFonts w:ascii="Ubuntu" w:hAnsi="Ubuntu" w:cs="Arial"/>
          <w:b/>
          <w:sz w:val="20"/>
          <w:szCs w:val="20"/>
        </w:rPr>
      </w:pPr>
    </w:p>
    <w:p w14:paraId="64798A1A" w14:textId="25B3ECD3" w:rsidR="00054FB1" w:rsidRDefault="00054FB1" w:rsidP="003875F9">
      <w:pPr>
        <w:pStyle w:val="Akapitzlist"/>
        <w:spacing w:after="0" w:line="276" w:lineRule="auto"/>
        <w:jc w:val="both"/>
        <w:rPr>
          <w:rFonts w:ascii="Ubuntu" w:hAnsi="Ubuntu" w:cs="Arial"/>
          <w:b/>
          <w:sz w:val="20"/>
          <w:szCs w:val="20"/>
        </w:rPr>
      </w:pPr>
    </w:p>
    <w:p w14:paraId="02912B47" w14:textId="1636075B" w:rsidR="00054FB1" w:rsidRDefault="00054FB1" w:rsidP="003875F9">
      <w:pPr>
        <w:pStyle w:val="Akapitzlist"/>
        <w:spacing w:after="0" w:line="276" w:lineRule="auto"/>
        <w:jc w:val="both"/>
        <w:rPr>
          <w:rFonts w:ascii="Ubuntu" w:hAnsi="Ubuntu" w:cs="Arial"/>
          <w:b/>
          <w:sz w:val="20"/>
          <w:szCs w:val="20"/>
        </w:rPr>
      </w:pPr>
    </w:p>
    <w:p w14:paraId="31C4E941" w14:textId="77777777" w:rsidR="00054FB1" w:rsidRPr="00054FB1" w:rsidRDefault="00054FB1" w:rsidP="003875F9">
      <w:pPr>
        <w:pStyle w:val="Akapitzlist"/>
        <w:spacing w:after="0" w:line="276" w:lineRule="auto"/>
        <w:jc w:val="both"/>
        <w:rPr>
          <w:rFonts w:ascii="Ubuntu" w:hAnsi="Ubuntu" w:cs="Arial"/>
          <w:b/>
          <w:sz w:val="20"/>
          <w:szCs w:val="20"/>
        </w:rPr>
      </w:pPr>
    </w:p>
    <w:p w14:paraId="539EFA4E" w14:textId="77777777" w:rsidR="003875F9" w:rsidRPr="00054FB1" w:rsidRDefault="003875F9" w:rsidP="003875F9">
      <w:pPr>
        <w:pStyle w:val="Akapitzlist"/>
        <w:rPr>
          <w:rFonts w:ascii="Ubuntu" w:hAnsi="Ubuntu" w:cs="Arial"/>
          <w:b/>
          <w:sz w:val="20"/>
          <w:szCs w:val="20"/>
        </w:rPr>
      </w:pPr>
    </w:p>
    <w:p w14:paraId="342C4A1E" w14:textId="6A35401F" w:rsidR="0090592E" w:rsidRDefault="0090592E" w:rsidP="003875F9">
      <w:pPr>
        <w:pStyle w:val="Akapitzlist"/>
        <w:numPr>
          <w:ilvl w:val="0"/>
          <w:numId w:val="1"/>
        </w:numPr>
        <w:spacing w:after="0" w:line="276" w:lineRule="auto"/>
        <w:jc w:val="both"/>
        <w:rPr>
          <w:rFonts w:ascii="Ubuntu" w:hAnsi="Ubuntu" w:cs="Arial"/>
          <w:b/>
          <w:sz w:val="20"/>
          <w:szCs w:val="20"/>
        </w:rPr>
      </w:pPr>
      <w:r w:rsidRPr="00054FB1">
        <w:rPr>
          <w:rFonts w:ascii="Ubuntu" w:hAnsi="Ubuntu" w:cs="Arial"/>
          <w:b/>
          <w:sz w:val="20"/>
          <w:szCs w:val="20"/>
        </w:rPr>
        <w:lastRenderedPageBreak/>
        <w:t>Autocasco pojazdów AC, AC/KR</w:t>
      </w:r>
    </w:p>
    <w:p w14:paraId="17E9D97A" w14:textId="77777777" w:rsidR="00054FB1" w:rsidRPr="00054FB1" w:rsidRDefault="00054FB1" w:rsidP="00054FB1">
      <w:pPr>
        <w:pStyle w:val="Akapitzlist"/>
        <w:spacing w:after="0" w:line="276" w:lineRule="auto"/>
        <w:jc w:val="both"/>
        <w:rPr>
          <w:rFonts w:ascii="Ubuntu" w:hAnsi="Ubuntu" w:cs="Arial"/>
          <w:b/>
          <w:sz w:val="20"/>
          <w:szCs w:val="20"/>
        </w:rPr>
      </w:pPr>
    </w:p>
    <w:p w14:paraId="30C189B6" w14:textId="47DB4A9F" w:rsidR="0023555D" w:rsidRPr="00054FB1" w:rsidRDefault="0090592E" w:rsidP="003875F9">
      <w:pPr>
        <w:pStyle w:val="Akapitzlist"/>
        <w:numPr>
          <w:ilvl w:val="1"/>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b/>
          <w:sz w:val="20"/>
          <w:szCs w:val="20"/>
          <w:lang w:eastAsia="pl-PL"/>
        </w:rPr>
        <w:t>Okresy ubezpieczeni</w:t>
      </w:r>
      <w:r w:rsidR="005018F0" w:rsidRPr="00054FB1">
        <w:rPr>
          <w:rFonts w:ascii="Ubuntu" w:eastAsia="Times New Roman" w:hAnsi="Ubuntu" w:cs="Arial"/>
          <w:b/>
          <w:sz w:val="20"/>
          <w:szCs w:val="20"/>
          <w:lang w:eastAsia="pl-PL"/>
        </w:rPr>
        <w:t>a:</w:t>
      </w:r>
      <w:r w:rsidRPr="00054FB1">
        <w:rPr>
          <w:rFonts w:ascii="Ubuntu" w:eastAsia="Times New Roman" w:hAnsi="Ubuntu" w:cs="Arial"/>
          <w:sz w:val="20"/>
          <w:szCs w:val="20"/>
          <w:lang w:eastAsia="pl-PL"/>
        </w:rPr>
        <w:t xml:space="preserve"> okresy ubezpieczeń poszczególnych pojazdów zgodnie </w:t>
      </w:r>
      <w:r w:rsidRPr="00613EE7">
        <w:rPr>
          <w:rFonts w:ascii="Ubuntu" w:eastAsia="Times New Roman" w:hAnsi="Ubuntu" w:cs="Arial"/>
          <w:color w:val="FF0000"/>
          <w:sz w:val="20"/>
          <w:szCs w:val="20"/>
          <w:lang w:eastAsia="pl-PL"/>
        </w:rPr>
        <w:t xml:space="preserve">z załącznikiem nr </w:t>
      </w:r>
      <w:r w:rsidR="00736B1F" w:rsidRPr="00613EE7">
        <w:rPr>
          <w:rFonts w:ascii="Ubuntu" w:eastAsia="Times New Roman" w:hAnsi="Ubuntu" w:cs="Arial"/>
          <w:color w:val="FF0000"/>
          <w:sz w:val="20"/>
          <w:szCs w:val="20"/>
          <w:lang w:eastAsia="pl-PL"/>
        </w:rPr>
        <w:t xml:space="preserve">5 </w:t>
      </w:r>
      <w:r w:rsidRPr="00613EE7">
        <w:rPr>
          <w:rFonts w:ascii="Ubuntu" w:eastAsia="Times New Roman" w:hAnsi="Ubuntu" w:cs="Arial"/>
          <w:color w:val="FF0000"/>
          <w:sz w:val="20"/>
          <w:szCs w:val="20"/>
          <w:lang w:eastAsia="pl-PL"/>
        </w:rPr>
        <w:t>do S</w:t>
      </w:r>
      <w:bookmarkStart w:id="0" w:name="_GoBack"/>
      <w:bookmarkEnd w:id="0"/>
      <w:r w:rsidRPr="00613EE7">
        <w:rPr>
          <w:rFonts w:ascii="Ubuntu" w:eastAsia="Times New Roman" w:hAnsi="Ubuntu" w:cs="Arial"/>
          <w:color w:val="FF0000"/>
          <w:sz w:val="20"/>
          <w:szCs w:val="20"/>
          <w:lang w:eastAsia="pl-PL"/>
        </w:rPr>
        <w:t>WZ.</w:t>
      </w:r>
    </w:p>
    <w:p w14:paraId="37DBDB42" w14:textId="4E2EA3DC" w:rsidR="0023555D" w:rsidRPr="00054FB1" w:rsidRDefault="0090592E" w:rsidP="003875F9">
      <w:pPr>
        <w:pStyle w:val="Akapitzlist"/>
        <w:numPr>
          <w:ilvl w:val="1"/>
          <w:numId w:val="1"/>
        </w:numPr>
        <w:spacing w:after="0" w:line="276" w:lineRule="auto"/>
        <w:jc w:val="both"/>
        <w:rPr>
          <w:rFonts w:ascii="Ubuntu" w:eastAsia="Times New Roman" w:hAnsi="Ubuntu" w:cs="Arial"/>
          <w:b/>
          <w:sz w:val="20"/>
          <w:szCs w:val="20"/>
          <w:lang w:eastAsia="pl-PL"/>
        </w:rPr>
      </w:pPr>
      <w:r w:rsidRPr="00054FB1">
        <w:rPr>
          <w:rFonts w:ascii="Ubuntu" w:eastAsia="Times New Roman" w:hAnsi="Ubuntu" w:cs="Arial"/>
          <w:b/>
          <w:sz w:val="20"/>
          <w:szCs w:val="20"/>
          <w:lang w:eastAsia="pl-PL"/>
        </w:rPr>
        <w:t>Zakres terytorialn</w:t>
      </w:r>
      <w:r w:rsidR="005018F0" w:rsidRPr="00054FB1">
        <w:rPr>
          <w:rFonts w:ascii="Ubuntu" w:eastAsia="Times New Roman" w:hAnsi="Ubuntu" w:cs="Arial"/>
          <w:b/>
          <w:sz w:val="20"/>
          <w:szCs w:val="20"/>
          <w:lang w:eastAsia="pl-PL"/>
        </w:rPr>
        <w:t>y:</w:t>
      </w:r>
    </w:p>
    <w:p w14:paraId="5A2FAB30" w14:textId="172F4488" w:rsidR="0023555D" w:rsidRPr="00054FB1" w:rsidRDefault="0090592E" w:rsidP="003875F9">
      <w:pPr>
        <w:pStyle w:val="Akapitzlist"/>
        <w:numPr>
          <w:ilvl w:val="2"/>
          <w:numId w:val="1"/>
        </w:numPr>
        <w:spacing w:after="0" w:line="276" w:lineRule="auto"/>
        <w:jc w:val="both"/>
        <w:rPr>
          <w:rFonts w:ascii="Ubuntu" w:eastAsia="Times New Roman" w:hAnsi="Ubuntu" w:cs="Arial"/>
          <w:bCs/>
          <w:sz w:val="20"/>
          <w:szCs w:val="20"/>
          <w:lang w:eastAsia="pl-PL"/>
        </w:rPr>
      </w:pPr>
      <w:proofErr w:type="spellStart"/>
      <w:r w:rsidRPr="00054FB1">
        <w:rPr>
          <w:rFonts w:ascii="Ubuntu" w:eastAsia="Times New Roman" w:hAnsi="Ubuntu" w:cs="Arial"/>
          <w:sz w:val="20"/>
          <w:szCs w:val="20"/>
          <w:lang w:eastAsia="pl-PL"/>
        </w:rPr>
        <w:t>RP+Europa</w:t>
      </w:r>
      <w:proofErr w:type="spellEnd"/>
      <w:r w:rsidRPr="00054FB1">
        <w:rPr>
          <w:rFonts w:ascii="Ubuntu" w:eastAsia="Times New Roman" w:hAnsi="Ubuntu" w:cs="Arial"/>
          <w:sz w:val="20"/>
          <w:szCs w:val="20"/>
          <w:lang w:eastAsia="pl-PL"/>
        </w:rPr>
        <w:t xml:space="preserve"> w odniesieniu do pojazd</w:t>
      </w:r>
      <w:r w:rsidR="00736B1F" w:rsidRPr="00054FB1">
        <w:rPr>
          <w:rFonts w:ascii="Ubuntu" w:eastAsia="Times New Roman" w:hAnsi="Ubuntu" w:cs="Arial"/>
          <w:sz w:val="20"/>
          <w:szCs w:val="20"/>
          <w:lang w:eastAsia="pl-PL"/>
        </w:rPr>
        <w:t>ów</w:t>
      </w:r>
      <w:r w:rsidRPr="00054FB1">
        <w:rPr>
          <w:rFonts w:ascii="Ubuntu" w:eastAsia="Times New Roman" w:hAnsi="Ubuntu" w:cs="Arial"/>
          <w:sz w:val="20"/>
          <w:szCs w:val="20"/>
          <w:lang w:eastAsia="pl-PL"/>
        </w:rPr>
        <w:t xml:space="preserve"> z pozycji nr 19, 20 i 41 </w:t>
      </w:r>
      <w:r w:rsidRPr="00054FB1">
        <w:rPr>
          <w:rFonts w:ascii="Ubuntu" w:eastAsia="Times New Roman" w:hAnsi="Ubuntu" w:cs="Arial"/>
          <w:bCs/>
          <w:sz w:val="20"/>
          <w:szCs w:val="20"/>
          <w:lang w:eastAsia="pl-PL"/>
        </w:rPr>
        <w:t xml:space="preserve">załącznika nr </w:t>
      </w:r>
      <w:r w:rsidR="00736B1F" w:rsidRPr="00054FB1">
        <w:rPr>
          <w:rFonts w:ascii="Ubuntu" w:eastAsia="Times New Roman" w:hAnsi="Ubuntu" w:cs="Arial"/>
          <w:bCs/>
          <w:sz w:val="20"/>
          <w:szCs w:val="20"/>
          <w:lang w:eastAsia="pl-PL"/>
        </w:rPr>
        <w:t>5</w:t>
      </w:r>
      <w:r w:rsidRPr="00054FB1">
        <w:rPr>
          <w:rFonts w:ascii="Ubuntu" w:eastAsia="Times New Roman" w:hAnsi="Ubuntu" w:cs="Arial"/>
          <w:bCs/>
          <w:sz w:val="20"/>
          <w:szCs w:val="20"/>
          <w:lang w:eastAsia="pl-PL"/>
        </w:rPr>
        <w:t xml:space="preserve"> do SIWZ,</w:t>
      </w:r>
    </w:p>
    <w:p w14:paraId="065E54E3" w14:textId="32229EB2" w:rsidR="0023555D" w:rsidRPr="00054FB1" w:rsidRDefault="0090592E" w:rsidP="003875F9">
      <w:pPr>
        <w:pStyle w:val="Akapitzlist"/>
        <w:numPr>
          <w:ilvl w:val="2"/>
          <w:numId w:val="1"/>
        </w:numPr>
        <w:spacing w:after="0" w:line="276" w:lineRule="auto"/>
        <w:jc w:val="both"/>
        <w:rPr>
          <w:rFonts w:ascii="Ubuntu" w:eastAsia="Times New Roman" w:hAnsi="Ubuntu" w:cs="Arial"/>
          <w:bCs/>
          <w:sz w:val="20"/>
          <w:szCs w:val="20"/>
          <w:lang w:eastAsia="pl-PL"/>
        </w:rPr>
      </w:pPr>
      <w:r w:rsidRPr="00054FB1">
        <w:rPr>
          <w:rFonts w:ascii="Ubuntu" w:eastAsia="Times New Roman" w:hAnsi="Ubuntu" w:cs="Arial"/>
          <w:bCs/>
          <w:sz w:val="20"/>
          <w:szCs w:val="20"/>
          <w:lang w:eastAsia="pl-PL"/>
        </w:rPr>
        <w:t xml:space="preserve">RP dla wszystkich pozostałych pojazdów dedykowanych do ubezpieczenia AC (autocasco) </w:t>
      </w:r>
      <w:r w:rsidR="006E3DF1" w:rsidRPr="00054FB1">
        <w:rPr>
          <w:rFonts w:ascii="Ubuntu" w:eastAsia="Times New Roman" w:hAnsi="Ubuntu" w:cs="Arial"/>
          <w:bCs/>
          <w:sz w:val="20"/>
          <w:szCs w:val="20"/>
          <w:lang w:eastAsia="pl-PL"/>
        </w:rPr>
        <w:br/>
      </w:r>
      <w:r w:rsidRPr="00054FB1">
        <w:rPr>
          <w:rFonts w:ascii="Ubuntu" w:eastAsia="Times New Roman" w:hAnsi="Ubuntu" w:cs="Arial"/>
          <w:bCs/>
          <w:sz w:val="20"/>
          <w:szCs w:val="20"/>
          <w:lang w:eastAsia="pl-PL"/>
        </w:rPr>
        <w:t xml:space="preserve">z załącznika nr </w:t>
      </w:r>
      <w:r w:rsidR="001D7873" w:rsidRPr="00054FB1">
        <w:rPr>
          <w:rFonts w:ascii="Ubuntu" w:eastAsia="Times New Roman" w:hAnsi="Ubuntu" w:cs="Arial"/>
          <w:bCs/>
          <w:sz w:val="20"/>
          <w:szCs w:val="20"/>
          <w:lang w:eastAsia="pl-PL"/>
        </w:rPr>
        <w:t>5</w:t>
      </w:r>
      <w:r w:rsidRPr="00054FB1">
        <w:rPr>
          <w:rFonts w:ascii="Ubuntu" w:eastAsia="Times New Roman" w:hAnsi="Ubuntu" w:cs="Arial"/>
          <w:bCs/>
          <w:sz w:val="20"/>
          <w:szCs w:val="20"/>
          <w:lang w:eastAsia="pl-PL"/>
        </w:rPr>
        <w:t xml:space="preserve"> do SIWZ.</w:t>
      </w:r>
    </w:p>
    <w:p w14:paraId="752ED44D" w14:textId="77777777" w:rsidR="003875F9" w:rsidRPr="00054FB1" w:rsidRDefault="003875F9" w:rsidP="003875F9">
      <w:pPr>
        <w:pStyle w:val="Akapitzlist"/>
        <w:spacing w:after="0" w:line="276" w:lineRule="auto"/>
        <w:jc w:val="both"/>
        <w:rPr>
          <w:rFonts w:ascii="Ubuntu" w:eastAsia="Times New Roman" w:hAnsi="Ubuntu" w:cs="Arial"/>
          <w:bCs/>
          <w:sz w:val="20"/>
          <w:szCs w:val="20"/>
          <w:lang w:eastAsia="pl-PL"/>
        </w:rPr>
      </w:pPr>
    </w:p>
    <w:p w14:paraId="42D902FC" w14:textId="7C64A8ED" w:rsidR="00A1766E" w:rsidRPr="00054FB1" w:rsidRDefault="0090592E" w:rsidP="003875F9">
      <w:pPr>
        <w:pStyle w:val="Akapitzlist"/>
        <w:numPr>
          <w:ilvl w:val="1"/>
          <w:numId w:val="1"/>
        </w:numPr>
        <w:spacing w:after="0" w:line="276" w:lineRule="auto"/>
        <w:jc w:val="both"/>
        <w:rPr>
          <w:rFonts w:ascii="Ubuntu" w:eastAsia="Times New Roman" w:hAnsi="Ubuntu" w:cs="Arial"/>
          <w:b/>
          <w:sz w:val="20"/>
          <w:szCs w:val="20"/>
          <w:lang w:eastAsia="pl-PL"/>
        </w:rPr>
      </w:pPr>
      <w:r w:rsidRPr="00054FB1">
        <w:rPr>
          <w:rFonts w:ascii="Ubuntu" w:eastAsia="Times New Roman" w:hAnsi="Ubuntu" w:cs="Arial"/>
          <w:b/>
          <w:sz w:val="20"/>
          <w:szCs w:val="20"/>
          <w:lang w:eastAsia="pl-PL"/>
        </w:rPr>
        <w:t>Zamawiający/Ubezpieczający</w:t>
      </w:r>
      <w:r w:rsidRPr="00054FB1">
        <w:rPr>
          <w:rFonts w:ascii="Ubuntu" w:eastAsia="Times New Roman" w:hAnsi="Ubuntu" w:cs="Arial"/>
          <w:sz w:val="20"/>
          <w:szCs w:val="20"/>
          <w:lang w:eastAsia="pl-PL"/>
        </w:rPr>
        <w:t>: Celowy Związek Gmin R-XXI, Plac Wolności 5, 72-200 Nowogard.</w:t>
      </w:r>
    </w:p>
    <w:p w14:paraId="2B840EE8" w14:textId="185B8EFD" w:rsidR="00A1766E" w:rsidRPr="00054FB1" w:rsidRDefault="0090592E" w:rsidP="003875F9">
      <w:pPr>
        <w:pStyle w:val="Akapitzlist"/>
        <w:numPr>
          <w:ilvl w:val="1"/>
          <w:numId w:val="1"/>
        </w:numPr>
        <w:spacing w:after="0" w:line="276" w:lineRule="auto"/>
        <w:jc w:val="both"/>
        <w:rPr>
          <w:rFonts w:ascii="Ubuntu" w:eastAsia="Times New Roman" w:hAnsi="Ubuntu" w:cs="Arial"/>
          <w:b/>
          <w:sz w:val="20"/>
          <w:szCs w:val="20"/>
          <w:lang w:eastAsia="pl-PL"/>
        </w:rPr>
      </w:pPr>
      <w:r w:rsidRPr="00054FB1">
        <w:rPr>
          <w:rFonts w:ascii="Ubuntu" w:eastAsia="Times New Roman" w:hAnsi="Ubuntu" w:cs="Arial"/>
          <w:b/>
          <w:sz w:val="20"/>
          <w:szCs w:val="20"/>
          <w:lang w:eastAsia="pl-PL"/>
        </w:rPr>
        <w:t>Ubezpieczony</w:t>
      </w:r>
      <w:r w:rsidRPr="00054FB1">
        <w:rPr>
          <w:rFonts w:ascii="Ubuntu" w:eastAsia="Times New Roman" w:hAnsi="Ubuntu" w:cs="Arial"/>
          <w:sz w:val="20"/>
          <w:szCs w:val="20"/>
          <w:lang w:eastAsia="pl-PL"/>
        </w:rPr>
        <w:t>: Celowy Związek Gmin R-XXI, Plac Wolności 5, 72-200 Nowogard.</w:t>
      </w:r>
    </w:p>
    <w:p w14:paraId="43AEA356" w14:textId="023662C9" w:rsidR="00F47D70" w:rsidRPr="00054FB1" w:rsidRDefault="0090592E" w:rsidP="003875F9">
      <w:pPr>
        <w:pStyle w:val="Akapitzlist"/>
        <w:numPr>
          <w:ilvl w:val="1"/>
          <w:numId w:val="1"/>
        </w:numPr>
        <w:spacing w:after="0" w:line="276" w:lineRule="auto"/>
        <w:jc w:val="both"/>
        <w:rPr>
          <w:rFonts w:ascii="Ubuntu" w:eastAsia="Times New Roman" w:hAnsi="Ubuntu" w:cs="Arial"/>
          <w:b/>
          <w:sz w:val="20"/>
          <w:szCs w:val="20"/>
          <w:lang w:eastAsia="pl-PL"/>
        </w:rPr>
      </w:pPr>
      <w:r w:rsidRPr="00054FB1">
        <w:rPr>
          <w:rFonts w:ascii="Ubuntu" w:eastAsia="Times New Roman" w:hAnsi="Ubuntu" w:cs="Arial"/>
          <w:sz w:val="20"/>
          <w:szCs w:val="20"/>
          <w:lang w:eastAsia="pl-PL"/>
        </w:rPr>
        <w:t>Ubezpieczyciel/Wykonawca, zobowiązuje się stosować zawarte w ofercie warunki ubezpieczeń w tym taryfy (stawki) do pojazdów (w tym wyposażenia do tych pojazdów) wchodzących do ubezpieczenia w okresie od 01.06.</w:t>
      </w:r>
      <w:r w:rsidR="00752ED0">
        <w:rPr>
          <w:rFonts w:ascii="Ubuntu" w:eastAsia="Times New Roman" w:hAnsi="Ubuntu" w:cs="Arial"/>
          <w:sz w:val="20"/>
          <w:szCs w:val="20"/>
          <w:lang w:eastAsia="pl-PL"/>
        </w:rPr>
        <w:t>2024</w:t>
      </w:r>
      <w:r w:rsidRPr="00054FB1">
        <w:rPr>
          <w:rFonts w:ascii="Ubuntu" w:eastAsia="Times New Roman" w:hAnsi="Ubuntu" w:cs="Arial"/>
          <w:sz w:val="20"/>
          <w:szCs w:val="20"/>
          <w:lang w:eastAsia="pl-PL"/>
        </w:rPr>
        <w:t xml:space="preserve"> r. do 31.05.</w:t>
      </w:r>
      <w:r w:rsidR="00752ED0">
        <w:rPr>
          <w:rFonts w:ascii="Ubuntu" w:eastAsia="Times New Roman" w:hAnsi="Ubuntu" w:cs="Arial"/>
          <w:sz w:val="20"/>
          <w:szCs w:val="20"/>
          <w:lang w:eastAsia="pl-PL"/>
        </w:rPr>
        <w:t>2025</w:t>
      </w:r>
      <w:r w:rsidRPr="00054FB1">
        <w:rPr>
          <w:rFonts w:ascii="Ubuntu" w:eastAsia="Times New Roman" w:hAnsi="Ubuntu" w:cs="Arial"/>
          <w:sz w:val="20"/>
          <w:szCs w:val="20"/>
          <w:lang w:eastAsia="pl-PL"/>
        </w:rPr>
        <w:t xml:space="preserve"> r. </w:t>
      </w:r>
    </w:p>
    <w:p w14:paraId="32630DC2" w14:textId="0148EC99" w:rsidR="00A1766E" w:rsidRPr="00054FB1" w:rsidRDefault="0090592E" w:rsidP="003875F9">
      <w:pPr>
        <w:pStyle w:val="Akapitzlist"/>
        <w:numPr>
          <w:ilvl w:val="1"/>
          <w:numId w:val="1"/>
        </w:numPr>
        <w:spacing w:after="0" w:line="276" w:lineRule="auto"/>
        <w:jc w:val="both"/>
        <w:rPr>
          <w:rFonts w:ascii="Ubuntu" w:eastAsia="Times New Roman" w:hAnsi="Ubuntu" w:cs="Arial"/>
          <w:b/>
          <w:sz w:val="20"/>
          <w:szCs w:val="20"/>
          <w:lang w:eastAsia="pl-PL"/>
        </w:rPr>
      </w:pPr>
      <w:r w:rsidRPr="00054FB1">
        <w:rPr>
          <w:rFonts w:ascii="Ubuntu" w:eastAsia="Times New Roman" w:hAnsi="Ubuntu" w:cs="Arial"/>
          <w:sz w:val="20"/>
          <w:szCs w:val="20"/>
          <w:lang w:eastAsia="pl-PL"/>
        </w:rPr>
        <w:t xml:space="preserve">Liczba pojazdów łącznie: zgodnie z </w:t>
      </w:r>
      <w:r w:rsidRPr="00F20352">
        <w:rPr>
          <w:rFonts w:ascii="Ubuntu" w:eastAsia="Times New Roman" w:hAnsi="Ubuntu" w:cs="Arial"/>
          <w:b/>
          <w:color w:val="FF0000"/>
          <w:sz w:val="20"/>
          <w:szCs w:val="20"/>
          <w:lang w:eastAsia="pl-PL"/>
        </w:rPr>
        <w:t xml:space="preserve">załącznikiem nr </w:t>
      </w:r>
      <w:r w:rsidR="00FA7868" w:rsidRPr="00F20352">
        <w:rPr>
          <w:rFonts w:ascii="Ubuntu" w:eastAsia="Times New Roman" w:hAnsi="Ubuntu" w:cs="Arial"/>
          <w:b/>
          <w:color w:val="FF0000"/>
          <w:sz w:val="20"/>
          <w:szCs w:val="20"/>
          <w:lang w:eastAsia="pl-PL"/>
        </w:rPr>
        <w:t xml:space="preserve">5 </w:t>
      </w:r>
      <w:r w:rsidRPr="00F20352">
        <w:rPr>
          <w:rFonts w:ascii="Ubuntu" w:eastAsia="Times New Roman" w:hAnsi="Ubuntu" w:cs="Arial"/>
          <w:b/>
          <w:color w:val="FF0000"/>
          <w:sz w:val="20"/>
          <w:szCs w:val="20"/>
          <w:lang w:eastAsia="pl-PL"/>
        </w:rPr>
        <w:t>do SWZ</w:t>
      </w:r>
      <w:r w:rsidR="00377600" w:rsidRPr="00054FB1">
        <w:rPr>
          <w:rFonts w:ascii="Ubuntu" w:eastAsia="Times New Roman" w:hAnsi="Ubuntu" w:cs="Arial"/>
          <w:sz w:val="20"/>
          <w:szCs w:val="20"/>
          <w:lang w:eastAsia="pl-PL"/>
        </w:rPr>
        <w:t>.</w:t>
      </w:r>
    </w:p>
    <w:p w14:paraId="61431562" w14:textId="30E9021B" w:rsidR="00F47D70" w:rsidRPr="00054FB1" w:rsidRDefault="0090592E" w:rsidP="003875F9">
      <w:pPr>
        <w:pStyle w:val="Akapitzlist"/>
        <w:numPr>
          <w:ilvl w:val="1"/>
          <w:numId w:val="1"/>
        </w:numPr>
        <w:spacing w:after="0" w:line="276" w:lineRule="auto"/>
        <w:jc w:val="both"/>
        <w:rPr>
          <w:rFonts w:ascii="Ubuntu" w:eastAsia="Times New Roman" w:hAnsi="Ubuntu" w:cs="Arial"/>
          <w:b/>
          <w:sz w:val="20"/>
          <w:szCs w:val="20"/>
          <w:lang w:eastAsia="pl-PL"/>
        </w:rPr>
      </w:pPr>
      <w:r w:rsidRPr="00054FB1">
        <w:rPr>
          <w:rFonts w:ascii="Ubuntu" w:eastAsia="Times New Roman" w:hAnsi="Ubuntu" w:cs="Arial"/>
          <w:sz w:val="20"/>
          <w:szCs w:val="20"/>
          <w:lang w:eastAsia="pl-PL"/>
        </w:rPr>
        <w:t xml:space="preserve">Przedmiotem ubezpieczenia w zakresie AC, i/lub AC/KR (autocasco) są pojazdy wraz </w:t>
      </w:r>
      <w:r w:rsidR="006E3DF1" w:rsidRPr="00054FB1">
        <w:rPr>
          <w:rFonts w:ascii="Ubuntu" w:eastAsia="Times New Roman" w:hAnsi="Ubuntu" w:cs="Arial"/>
          <w:sz w:val="20"/>
          <w:szCs w:val="20"/>
          <w:lang w:eastAsia="pl-PL"/>
        </w:rPr>
        <w:br/>
      </w:r>
      <w:r w:rsidRPr="00054FB1">
        <w:rPr>
          <w:rFonts w:ascii="Ubuntu" w:eastAsia="Times New Roman" w:hAnsi="Ubuntu" w:cs="Arial"/>
          <w:sz w:val="20"/>
          <w:szCs w:val="20"/>
          <w:lang w:eastAsia="pl-PL"/>
        </w:rPr>
        <w:t xml:space="preserve">z wyposażeniem określone w wykazie stanowiącym </w:t>
      </w:r>
      <w:r w:rsidRPr="00F20352">
        <w:rPr>
          <w:rFonts w:ascii="Ubuntu" w:eastAsia="Times New Roman" w:hAnsi="Ubuntu" w:cs="Arial"/>
          <w:b/>
          <w:color w:val="FF0000"/>
          <w:sz w:val="20"/>
          <w:szCs w:val="20"/>
          <w:lang w:eastAsia="pl-PL"/>
        </w:rPr>
        <w:t xml:space="preserve">załącznik nr </w:t>
      </w:r>
      <w:r w:rsidR="00FA7868" w:rsidRPr="00F20352">
        <w:rPr>
          <w:rFonts w:ascii="Ubuntu" w:eastAsia="Times New Roman" w:hAnsi="Ubuntu" w:cs="Arial"/>
          <w:b/>
          <w:color w:val="FF0000"/>
          <w:sz w:val="20"/>
          <w:szCs w:val="20"/>
          <w:lang w:eastAsia="pl-PL"/>
        </w:rPr>
        <w:t xml:space="preserve">5 </w:t>
      </w:r>
      <w:r w:rsidRPr="00F20352">
        <w:rPr>
          <w:rFonts w:ascii="Ubuntu" w:eastAsia="Times New Roman" w:hAnsi="Ubuntu" w:cs="Arial"/>
          <w:b/>
          <w:color w:val="FF0000"/>
          <w:sz w:val="20"/>
          <w:szCs w:val="20"/>
          <w:lang w:eastAsia="pl-PL"/>
        </w:rPr>
        <w:t xml:space="preserve">do SWZ </w:t>
      </w:r>
      <w:r w:rsidRPr="00054FB1">
        <w:rPr>
          <w:rFonts w:ascii="Ubuntu" w:eastAsia="Times New Roman" w:hAnsi="Ubuntu" w:cs="Arial"/>
          <w:sz w:val="20"/>
          <w:szCs w:val="20"/>
          <w:lang w:eastAsia="pl-PL"/>
        </w:rPr>
        <w:t xml:space="preserve">z wyłączeniem pozycji nr od </w:t>
      </w:r>
      <w:r w:rsidR="006D6BAF" w:rsidRPr="00054FB1">
        <w:rPr>
          <w:rFonts w:ascii="Ubuntu" w:eastAsia="Times New Roman" w:hAnsi="Ubuntu" w:cs="Arial"/>
          <w:sz w:val="20"/>
          <w:szCs w:val="20"/>
          <w:lang w:eastAsia="pl-PL"/>
        </w:rPr>
        <w:t>1</w:t>
      </w:r>
      <w:r w:rsidRPr="00054FB1">
        <w:rPr>
          <w:rFonts w:ascii="Ubuntu" w:eastAsia="Times New Roman" w:hAnsi="Ubuntu" w:cs="Arial"/>
          <w:sz w:val="20"/>
          <w:szCs w:val="20"/>
          <w:lang w:eastAsia="pl-PL"/>
        </w:rPr>
        <w:t xml:space="preserve">do </w:t>
      </w:r>
      <w:r w:rsidR="00D07820" w:rsidRPr="00054FB1">
        <w:rPr>
          <w:rFonts w:ascii="Ubuntu" w:eastAsia="Times New Roman" w:hAnsi="Ubuntu" w:cs="Arial"/>
          <w:sz w:val="20"/>
          <w:szCs w:val="20"/>
          <w:lang w:eastAsia="pl-PL"/>
        </w:rPr>
        <w:t xml:space="preserve">14 </w:t>
      </w:r>
      <w:r w:rsidRPr="00054FB1">
        <w:rPr>
          <w:rFonts w:ascii="Ubuntu" w:eastAsia="Times New Roman" w:hAnsi="Ubuntu" w:cs="Arial"/>
          <w:sz w:val="20"/>
          <w:szCs w:val="20"/>
          <w:lang w:eastAsia="pl-PL"/>
        </w:rPr>
        <w:t xml:space="preserve">oraz </w:t>
      </w:r>
      <w:r w:rsidR="00D07820" w:rsidRPr="00054FB1">
        <w:rPr>
          <w:rFonts w:ascii="Ubuntu" w:eastAsia="Times New Roman" w:hAnsi="Ubuntu" w:cs="Arial"/>
          <w:sz w:val="20"/>
          <w:szCs w:val="20"/>
          <w:lang w:eastAsia="pl-PL"/>
        </w:rPr>
        <w:t>48</w:t>
      </w:r>
      <w:r w:rsidRPr="00054FB1">
        <w:rPr>
          <w:rFonts w:ascii="Ubuntu" w:eastAsia="Times New Roman" w:hAnsi="Ubuntu" w:cs="Arial"/>
          <w:sz w:val="20"/>
          <w:szCs w:val="20"/>
          <w:lang w:eastAsia="pl-PL"/>
        </w:rPr>
        <w:t>,</w:t>
      </w:r>
      <w:r w:rsidR="00D07820" w:rsidRPr="00054FB1">
        <w:rPr>
          <w:rFonts w:ascii="Ubuntu" w:eastAsia="Times New Roman" w:hAnsi="Ubuntu" w:cs="Arial"/>
          <w:sz w:val="20"/>
          <w:szCs w:val="20"/>
          <w:lang w:eastAsia="pl-PL"/>
        </w:rPr>
        <w:t>49</w:t>
      </w:r>
      <w:r w:rsidR="00F20352">
        <w:rPr>
          <w:rFonts w:ascii="Ubuntu" w:eastAsia="Times New Roman" w:hAnsi="Ubuntu" w:cs="Arial"/>
          <w:sz w:val="20"/>
          <w:szCs w:val="20"/>
          <w:lang w:eastAsia="pl-PL"/>
        </w:rPr>
        <w:t>,52,53</w:t>
      </w:r>
      <w:r w:rsidR="00D07820" w:rsidRPr="00054FB1">
        <w:rPr>
          <w:rFonts w:ascii="Ubuntu" w:eastAsia="Times New Roman" w:hAnsi="Ubuntu" w:cs="Arial"/>
          <w:sz w:val="20"/>
          <w:szCs w:val="20"/>
          <w:lang w:eastAsia="pl-PL"/>
        </w:rPr>
        <w:t xml:space="preserve"> </w:t>
      </w:r>
      <w:r w:rsidRPr="00054FB1">
        <w:rPr>
          <w:rFonts w:ascii="Ubuntu" w:eastAsia="Times New Roman" w:hAnsi="Ubuntu" w:cs="Arial"/>
          <w:sz w:val="20"/>
          <w:szCs w:val="20"/>
          <w:lang w:eastAsia="pl-PL"/>
        </w:rPr>
        <w:t>załącznika, podlegające stosownie do przepisów ustawy Prawo o ruchu drogowym rejestracji w RP, stanowiące własność lub będące w posiadaniu Ubezpieczającego/Zamawiającego.</w:t>
      </w:r>
    </w:p>
    <w:p w14:paraId="626245A4" w14:textId="77777777" w:rsidR="00F47D70" w:rsidRPr="00054FB1" w:rsidRDefault="0090592E" w:rsidP="003875F9">
      <w:pPr>
        <w:spacing w:after="0" w:line="276" w:lineRule="auto"/>
        <w:ind w:left="708"/>
        <w:jc w:val="both"/>
        <w:rPr>
          <w:rFonts w:ascii="Ubuntu" w:eastAsia="Times New Roman" w:hAnsi="Ubuntu" w:cs="Arial"/>
          <w:b/>
          <w:sz w:val="20"/>
          <w:szCs w:val="20"/>
          <w:lang w:eastAsia="pl-PL"/>
        </w:rPr>
      </w:pPr>
      <w:r w:rsidRPr="00054FB1">
        <w:rPr>
          <w:rFonts w:ascii="Ubuntu" w:eastAsia="Times New Roman" w:hAnsi="Ubuntu" w:cs="Arial"/>
          <w:sz w:val="20"/>
          <w:szCs w:val="20"/>
          <w:lang w:eastAsia="pl-PL"/>
        </w:rPr>
        <w:t xml:space="preserve">Przez wyposażenie rozumie się wszelkie urządzenia i sprzęt, służące do utrzymania i używania pojazdu zgodnie z jego przeznaczeniem, a także służące bezpieczeństwu jazdy oraz zabezpieczeniu pojazdu przed kradzieżą (między innymi </w:t>
      </w:r>
      <w:proofErr w:type="spellStart"/>
      <w:r w:rsidRPr="00054FB1">
        <w:rPr>
          <w:rFonts w:ascii="Ubuntu" w:eastAsia="Times New Roman" w:hAnsi="Ubuntu" w:cs="Arial"/>
          <w:sz w:val="20"/>
          <w:szCs w:val="20"/>
          <w:lang w:eastAsia="pl-PL"/>
        </w:rPr>
        <w:t>autokomputery</w:t>
      </w:r>
      <w:proofErr w:type="spellEnd"/>
      <w:r w:rsidRPr="00054FB1">
        <w:rPr>
          <w:rFonts w:ascii="Ubuntu" w:eastAsia="Times New Roman" w:hAnsi="Ubuntu" w:cs="Arial"/>
          <w:sz w:val="20"/>
          <w:szCs w:val="20"/>
          <w:lang w:eastAsia="pl-PL"/>
        </w:rPr>
        <w:t>, gaśnice, radiotelefony, sprzęt łączności radiofonicznej, sprzęt łączności telefonicznej, sprzęt audiofoniczny, głośniki, anteny itp., integralnym składnikiem wyposażenia pojazdów są również umieszczane na nich grafiki, reklamy z logo Ubezpieczającego/Zamawiającego, logo miasta, gminy, znaki informacyjne (między innymi odnoszące się do informacji o ewentualnym dofinasowaniu i/lub finasowaniu).</w:t>
      </w:r>
    </w:p>
    <w:p w14:paraId="788E02D0" w14:textId="14BB953F" w:rsidR="00584963" w:rsidRPr="00054FB1" w:rsidRDefault="0090592E" w:rsidP="003875F9">
      <w:pPr>
        <w:pStyle w:val="Akapitzlist"/>
        <w:numPr>
          <w:ilvl w:val="1"/>
          <w:numId w:val="1"/>
        </w:numPr>
        <w:spacing w:after="0" w:line="276" w:lineRule="auto"/>
        <w:jc w:val="both"/>
        <w:rPr>
          <w:rFonts w:ascii="Ubuntu" w:eastAsia="Times New Roman" w:hAnsi="Ubuntu" w:cs="Arial"/>
          <w:bCs/>
          <w:sz w:val="20"/>
          <w:szCs w:val="20"/>
          <w:lang w:eastAsia="pl-PL"/>
        </w:rPr>
      </w:pPr>
      <w:r w:rsidRPr="00054FB1">
        <w:rPr>
          <w:rFonts w:ascii="Ubuntu" w:eastAsia="Times New Roman" w:hAnsi="Ubuntu" w:cs="Arial"/>
          <w:sz w:val="20"/>
          <w:szCs w:val="20"/>
          <w:lang w:eastAsia="pl-PL"/>
        </w:rPr>
        <w:t xml:space="preserve">Łączna suma ubezpieczenia pojazdów: </w:t>
      </w:r>
      <w:r w:rsidR="00752ED0" w:rsidRPr="00752ED0">
        <w:rPr>
          <w:rFonts w:ascii="Ubuntu" w:eastAsia="Times New Roman" w:hAnsi="Ubuntu" w:cs="Arial"/>
          <w:b/>
          <w:sz w:val="20"/>
          <w:szCs w:val="20"/>
          <w:lang w:eastAsia="pl-PL"/>
        </w:rPr>
        <w:t>3</w:t>
      </w:r>
      <w:r w:rsidR="00752ED0">
        <w:rPr>
          <w:rFonts w:ascii="Ubuntu" w:eastAsia="Times New Roman" w:hAnsi="Ubuntu" w:cs="Arial"/>
          <w:b/>
          <w:sz w:val="20"/>
          <w:szCs w:val="20"/>
          <w:lang w:eastAsia="pl-PL"/>
        </w:rPr>
        <w:t> </w:t>
      </w:r>
      <w:r w:rsidR="00752ED0" w:rsidRPr="00752ED0">
        <w:rPr>
          <w:rFonts w:ascii="Ubuntu" w:eastAsia="Times New Roman" w:hAnsi="Ubuntu" w:cs="Arial"/>
          <w:b/>
          <w:sz w:val="20"/>
          <w:szCs w:val="20"/>
          <w:lang w:eastAsia="pl-PL"/>
        </w:rPr>
        <w:t>289</w:t>
      </w:r>
      <w:r w:rsidR="00752ED0">
        <w:rPr>
          <w:rFonts w:ascii="Ubuntu" w:eastAsia="Times New Roman" w:hAnsi="Ubuntu" w:cs="Arial"/>
          <w:b/>
          <w:sz w:val="20"/>
          <w:szCs w:val="20"/>
          <w:lang w:eastAsia="pl-PL"/>
        </w:rPr>
        <w:t> </w:t>
      </w:r>
      <w:r w:rsidR="00752ED0" w:rsidRPr="00752ED0">
        <w:rPr>
          <w:rFonts w:ascii="Ubuntu" w:eastAsia="Times New Roman" w:hAnsi="Ubuntu" w:cs="Arial"/>
          <w:b/>
          <w:sz w:val="20"/>
          <w:szCs w:val="20"/>
          <w:lang w:eastAsia="pl-PL"/>
        </w:rPr>
        <w:t xml:space="preserve">697 </w:t>
      </w:r>
      <w:r w:rsidRPr="00054FB1">
        <w:rPr>
          <w:rFonts w:ascii="Ubuntu" w:eastAsia="Times New Roman" w:hAnsi="Ubuntu" w:cs="Arial"/>
          <w:b/>
          <w:sz w:val="20"/>
          <w:szCs w:val="20"/>
          <w:lang w:eastAsia="pl-PL"/>
        </w:rPr>
        <w:t>zł</w:t>
      </w:r>
      <w:r w:rsidRPr="00054FB1">
        <w:rPr>
          <w:rFonts w:ascii="Ubuntu" w:eastAsia="Times New Roman" w:hAnsi="Ubuntu" w:cs="Arial"/>
          <w:sz w:val="20"/>
          <w:szCs w:val="20"/>
          <w:lang w:eastAsia="pl-PL"/>
        </w:rPr>
        <w:t xml:space="preserve"> zgodnie z </w:t>
      </w:r>
      <w:r w:rsidRPr="00054FB1">
        <w:rPr>
          <w:rFonts w:ascii="Ubuntu" w:eastAsia="Times New Roman" w:hAnsi="Ubuntu" w:cs="Arial"/>
          <w:bCs/>
          <w:sz w:val="20"/>
          <w:szCs w:val="20"/>
          <w:lang w:eastAsia="pl-PL"/>
        </w:rPr>
        <w:t xml:space="preserve">Załącznikiem nr </w:t>
      </w:r>
      <w:r w:rsidR="00D07820" w:rsidRPr="00054FB1">
        <w:rPr>
          <w:rFonts w:ascii="Ubuntu" w:eastAsia="Times New Roman" w:hAnsi="Ubuntu" w:cs="Arial"/>
          <w:bCs/>
          <w:sz w:val="20"/>
          <w:szCs w:val="20"/>
          <w:lang w:eastAsia="pl-PL"/>
        </w:rPr>
        <w:t xml:space="preserve">5 </w:t>
      </w:r>
      <w:r w:rsidRPr="00054FB1">
        <w:rPr>
          <w:rFonts w:ascii="Ubuntu" w:eastAsia="Times New Roman" w:hAnsi="Ubuntu" w:cs="Arial"/>
          <w:bCs/>
          <w:sz w:val="20"/>
          <w:szCs w:val="20"/>
          <w:lang w:eastAsia="pl-PL"/>
        </w:rPr>
        <w:t>do SIWZ.</w:t>
      </w:r>
    </w:p>
    <w:p w14:paraId="1A59AEC9" w14:textId="77777777" w:rsidR="00246109" w:rsidRPr="00054FB1" w:rsidRDefault="00246109" w:rsidP="00246109">
      <w:pPr>
        <w:pStyle w:val="Akapitzlist"/>
        <w:spacing w:after="0" w:line="276" w:lineRule="auto"/>
        <w:jc w:val="both"/>
        <w:rPr>
          <w:rFonts w:ascii="Ubuntu" w:eastAsia="Times New Roman" w:hAnsi="Ubuntu" w:cs="Arial"/>
          <w:bCs/>
          <w:sz w:val="20"/>
          <w:szCs w:val="20"/>
          <w:lang w:eastAsia="pl-PL"/>
        </w:rPr>
      </w:pPr>
    </w:p>
    <w:p w14:paraId="6E905DC3" w14:textId="4A02D09E" w:rsidR="00584963" w:rsidRPr="00054FB1" w:rsidRDefault="0090592E" w:rsidP="003875F9">
      <w:pPr>
        <w:pStyle w:val="Akapitzlist"/>
        <w:numPr>
          <w:ilvl w:val="1"/>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b/>
          <w:sz w:val="20"/>
          <w:szCs w:val="20"/>
          <w:lang w:eastAsia="pl-PL"/>
        </w:rPr>
        <w:t>Zakres ubezpieczenia</w:t>
      </w:r>
      <w:r w:rsidRPr="00054FB1">
        <w:rPr>
          <w:rFonts w:ascii="Ubuntu" w:eastAsia="Times New Roman" w:hAnsi="Ubuntu" w:cs="Arial"/>
          <w:sz w:val="20"/>
          <w:szCs w:val="20"/>
          <w:lang w:eastAsia="pl-PL"/>
        </w:rPr>
        <w:t xml:space="preserve"> – zakres ubezpieczenia autocasco (AC) obejmuje między innymi odpowiedzialność za szkody powstałe w przedmiocie ubezpieczenia polegające na:</w:t>
      </w:r>
    </w:p>
    <w:p w14:paraId="4E84BF52" w14:textId="4BFD47F1" w:rsidR="00AB6840" w:rsidRPr="00054FB1" w:rsidRDefault="0090592E" w:rsidP="00246109">
      <w:pPr>
        <w:pStyle w:val="Akapitzlist"/>
        <w:numPr>
          <w:ilvl w:val="3"/>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 xml:space="preserve">uszkodzeniu pojazdu w związku z ruchem i postojem wskutek: </w:t>
      </w:r>
    </w:p>
    <w:p w14:paraId="708F1C66" w14:textId="6A23906C" w:rsidR="00AB6840" w:rsidRPr="00054FB1" w:rsidRDefault="003C4FD0" w:rsidP="00246109">
      <w:pPr>
        <w:pStyle w:val="Akapitzlist"/>
        <w:numPr>
          <w:ilvl w:val="0"/>
          <w:numId w:val="1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nagłego działania siły mechanicznej [</w:t>
      </w:r>
      <w:r w:rsidRPr="00054FB1">
        <w:rPr>
          <w:rFonts w:ascii="Ubuntu" w:eastAsia="Times New Roman" w:hAnsi="Ubuntu" w:cs="Arial"/>
          <w:i/>
          <w:iCs/>
          <w:sz w:val="20"/>
          <w:szCs w:val="20"/>
          <w:lang w:eastAsia="pl-PL"/>
        </w:rPr>
        <w:t>w tym między innymi:</w:t>
      </w:r>
      <w:r w:rsidRPr="00054FB1">
        <w:rPr>
          <w:rFonts w:ascii="Ubuntu" w:eastAsia="Times New Roman" w:hAnsi="Ubuntu" w:cs="Arial"/>
          <w:sz w:val="20"/>
          <w:szCs w:val="20"/>
          <w:lang w:eastAsia="pl-PL"/>
        </w:rPr>
        <w:t xml:space="preserve"> uszkodzenia szyb bez względu na przyczynę </w:t>
      </w:r>
      <w:r w:rsidR="0090592E" w:rsidRPr="00054FB1">
        <w:rPr>
          <w:rFonts w:ascii="Ubuntu" w:eastAsia="Times New Roman" w:hAnsi="Ubuntu" w:cs="Arial"/>
          <w:sz w:val="20"/>
          <w:szCs w:val="20"/>
          <w:lang w:eastAsia="pl-PL"/>
        </w:rPr>
        <w:t xml:space="preserve">pierwotną powstania uszkodzenia; uszkodzenia </w:t>
      </w:r>
      <w:r w:rsidR="0090592E" w:rsidRPr="00054FB1">
        <w:rPr>
          <w:rFonts w:ascii="Ubuntu" w:eastAsia="Times New Roman" w:hAnsi="Ubuntu" w:cs="Arial"/>
          <w:i/>
          <w:iCs/>
          <w:sz w:val="20"/>
          <w:szCs w:val="20"/>
          <w:lang w:eastAsia="pl-PL"/>
        </w:rPr>
        <w:t>w wyniku wjechania</w:t>
      </w:r>
      <w:r w:rsidR="00AB6840" w:rsidRPr="00054FB1">
        <w:rPr>
          <w:rFonts w:ascii="Ubuntu" w:eastAsia="Times New Roman" w:hAnsi="Ubuntu" w:cs="Arial"/>
          <w:i/>
          <w:iCs/>
          <w:sz w:val="20"/>
          <w:szCs w:val="20"/>
          <w:lang w:eastAsia="pl-PL"/>
        </w:rPr>
        <w:t xml:space="preserve"> </w:t>
      </w:r>
      <w:r w:rsidR="007928C9" w:rsidRPr="00054FB1">
        <w:rPr>
          <w:rFonts w:ascii="Ubuntu" w:eastAsia="Times New Roman" w:hAnsi="Ubuntu" w:cs="Arial"/>
          <w:i/>
          <w:iCs/>
          <w:sz w:val="20"/>
          <w:szCs w:val="20"/>
          <w:lang w:eastAsia="pl-PL"/>
        </w:rPr>
        <w:br/>
      </w:r>
      <w:r w:rsidR="0090592E" w:rsidRPr="00054FB1">
        <w:rPr>
          <w:rFonts w:ascii="Ubuntu" w:eastAsia="Times New Roman" w:hAnsi="Ubuntu" w:cs="Arial"/>
          <w:i/>
          <w:iCs/>
          <w:sz w:val="20"/>
          <w:szCs w:val="20"/>
          <w:lang w:eastAsia="pl-PL"/>
        </w:rPr>
        <w:t xml:space="preserve">w nierówności; uszkodzenia w wyniku przewrócenia się; uszkodzenia w wyniku samoczynnego stoczenia się z nierówności; uszkodzenia w czasie holowani; uszkodzenia wskutek samoczynnego otwarcia pokrywy silnika w czasie jazd; uszkodzenia wskutek nieprawidłowego zabezpieczenia pojazdu (w tym lewarka) podczas podnoszenia i/lub opuszczania pojazd; uszkodzenia w czasie załadunku i wyładunku; uszkodzenia w wyniku rozerwania jednej z opon pojazdu (np. uszkodzenie nadkola, błotnika itd.); uszkodzenia wskutek wjechania za wysokim pojazdem pod oznakowany (w tym należycie oznakowany) wiadukt, most, instalację naziemną; uszkodzenia wskutek wjechania za wysokim pojazdem (w tym do należycie oznakowanego parkingu) do parkingu podziemnego; uszkodzenia w wyniku działania siły mechanicznej pochodzącej także z wewnątrz pojazdu; uszkodzenia w wyniku przesunięcia przedmiotów </w:t>
      </w:r>
      <w:r w:rsidR="006E3DF1" w:rsidRPr="00054FB1">
        <w:rPr>
          <w:rFonts w:ascii="Ubuntu" w:eastAsia="Times New Roman" w:hAnsi="Ubuntu" w:cs="Arial"/>
          <w:i/>
          <w:iCs/>
          <w:sz w:val="20"/>
          <w:szCs w:val="20"/>
          <w:lang w:eastAsia="pl-PL"/>
        </w:rPr>
        <w:br/>
      </w:r>
      <w:r w:rsidR="0090592E" w:rsidRPr="00054FB1">
        <w:rPr>
          <w:rFonts w:ascii="Ubuntu" w:eastAsia="Times New Roman" w:hAnsi="Ubuntu" w:cs="Arial"/>
          <w:i/>
          <w:iCs/>
          <w:sz w:val="20"/>
          <w:szCs w:val="20"/>
          <w:lang w:eastAsia="pl-PL"/>
        </w:rPr>
        <w:t>(w tym ładunku) znajdujących się wewnątrz pojazdu]</w:t>
      </w:r>
      <w:r w:rsidR="0090592E" w:rsidRPr="00054FB1">
        <w:rPr>
          <w:rFonts w:ascii="Ubuntu" w:eastAsia="Times New Roman" w:hAnsi="Ubuntu" w:cs="Arial"/>
          <w:sz w:val="20"/>
          <w:szCs w:val="20"/>
          <w:lang w:eastAsia="pl-PL"/>
        </w:rPr>
        <w:t xml:space="preserve"> w chwili zetknięcia się pojazdu z innym pojazdem (pojazdami), osobą (osobami), zwierzęciem (zwierzętami), przedmiotem (przedmiotami)</w:t>
      </w:r>
      <w:r w:rsidR="00D1521B" w:rsidRPr="00054FB1">
        <w:rPr>
          <w:rFonts w:ascii="Ubuntu" w:eastAsia="Times New Roman" w:hAnsi="Ubuntu" w:cs="Arial"/>
          <w:sz w:val="20"/>
          <w:szCs w:val="20"/>
          <w:lang w:eastAsia="pl-PL"/>
        </w:rPr>
        <w:t>;</w:t>
      </w:r>
    </w:p>
    <w:p w14:paraId="09552EA6" w14:textId="07CA2236" w:rsidR="00F70D65" w:rsidRPr="00054FB1" w:rsidRDefault="0090592E" w:rsidP="00246109">
      <w:pPr>
        <w:pStyle w:val="Akapitzlist"/>
        <w:numPr>
          <w:ilvl w:val="0"/>
          <w:numId w:val="1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działania osób trzecich,</w:t>
      </w:r>
    </w:p>
    <w:p w14:paraId="69ED1D38" w14:textId="77777777" w:rsidR="002C67C8" w:rsidRPr="00054FB1" w:rsidRDefault="0090592E" w:rsidP="002C67C8">
      <w:pPr>
        <w:pStyle w:val="Akapitzlist"/>
        <w:numPr>
          <w:ilvl w:val="3"/>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utratę lub uszkodzenie pojazdu wskutek między innymi następujących zdarzeń losowych:</w:t>
      </w:r>
    </w:p>
    <w:p w14:paraId="531DAE2F" w14:textId="0562113D" w:rsidR="002C67C8" w:rsidRPr="00054FB1" w:rsidRDefault="0090592E" w:rsidP="00246109">
      <w:pPr>
        <w:pStyle w:val="Akapitzlist"/>
        <w:numPr>
          <w:ilvl w:val="0"/>
          <w:numId w:val="13"/>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lastRenderedPageBreak/>
        <w:t>powodzi, uderzenia pioruna, pożaru, pożaru bez względu na przyczynę pierwotną powstania pożaru, wybuchu, opadu atmosferycznego lub działania innych sił przyrody (między innymi huraganu, osuwania się lub zapadania się ziemi, szkody powstałe w wyniku zatopienia (w tym wskutek dostania się do wnętrza wody) itd.)</w:t>
      </w:r>
      <w:r w:rsidR="00AD1C6A" w:rsidRPr="00054FB1">
        <w:rPr>
          <w:rFonts w:ascii="Ubuntu" w:eastAsia="Times New Roman" w:hAnsi="Ubuntu" w:cs="Arial"/>
          <w:sz w:val="20"/>
          <w:szCs w:val="20"/>
          <w:lang w:eastAsia="pl-PL"/>
        </w:rPr>
        <w:t>;</w:t>
      </w:r>
    </w:p>
    <w:p w14:paraId="29A7662C" w14:textId="7E3D41E3" w:rsidR="00254589" w:rsidRPr="00054FB1" w:rsidRDefault="0090592E" w:rsidP="00206E4F">
      <w:pPr>
        <w:pStyle w:val="Akapitzlist"/>
        <w:numPr>
          <w:ilvl w:val="0"/>
          <w:numId w:val="13"/>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 xml:space="preserve">nagłego działania czynnika termicznego lub chemicznego w tym m.in. powstałe </w:t>
      </w:r>
      <w:r w:rsidR="00D1521B" w:rsidRPr="00054FB1">
        <w:rPr>
          <w:rFonts w:ascii="Ubuntu" w:eastAsia="Times New Roman" w:hAnsi="Ubuntu" w:cs="Arial"/>
          <w:sz w:val="20"/>
          <w:szCs w:val="20"/>
          <w:lang w:eastAsia="pl-PL"/>
        </w:rPr>
        <w:br/>
      </w:r>
      <w:r w:rsidRPr="00054FB1">
        <w:rPr>
          <w:rFonts w:ascii="Ubuntu" w:eastAsia="Times New Roman" w:hAnsi="Ubuntu" w:cs="Arial"/>
          <w:sz w:val="20"/>
          <w:szCs w:val="20"/>
          <w:lang w:eastAsia="pl-PL"/>
        </w:rPr>
        <w:t xml:space="preserve">w związku z tankowaniem paliwa, powstałe w wyniku niewłaściwego doboru paliwa, płynów </w:t>
      </w:r>
      <w:r w:rsidR="006E3DF1" w:rsidRPr="00054FB1">
        <w:rPr>
          <w:rFonts w:ascii="Ubuntu" w:eastAsia="Times New Roman" w:hAnsi="Ubuntu" w:cs="Arial"/>
          <w:sz w:val="20"/>
          <w:szCs w:val="20"/>
          <w:lang w:eastAsia="pl-PL"/>
        </w:rPr>
        <w:br/>
      </w:r>
      <w:r w:rsidRPr="00054FB1">
        <w:rPr>
          <w:rFonts w:ascii="Ubuntu" w:eastAsia="Times New Roman" w:hAnsi="Ubuntu" w:cs="Arial"/>
          <w:sz w:val="20"/>
          <w:szCs w:val="20"/>
          <w:lang w:eastAsia="pl-PL"/>
        </w:rPr>
        <w:t>i materiałów eksploatacyjnych)</w:t>
      </w:r>
      <w:r w:rsidR="00AD1C6A" w:rsidRPr="00054FB1">
        <w:rPr>
          <w:rFonts w:ascii="Ubuntu" w:eastAsia="Times New Roman" w:hAnsi="Ubuntu" w:cs="Arial"/>
          <w:sz w:val="20"/>
          <w:szCs w:val="20"/>
          <w:lang w:eastAsia="pl-PL"/>
        </w:rPr>
        <w:t>;</w:t>
      </w:r>
    </w:p>
    <w:p w14:paraId="5DAD4954" w14:textId="48BD5356" w:rsidR="00254589" w:rsidRPr="00054FB1" w:rsidRDefault="0090592E" w:rsidP="00FC3CAD">
      <w:pPr>
        <w:pStyle w:val="Akapitzlist"/>
        <w:numPr>
          <w:ilvl w:val="3"/>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uszkodzeniu pojazdu w związku z przewozem osób, których przewóz wymagany był potrzebą udzielenia pomocy medycznej</w:t>
      </w:r>
      <w:r w:rsidR="00AD1C6A" w:rsidRPr="00054FB1">
        <w:rPr>
          <w:rFonts w:ascii="Ubuntu" w:eastAsia="Times New Roman" w:hAnsi="Ubuntu" w:cs="Arial"/>
          <w:sz w:val="20"/>
          <w:szCs w:val="20"/>
          <w:lang w:eastAsia="pl-PL"/>
        </w:rPr>
        <w:t>;</w:t>
      </w:r>
    </w:p>
    <w:p w14:paraId="07CD61B0" w14:textId="180E0CA7" w:rsidR="00254589" w:rsidRPr="00054FB1" w:rsidRDefault="0090592E" w:rsidP="00FC3CAD">
      <w:pPr>
        <w:pStyle w:val="Akapitzlist"/>
        <w:numPr>
          <w:ilvl w:val="3"/>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uszkodzeniu pojazdu w następstwie jego zabrania w celu krótkotrwałego użycia</w:t>
      </w:r>
      <w:r w:rsidR="00AD1C6A" w:rsidRPr="00054FB1">
        <w:rPr>
          <w:rFonts w:ascii="Ubuntu" w:eastAsia="Times New Roman" w:hAnsi="Ubuntu" w:cs="Arial"/>
          <w:sz w:val="20"/>
          <w:szCs w:val="20"/>
          <w:lang w:eastAsia="pl-PL"/>
        </w:rPr>
        <w:t>;</w:t>
      </w:r>
    </w:p>
    <w:p w14:paraId="4CE2F967" w14:textId="731404F2" w:rsidR="00254589" w:rsidRPr="00054FB1" w:rsidRDefault="0090592E" w:rsidP="00FC3CAD">
      <w:pPr>
        <w:pStyle w:val="Akapitzlist"/>
        <w:numPr>
          <w:ilvl w:val="3"/>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kradzieży i rabunku pojazdu i/lub wyposażenia.</w:t>
      </w:r>
    </w:p>
    <w:p w14:paraId="620EBBB6" w14:textId="77777777" w:rsidR="00246109" w:rsidRPr="00054FB1" w:rsidRDefault="00246109" w:rsidP="00246109">
      <w:pPr>
        <w:pStyle w:val="Akapitzlist"/>
        <w:spacing w:after="0" w:line="276" w:lineRule="auto"/>
        <w:jc w:val="both"/>
        <w:rPr>
          <w:rFonts w:ascii="Ubuntu" w:eastAsia="Times New Roman" w:hAnsi="Ubuntu" w:cs="Arial"/>
          <w:sz w:val="20"/>
          <w:szCs w:val="20"/>
          <w:lang w:eastAsia="pl-PL"/>
        </w:rPr>
      </w:pPr>
    </w:p>
    <w:p w14:paraId="40DC7DA3" w14:textId="0BAD3868" w:rsidR="00254589" w:rsidRPr="00054FB1" w:rsidRDefault="0090592E" w:rsidP="00206E4F">
      <w:pPr>
        <w:pStyle w:val="Akapitzlist"/>
        <w:numPr>
          <w:ilvl w:val="1"/>
          <w:numId w:val="1"/>
        </w:numPr>
        <w:spacing w:after="0" w:line="276" w:lineRule="auto"/>
        <w:jc w:val="both"/>
        <w:rPr>
          <w:rFonts w:ascii="Ubuntu" w:eastAsia="Times New Roman" w:hAnsi="Ubuntu" w:cs="Arial"/>
          <w:bCs/>
          <w:sz w:val="20"/>
          <w:szCs w:val="20"/>
          <w:lang w:eastAsia="pl-PL"/>
        </w:rPr>
      </w:pPr>
      <w:r w:rsidRPr="00054FB1">
        <w:rPr>
          <w:rFonts w:ascii="Ubuntu" w:eastAsia="Times New Roman" w:hAnsi="Ubuntu" w:cs="Arial"/>
          <w:sz w:val="20"/>
          <w:szCs w:val="20"/>
          <w:lang w:eastAsia="pl-PL"/>
        </w:rPr>
        <w:t xml:space="preserve">Ubezpieczyciel/Wykonawca przyjmuje za wystarczające zabezpieczenia </w:t>
      </w:r>
      <w:proofErr w:type="spellStart"/>
      <w:r w:rsidRPr="00054FB1">
        <w:rPr>
          <w:rFonts w:ascii="Ubuntu" w:eastAsia="Times New Roman" w:hAnsi="Ubuntu" w:cs="Arial"/>
          <w:sz w:val="20"/>
          <w:szCs w:val="20"/>
          <w:lang w:eastAsia="pl-PL"/>
        </w:rPr>
        <w:t>przeciwkradzieżowe</w:t>
      </w:r>
      <w:proofErr w:type="spellEnd"/>
      <w:r w:rsidRPr="00054FB1">
        <w:rPr>
          <w:rFonts w:ascii="Ubuntu" w:eastAsia="Times New Roman" w:hAnsi="Ubuntu" w:cs="Arial"/>
          <w:sz w:val="20"/>
          <w:szCs w:val="20"/>
          <w:lang w:eastAsia="pl-PL"/>
        </w:rPr>
        <w:t xml:space="preserve"> wymienione w</w:t>
      </w:r>
      <w:r w:rsidRPr="00F20352">
        <w:rPr>
          <w:rFonts w:ascii="Ubuntu" w:eastAsia="Times New Roman" w:hAnsi="Ubuntu" w:cs="Arial"/>
          <w:color w:val="FF0000"/>
          <w:sz w:val="20"/>
          <w:szCs w:val="20"/>
          <w:lang w:eastAsia="pl-PL"/>
        </w:rPr>
        <w:t xml:space="preserve"> treści </w:t>
      </w:r>
      <w:r w:rsidRPr="00F20352">
        <w:rPr>
          <w:rFonts w:ascii="Ubuntu" w:eastAsia="Times New Roman" w:hAnsi="Ubuntu" w:cs="Arial"/>
          <w:bCs/>
          <w:color w:val="FF0000"/>
          <w:sz w:val="20"/>
          <w:szCs w:val="20"/>
          <w:lang w:eastAsia="pl-PL"/>
        </w:rPr>
        <w:t xml:space="preserve">załącznika nr </w:t>
      </w:r>
      <w:r w:rsidR="00075F42" w:rsidRPr="00F20352">
        <w:rPr>
          <w:rFonts w:ascii="Ubuntu" w:eastAsia="Times New Roman" w:hAnsi="Ubuntu" w:cs="Arial"/>
          <w:bCs/>
          <w:color w:val="FF0000"/>
          <w:sz w:val="20"/>
          <w:szCs w:val="20"/>
          <w:lang w:eastAsia="pl-PL"/>
        </w:rPr>
        <w:t xml:space="preserve">5 </w:t>
      </w:r>
      <w:r w:rsidRPr="00F20352">
        <w:rPr>
          <w:rFonts w:ascii="Ubuntu" w:eastAsia="Times New Roman" w:hAnsi="Ubuntu" w:cs="Arial"/>
          <w:bCs/>
          <w:color w:val="FF0000"/>
          <w:sz w:val="20"/>
          <w:szCs w:val="20"/>
          <w:lang w:eastAsia="pl-PL"/>
        </w:rPr>
        <w:t>do SWZ.</w:t>
      </w:r>
    </w:p>
    <w:p w14:paraId="458552DC" w14:textId="0203F7FC" w:rsidR="00254589" w:rsidRPr="00054FB1" w:rsidRDefault="0090592E" w:rsidP="00206E4F">
      <w:pPr>
        <w:pStyle w:val="Akapitzlist"/>
        <w:numPr>
          <w:ilvl w:val="1"/>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 xml:space="preserve">Zabezpieczenia </w:t>
      </w:r>
      <w:proofErr w:type="spellStart"/>
      <w:r w:rsidRPr="00054FB1">
        <w:rPr>
          <w:rFonts w:ascii="Ubuntu" w:eastAsia="Times New Roman" w:hAnsi="Ubuntu" w:cs="Arial"/>
          <w:sz w:val="20"/>
          <w:szCs w:val="20"/>
          <w:lang w:eastAsia="pl-PL"/>
        </w:rPr>
        <w:t>przeciwkradzieżowe</w:t>
      </w:r>
      <w:proofErr w:type="spellEnd"/>
      <w:r w:rsidRPr="00054FB1">
        <w:rPr>
          <w:rFonts w:ascii="Ubuntu" w:eastAsia="Times New Roman" w:hAnsi="Ubuntu" w:cs="Arial"/>
          <w:sz w:val="20"/>
          <w:szCs w:val="20"/>
          <w:lang w:eastAsia="pl-PL"/>
        </w:rPr>
        <w:t xml:space="preserve">: żadne zabezpieczenia </w:t>
      </w:r>
      <w:proofErr w:type="spellStart"/>
      <w:r w:rsidRPr="00054FB1">
        <w:rPr>
          <w:rFonts w:ascii="Ubuntu" w:eastAsia="Times New Roman" w:hAnsi="Ubuntu" w:cs="Arial"/>
          <w:sz w:val="20"/>
          <w:szCs w:val="20"/>
          <w:lang w:eastAsia="pl-PL"/>
        </w:rPr>
        <w:t>przeciwkradzieżowe</w:t>
      </w:r>
      <w:proofErr w:type="spellEnd"/>
      <w:r w:rsidRPr="00054FB1">
        <w:rPr>
          <w:rFonts w:ascii="Ubuntu" w:eastAsia="Times New Roman" w:hAnsi="Ubuntu" w:cs="Arial"/>
          <w:sz w:val="20"/>
          <w:szCs w:val="20"/>
          <w:lang w:eastAsia="pl-PL"/>
        </w:rPr>
        <w:t xml:space="preserve"> w pojazdach Ubezpieczającego/Zamawiającego nie są wymagane w stosunku do pojazdów innych niż osobowe. Brak wymogu stosowania zabezpieczeń </w:t>
      </w:r>
      <w:proofErr w:type="spellStart"/>
      <w:r w:rsidRPr="00054FB1">
        <w:rPr>
          <w:rFonts w:ascii="Ubuntu" w:eastAsia="Times New Roman" w:hAnsi="Ubuntu" w:cs="Arial"/>
          <w:sz w:val="20"/>
          <w:szCs w:val="20"/>
          <w:lang w:eastAsia="pl-PL"/>
        </w:rPr>
        <w:t>przeciwkradzieżowych</w:t>
      </w:r>
      <w:proofErr w:type="spellEnd"/>
      <w:r w:rsidRPr="00054FB1">
        <w:rPr>
          <w:rFonts w:ascii="Ubuntu" w:eastAsia="Times New Roman" w:hAnsi="Ubuntu" w:cs="Arial"/>
          <w:sz w:val="20"/>
          <w:szCs w:val="20"/>
          <w:lang w:eastAsia="pl-PL"/>
        </w:rPr>
        <w:t xml:space="preserve"> dotyczy również pojazdów innych niż osobowe, (które między innymi zostaną zakupione, objęte w posiadanie, w tym przyjęte w leasing) w okresie od 01.06.</w:t>
      </w:r>
      <w:r w:rsidR="00752ED0">
        <w:rPr>
          <w:rFonts w:ascii="Ubuntu" w:eastAsia="Times New Roman" w:hAnsi="Ubuntu" w:cs="Arial"/>
          <w:sz w:val="20"/>
          <w:szCs w:val="20"/>
          <w:lang w:eastAsia="pl-PL"/>
        </w:rPr>
        <w:t>2024</w:t>
      </w:r>
      <w:r w:rsidRPr="00054FB1">
        <w:rPr>
          <w:rFonts w:ascii="Ubuntu" w:eastAsia="Times New Roman" w:hAnsi="Ubuntu" w:cs="Arial"/>
          <w:sz w:val="20"/>
          <w:szCs w:val="20"/>
          <w:lang w:eastAsia="pl-PL"/>
        </w:rPr>
        <w:t xml:space="preserve"> r. do 31.05.</w:t>
      </w:r>
      <w:r w:rsidR="00752ED0">
        <w:rPr>
          <w:rFonts w:ascii="Ubuntu" w:eastAsia="Times New Roman" w:hAnsi="Ubuntu" w:cs="Arial"/>
          <w:sz w:val="20"/>
          <w:szCs w:val="20"/>
          <w:lang w:eastAsia="pl-PL"/>
        </w:rPr>
        <w:t>2025</w:t>
      </w:r>
      <w:r w:rsidRPr="00054FB1">
        <w:rPr>
          <w:rFonts w:ascii="Ubuntu" w:eastAsia="Times New Roman" w:hAnsi="Ubuntu" w:cs="Arial"/>
          <w:sz w:val="20"/>
          <w:szCs w:val="20"/>
          <w:lang w:eastAsia="pl-PL"/>
        </w:rPr>
        <w:t xml:space="preserve"> r.</w:t>
      </w:r>
    </w:p>
    <w:p w14:paraId="18C26E18" w14:textId="5101DC74" w:rsidR="00254589" w:rsidRPr="00054FB1" w:rsidRDefault="0090592E" w:rsidP="00FC3CAD">
      <w:pPr>
        <w:pStyle w:val="Akapitzlist"/>
        <w:numPr>
          <w:ilvl w:val="3"/>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 xml:space="preserve">Samochody osobowe, których deklarowana do ubezpieczenia wartość nie przekracza kwoty 100.000,00 zł winny posiadać jedno zabezpieczenie </w:t>
      </w:r>
      <w:proofErr w:type="spellStart"/>
      <w:r w:rsidRPr="00054FB1">
        <w:rPr>
          <w:rFonts w:ascii="Ubuntu" w:eastAsia="Times New Roman" w:hAnsi="Ubuntu" w:cs="Arial"/>
          <w:sz w:val="20"/>
          <w:szCs w:val="20"/>
          <w:lang w:eastAsia="pl-PL"/>
        </w:rPr>
        <w:t>przeciwkradzieżowe</w:t>
      </w:r>
      <w:proofErr w:type="spellEnd"/>
      <w:r w:rsidRPr="00054FB1">
        <w:rPr>
          <w:rFonts w:ascii="Ubuntu" w:eastAsia="Times New Roman" w:hAnsi="Ubuntu" w:cs="Arial"/>
          <w:sz w:val="20"/>
          <w:szCs w:val="20"/>
          <w:lang w:eastAsia="pl-PL"/>
        </w:rPr>
        <w:t xml:space="preserve"> w postaci urządzenia (systemu) zamontowanego w pojeździe (z wyłączeniem fabrycznej blokady kierownicy i systemu centralnego zamka).</w:t>
      </w:r>
    </w:p>
    <w:p w14:paraId="0D839691" w14:textId="77777777" w:rsidR="00254589" w:rsidRPr="00054FB1" w:rsidRDefault="0090592E" w:rsidP="00FC3CAD">
      <w:pPr>
        <w:pStyle w:val="Akapitzlist"/>
        <w:numPr>
          <w:ilvl w:val="3"/>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Samochody osobowe, których deklarowana do ubezpieczenia wartość przekracza kwotę 100.000,00 zł winny posiadać zabezpieczenia zgodnie z OWU (Ogólne Warunki Ubezpieczenia) autocasco (AC/KR).</w:t>
      </w:r>
    </w:p>
    <w:p w14:paraId="7C009400" w14:textId="234CAFAF" w:rsidR="00254589" w:rsidRPr="00054FB1" w:rsidRDefault="0090592E" w:rsidP="00FC3CAD">
      <w:pPr>
        <w:pStyle w:val="Akapitzlist"/>
        <w:numPr>
          <w:ilvl w:val="3"/>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 xml:space="preserve">Samochody ciężarowe winny posiadać jedno zabezpieczenie </w:t>
      </w:r>
      <w:proofErr w:type="spellStart"/>
      <w:r w:rsidRPr="00054FB1">
        <w:rPr>
          <w:rFonts w:ascii="Ubuntu" w:eastAsia="Times New Roman" w:hAnsi="Ubuntu" w:cs="Arial"/>
          <w:sz w:val="20"/>
          <w:szCs w:val="20"/>
          <w:lang w:eastAsia="pl-PL"/>
        </w:rPr>
        <w:t>przeciwkradzieżowe</w:t>
      </w:r>
      <w:proofErr w:type="spellEnd"/>
      <w:r w:rsidRPr="00054FB1">
        <w:rPr>
          <w:rFonts w:ascii="Ubuntu" w:eastAsia="Times New Roman" w:hAnsi="Ubuntu" w:cs="Arial"/>
          <w:sz w:val="20"/>
          <w:szCs w:val="20"/>
          <w:lang w:eastAsia="pl-PL"/>
        </w:rPr>
        <w:t xml:space="preserve"> </w:t>
      </w:r>
      <w:r w:rsidR="006E3DF1" w:rsidRPr="00054FB1">
        <w:rPr>
          <w:rFonts w:ascii="Ubuntu" w:eastAsia="Times New Roman" w:hAnsi="Ubuntu" w:cs="Arial"/>
          <w:sz w:val="20"/>
          <w:szCs w:val="20"/>
          <w:lang w:eastAsia="pl-PL"/>
        </w:rPr>
        <w:br/>
      </w:r>
      <w:r w:rsidRPr="00054FB1">
        <w:rPr>
          <w:rFonts w:ascii="Ubuntu" w:eastAsia="Times New Roman" w:hAnsi="Ubuntu" w:cs="Arial"/>
          <w:sz w:val="20"/>
          <w:szCs w:val="20"/>
          <w:lang w:eastAsia="pl-PL"/>
        </w:rPr>
        <w:t>w postaci urządzenia (systemu) zamontowanego w pojeździe (z wyłączeniem fabrycznej blokady kierownicy i systemu centralnego zamka).</w:t>
      </w:r>
    </w:p>
    <w:p w14:paraId="4FFCA01E" w14:textId="77777777" w:rsidR="00206E4F" w:rsidRPr="00054FB1" w:rsidRDefault="00206E4F" w:rsidP="00206E4F">
      <w:pPr>
        <w:spacing w:after="0" w:line="276" w:lineRule="auto"/>
        <w:jc w:val="both"/>
        <w:rPr>
          <w:rFonts w:ascii="Ubuntu" w:eastAsia="Times New Roman" w:hAnsi="Ubuntu" w:cs="Arial"/>
          <w:sz w:val="20"/>
          <w:szCs w:val="20"/>
          <w:lang w:eastAsia="pl-PL"/>
        </w:rPr>
      </w:pPr>
    </w:p>
    <w:p w14:paraId="0BA4DDC2" w14:textId="1C3B3687" w:rsidR="00254589" w:rsidRPr="00054FB1" w:rsidRDefault="0090592E" w:rsidP="00206E4F">
      <w:pPr>
        <w:pStyle w:val="Akapitzlist"/>
        <w:numPr>
          <w:ilvl w:val="1"/>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 xml:space="preserve">Przy określaniu stawki ubezpieczeniowej uwzględnić należy zniesienie jakichkolwiek </w:t>
      </w:r>
      <w:r w:rsidRPr="00054FB1">
        <w:rPr>
          <w:rFonts w:ascii="Ubuntu" w:eastAsia="Times New Roman" w:hAnsi="Ubuntu" w:cs="Arial"/>
          <w:b/>
          <w:sz w:val="20"/>
          <w:szCs w:val="20"/>
          <w:lang w:eastAsia="pl-PL"/>
        </w:rPr>
        <w:t>udziałów własnych</w:t>
      </w:r>
      <w:r w:rsidRPr="00054FB1">
        <w:rPr>
          <w:rFonts w:ascii="Ubuntu" w:eastAsia="Times New Roman" w:hAnsi="Ubuntu" w:cs="Arial"/>
          <w:sz w:val="20"/>
          <w:szCs w:val="20"/>
          <w:lang w:eastAsia="pl-PL"/>
        </w:rPr>
        <w:t xml:space="preserve"> w szkodach oraz zniesienie stosowania pomniejszenia cen części zamiennych (zespołów) zakwalifikowanych do wymiany o wskaźniki procentowe w zależności od okresu eksploatacji pojazdu oraz bez potrącania jakiegokolwiek innego zużycia eksploatacyjnego i bez stosowania urealnionej wartości części. Takie same zasady odnoszą się do wyposażenia pojazdów.</w:t>
      </w:r>
    </w:p>
    <w:p w14:paraId="4FF5E245" w14:textId="21261B41" w:rsidR="00254589" w:rsidRPr="00054FB1" w:rsidRDefault="0090592E" w:rsidP="00206E4F">
      <w:pPr>
        <w:pStyle w:val="Akapitzlist"/>
        <w:numPr>
          <w:ilvl w:val="1"/>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Zakres ubezpieczenia rozszerza się o zwrot kosztów holowania lub transportu uszkodzonego pojazdu do zakładu naprawczego, bazy lub innego miejsca będącego w dyspozycji Ubezpieczającego/Zamawiającego – w granicach administracyjnych miast (miejscowości), na terenie których świadczy on swoje usługi, lub do najbliższego autoryzowanego serwisu danej marki pojazdu (w tym autoryzowanego serwisu znajdującego się poza granicami administracyjnymi miast (miejscowości), na terenie których Ubezpieczający/Zamawiający świadczy swoje usługi) do wysokości 5.000,00 zł (bez VAT) w danym okresie ubezpieczenia na wszystkie pojazdy. Niniejszy limit jest dodatkowym limitem ponad limit określony w OWU dla tego typu kosztów. Niniejszy dodatkowy limit w wysokości 5.000,00 zł (bez VAT) ma zastosowanie do dwóch zdarzeń w ciągu danego okresów ubezpieczenia wszystkich pojazdów.</w:t>
      </w:r>
    </w:p>
    <w:p w14:paraId="299345A7" w14:textId="2843B5E0" w:rsidR="00254589" w:rsidRPr="00054FB1" w:rsidRDefault="0090592E" w:rsidP="00206E4F">
      <w:pPr>
        <w:pStyle w:val="Akapitzlist"/>
        <w:numPr>
          <w:ilvl w:val="1"/>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Ubezpieczyciel zwróci poniesione i udokumentowane koszty wymiany wkładek zamków oraz przekodowania modułów zabezpieczeń antykradzieżowych, w przypadku utraty czy kradzieży kluczy (fabrycznych urządzeń służących do otwarcia pojazdu). Franszyza integralna nie ma zastosowania.</w:t>
      </w:r>
    </w:p>
    <w:p w14:paraId="36669C21" w14:textId="0C6E67C9" w:rsidR="00254589" w:rsidRPr="00054FB1" w:rsidRDefault="0090592E" w:rsidP="00206E4F">
      <w:pPr>
        <w:pStyle w:val="Akapitzlist"/>
        <w:numPr>
          <w:ilvl w:val="1"/>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 xml:space="preserve">Do zakresu ubezpieczenia włączone zostaną szkody w mieniu Ubezpieczającego /Zamawiającego (mienie Ubezpieczającego/Zamawiającego to pojazd oraz jego wyposażenie znajdujące się w posiadaniu </w:t>
      </w:r>
      <w:r w:rsidRPr="00054FB1">
        <w:rPr>
          <w:rFonts w:ascii="Ubuntu" w:eastAsia="Times New Roman" w:hAnsi="Ubuntu" w:cs="Arial"/>
          <w:sz w:val="20"/>
          <w:szCs w:val="20"/>
          <w:lang w:eastAsia="pl-PL"/>
        </w:rPr>
        <w:lastRenderedPageBreak/>
        <w:t>samoistnym lub zależnym Ubezpieczającego/Zamawiającego) powstałe wskutek niewłaściwego załadowania i przewożenia ładunku, bagażu.</w:t>
      </w:r>
    </w:p>
    <w:p w14:paraId="66693C99" w14:textId="77777777" w:rsidR="00D20D87" w:rsidRPr="00054FB1" w:rsidRDefault="0090592E" w:rsidP="00206E4F">
      <w:pPr>
        <w:pStyle w:val="Akapitzlist"/>
        <w:numPr>
          <w:ilvl w:val="1"/>
          <w:numId w:val="1"/>
        </w:numPr>
        <w:spacing w:after="0" w:line="276" w:lineRule="auto"/>
        <w:jc w:val="both"/>
        <w:rPr>
          <w:rFonts w:ascii="Ubuntu" w:eastAsia="Times New Roman" w:hAnsi="Ubuntu" w:cs="Arial"/>
          <w:b/>
          <w:bCs/>
          <w:sz w:val="20"/>
          <w:szCs w:val="20"/>
          <w:lang w:eastAsia="pl-PL"/>
        </w:rPr>
      </w:pPr>
      <w:r w:rsidRPr="00054FB1">
        <w:rPr>
          <w:rFonts w:ascii="Ubuntu" w:eastAsia="Times New Roman" w:hAnsi="Ubuntu" w:cs="Arial"/>
          <w:b/>
          <w:bCs/>
          <w:sz w:val="20"/>
          <w:szCs w:val="20"/>
          <w:lang w:eastAsia="pl-PL"/>
        </w:rPr>
        <w:t xml:space="preserve">Suma ubezpieczenia: </w:t>
      </w:r>
    </w:p>
    <w:p w14:paraId="4CF7D614" w14:textId="77777777" w:rsidR="00D20D87" w:rsidRPr="00054FB1" w:rsidRDefault="0090592E" w:rsidP="00FC3CAD">
      <w:pPr>
        <w:pStyle w:val="Akapitzlist"/>
        <w:numPr>
          <w:ilvl w:val="3"/>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Suma ubezpieczenia pojazdów ustalona jest w wartości netto, bez podatku VAT.</w:t>
      </w:r>
    </w:p>
    <w:p w14:paraId="0AA7A239" w14:textId="4648590F" w:rsidR="00D20D87" w:rsidRPr="00054FB1" w:rsidRDefault="0090592E" w:rsidP="00FC3CAD">
      <w:pPr>
        <w:pStyle w:val="Akapitzlist"/>
        <w:numPr>
          <w:ilvl w:val="3"/>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 xml:space="preserve">Wysokość sumy ubezpieczenia będzie przyjmowana z faktury zakupu bez VAT </w:t>
      </w:r>
      <w:r w:rsidR="006E3DF1" w:rsidRPr="00054FB1">
        <w:rPr>
          <w:rFonts w:ascii="Ubuntu" w:eastAsia="Times New Roman" w:hAnsi="Ubuntu" w:cs="Arial"/>
          <w:sz w:val="20"/>
          <w:szCs w:val="20"/>
          <w:lang w:eastAsia="pl-PL"/>
        </w:rPr>
        <w:br/>
      </w:r>
      <w:r w:rsidRPr="00054FB1">
        <w:rPr>
          <w:rFonts w:ascii="Ubuntu" w:eastAsia="Times New Roman" w:hAnsi="Ubuntu" w:cs="Arial"/>
          <w:sz w:val="20"/>
          <w:szCs w:val="20"/>
          <w:lang w:eastAsia="pl-PL"/>
        </w:rPr>
        <w:t>w</w:t>
      </w:r>
      <w:r w:rsidR="00D20D87" w:rsidRPr="00054FB1">
        <w:rPr>
          <w:rFonts w:ascii="Ubuntu" w:eastAsia="Times New Roman" w:hAnsi="Ubuntu" w:cs="Arial"/>
          <w:sz w:val="20"/>
          <w:szCs w:val="20"/>
          <w:lang w:eastAsia="pl-PL"/>
        </w:rPr>
        <w:t xml:space="preserve"> </w:t>
      </w:r>
      <w:r w:rsidRPr="00054FB1">
        <w:rPr>
          <w:rFonts w:ascii="Ubuntu" w:eastAsia="Times New Roman" w:hAnsi="Ubuntu" w:cs="Arial"/>
          <w:sz w:val="20"/>
          <w:szCs w:val="20"/>
          <w:lang w:eastAsia="pl-PL"/>
        </w:rPr>
        <w:t>odniesieniu do pojazdów zakupionych w okresie od 01.06.</w:t>
      </w:r>
      <w:r w:rsidR="00752ED0">
        <w:rPr>
          <w:rFonts w:ascii="Ubuntu" w:eastAsia="Times New Roman" w:hAnsi="Ubuntu" w:cs="Arial"/>
          <w:sz w:val="20"/>
          <w:szCs w:val="20"/>
          <w:lang w:eastAsia="pl-PL"/>
        </w:rPr>
        <w:t>2024</w:t>
      </w:r>
      <w:r w:rsidRPr="00054FB1">
        <w:rPr>
          <w:rFonts w:ascii="Ubuntu" w:eastAsia="Times New Roman" w:hAnsi="Ubuntu" w:cs="Arial"/>
          <w:sz w:val="20"/>
          <w:szCs w:val="20"/>
          <w:lang w:eastAsia="pl-PL"/>
        </w:rPr>
        <w:t xml:space="preserve"> r. do 31.05.</w:t>
      </w:r>
      <w:r w:rsidR="00752ED0">
        <w:rPr>
          <w:rFonts w:ascii="Ubuntu" w:eastAsia="Times New Roman" w:hAnsi="Ubuntu" w:cs="Arial"/>
          <w:sz w:val="20"/>
          <w:szCs w:val="20"/>
          <w:lang w:eastAsia="pl-PL"/>
        </w:rPr>
        <w:t>2025</w:t>
      </w:r>
      <w:r w:rsidRPr="00054FB1">
        <w:rPr>
          <w:rFonts w:ascii="Ubuntu" w:eastAsia="Times New Roman" w:hAnsi="Ubuntu" w:cs="Arial"/>
          <w:sz w:val="20"/>
          <w:szCs w:val="20"/>
          <w:lang w:eastAsia="pl-PL"/>
        </w:rPr>
        <w:t xml:space="preserve"> r. </w:t>
      </w:r>
    </w:p>
    <w:p w14:paraId="21A9584D" w14:textId="77777777" w:rsidR="00D20D87" w:rsidRPr="00054FB1" w:rsidRDefault="0090592E" w:rsidP="00FC3CAD">
      <w:pPr>
        <w:pStyle w:val="Akapitzlist"/>
        <w:numPr>
          <w:ilvl w:val="3"/>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Przyjęta w umowie suma ubezpieczenia w danym okresie ubezpieczenia jest stała przez cały dany roczny okres ubezpieczenia, niezależnie od zmian wartości rynkowych pojazdów.</w:t>
      </w:r>
      <w:r w:rsidRPr="00054FB1">
        <w:rPr>
          <w:rFonts w:ascii="Ubuntu" w:eastAsia="Times New Roman" w:hAnsi="Ubuntu" w:cs="Arial"/>
          <w:strike/>
          <w:sz w:val="20"/>
          <w:szCs w:val="20"/>
          <w:lang w:eastAsia="pl-PL"/>
        </w:rPr>
        <w:t xml:space="preserve"> </w:t>
      </w:r>
    </w:p>
    <w:p w14:paraId="6F49EE76" w14:textId="545271B1" w:rsidR="00157BFE" w:rsidRPr="00054FB1" w:rsidRDefault="0090592E" w:rsidP="00FC3CAD">
      <w:pPr>
        <w:pStyle w:val="Akapitzlist"/>
        <w:numPr>
          <w:ilvl w:val="3"/>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 xml:space="preserve">Suma ubezpieczenia pojazdu nie ulega w okresie ubezpieczenia pomniejszeniu </w:t>
      </w:r>
      <w:r w:rsidR="006E3DF1" w:rsidRPr="00054FB1">
        <w:rPr>
          <w:rFonts w:ascii="Ubuntu" w:eastAsia="Times New Roman" w:hAnsi="Ubuntu" w:cs="Arial"/>
          <w:sz w:val="20"/>
          <w:szCs w:val="20"/>
          <w:lang w:eastAsia="pl-PL"/>
        </w:rPr>
        <w:br/>
      </w:r>
      <w:r w:rsidRPr="00054FB1">
        <w:rPr>
          <w:rFonts w:ascii="Ubuntu" w:eastAsia="Times New Roman" w:hAnsi="Ubuntu" w:cs="Arial"/>
          <w:sz w:val="20"/>
          <w:szCs w:val="20"/>
          <w:lang w:eastAsia="pl-PL"/>
        </w:rPr>
        <w:t>o wypłacone odszkodowania.</w:t>
      </w:r>
    </w:p>
    <w:p w14:paraId="189FFC88" w14:textId="6EA63B66" w:rsidR="00157BFE" w:rsidRPr="00054FB1" w:rsidRDefault="0090592E" w:rsidP="00FC3CAD">
      <w:pPr>
        <w:pStyle w:val="Akapitzlist"/>
        <w:numPr>
          <w:ilvl w:val="3"/>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Suma ubezpieczenia pojazdów zawiera także wartość wyposażenia służącego do utrzymania i używania pojazdu zgodnie z jego przeznaczeniem a także służące bezpieczeństwu jazdy oraz zabezpieczeniu pojazdu przed kradzieżą. Przy wypłacie odszkodowania nie ma zastosowania zasada proporcji.</w:t>
      </w:r>
    </w:p>
    <w:p w14:paraId="7F9C2A5F" w14:textId="3E8E00C4" w:rsidR="00157BFE" w:rsidRPr="00054FB1" w:rsidRDefault="0090592E" w:rsidP="00206E4F">
      <w:pPr>
        <w:pStyle w:val="Akapitzlist"/>
        <w:numPr>
          <w:ilvl w:val="1"/>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 xml:space="preserve">Szkoda całkowita - w przypadku szkody całkowitej (szkoda całkowita – uszkodzenie pojazdu i/lub wyposażenia w takim zakresie, że koszty naprawy przekroczą </w:t>
      </w:r>
      <w:r w:rsidR="00F20352">
        <w:rPr>
          <w:rFonts w:ascii="Ubuntu" w:eastAsia="Times New Roman" w:hAnsi="Ubuntu" w:cs="Arial"/>
          <w:sz w:val="20"/>
          <w:szCs w:val="20"/>
          <w:lang w:eastAsia="pl-PL"/>
        </w:rPr>
        <w:t>80</w:t>
      </w:r>
      <w:r w:rsidRPr="00054FB1">
        <w:rPr>
          <w:rFonts w:ascii="Ubuntu" w:eastAsia="Times New Roman" w:hAnsi="Ubuntu" w:cs="Arial"/>
          <w:sz w:val="20"/>
          <w:szCs w:val="20"/>
          <w:lang w:eastAsia="pl-PL"/>
        </w:rPr>
        <w:t>% sumy ubezpieczenia pojazdu i/lub wyposażenia) odszkodowanie wypłacane jest w wysokości sumy ubezpieczenia pomniejszonej o wartość pozostałości po szkodzie. Na wniosek Ubezpieczającego/ Zamawiającego, Ubezpieczyciel /Wykonawca może udzielić pomocy w zagospodarowaniu pozostałości według odrębnie określonych warunków w formie pisemnej, potwierdzającej ich przyjęcie przez strony umowy.</w:t>
      </w:r>
    </w:p>
    <w:p w14:paraId="3AB20715" w14:textId="63DC99ED" w:rsidR="00157BFE" w:rsidRPr="00054FB1" w:rsidRDefault="0090592E" w:rsidP="00206E4F">
      <w:pPr>
        <w:pStyle w:val="Akapitzlist"/>
        <w:numPr>
          <w:ilvl w:val="1"/>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 xml:space="preserve">Przez wyposażenie rozumie się wszelkie urządzenia i sprzęt, służące do utrzymania </w:t>
      </w:r>
      <w:r w:rsidRPr="00054FB1">
        <w:rPr>
          <w:rFonts w:ascii="Ubuntu" w:eastAsia="Times New Roman" w:hAnsi="Ubuntu" w:cs="Arial"/>
          <w:sz w:val="20"/>
          <w:szCs w:val="20"/>
          <w:lang w:eastAsia="pl-PL"/>
        </w:rPr>
        <w:br/>
        <w:t xml:space="preserve">i używania pojazdu zgodnie z jego przeznaczeniem, a także służące bezpieczeństwu jazdy oraz zabezpieczeniu pojazdu przed kradzieżą (między innymi </w:t>
      </w:r>
      <w:proofErr w:type="spellStart"/>
      <w:r w:rsidRPr="00054FB1">
        <w:rPr>
          <w:rFonts w:ascii="Ubuntu" w:eastAsia="Times New Roman" w:hAnsi="Ubuntu" w:cs="Arial"/>
          <w:sz w:val="20"/>
          <w:szCs w:val="20"/>
          <w:lang w:eastAsia="pl-PL"/>
        </w:rPr>
        <w:t>autokomputery</w:t>
      </w:r>
      <w:proofErr w:type="spellEnd"/>
      <w:r w:rsidRPr="00054FB1">
        <w:rPr>
          <w:rFonts w:ascii="Ubuntu" w:eastAsia="Times New Roman" w:hAnsi="Ubuntu" w:cs="Arial"/>
          <w:sz w:val="20"/>
          <w:szCs w:val="20"/>
          <w:lang w:eastAsia="pl-PL"/>
        </w:rPr>
        <w:t>, gaśnice, radiotelefony, sprzęt łączności radiofonicznej, sprzęt łączności telefonicznej, sprzęt audiofoniczny, sprzęt audiowizualny, głośniki, anteny itp. Integralnym składnikiem wyposażenia pojazdów są również umieszczane na nich grafiki, reklamy z logo Ubezpieczającego/Zamawiającego, logo miasta, gminy, znaki informacyjne (między innymi odnoszące się do informacji o ewentualnym dofinasowaniu i/lub finasowaniu).</w:t>
      </w:r>
    </w:p>
    <w:p w14:paraId="4C3B5EC9" w14:textId="2E708BAD" w:rsidR="00157BFE" w:rsidRPr="00054FB1" w:rsidRDefault="0090592E" w:rsidP="00206E4F">
      <w:pPr>
        <w:pStyle w:val="Akapitzlist"/>
        <w:numPr>
          <w:ilvl w:val="1"/>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Przyjęta w umowie suma ubezpieczenia jest stała dla pojazdów nowo nabytych (pojazdy nowo nabyte to pojazdy, które będą nabyte, znajdą się w posiadaniu samoistnym lub zależnym Ubezpieczającego/Zamawiającego w okresie od 01.06.</w:t>
      </w:r>
      <w:r w:rsidR="00752ED0">
        <w:rPr>
          <w:rFonts w:ascii="Ubuntu" w:eastAsia="Times New Roman" w:hAnsi="Ubuntu" w:cs="Arial"/>
          <w:sz w:val="20"/>
          <w:szCs w:val="20"/>
          <w:lang w:eastAsia="pl-PL"/>
        </w:rPr>
        <w:t>2024</w:t>
      </w:r>
      <w:r w:rsidRPr="00054FB1">
        <w:rPr>
          <w:rFonts w:ascii="Ubuntu" w:eastAsia="Times New Roman" w:hAnsi="Ubuntu" w:cs="Arial"/>
          <w:sz w:val="20"/>
          <w:szCs w:val="20"/>
          <w:lang w:eastAsia="pl-PL"/>
        </w:rPr>
        <w:t xml:space="preserve"> r. do 31.05.</w:t>
      </w:r>
      <w:r w:rsidR="00752ED0">
        <w:rPr>
          <w:rFonts w:ascii="Ubuntu" w:eastAsia="Times New Roman" w:hAnsi="Ubuntu" w:cs="Arial"/>
          <w:sz w:val="20"/>
          <w:szCs w:val="20"/>
          <w:lang w:eastAsia="pl-PL"/>
        </w:rPr>
        <w:t>2025</w:t>
      </w:r>
      <w:r w:rsidRPr="00054FB1">
        <w:rPr>
          <w:rFonts w:ascii="Ubuntu" w:eastAsia="Times New Roman" w:hAnsi="Ubuntu" w:cs="Arial"/>
          <w:sz w:val="20"/>
          <w:szCs w:val="20"/>
          <w:lang w:eastAsia="pl-PL"/>
        </w:rPr>
        <w:t xml:space="preserve"> r. W przypadku szkody całkowitej odszkodowanie wypłacane będzie w wysokości sumy ubezpieczenia pomniejszonej o wartość pozostałości po szkodzie. W przypadku niedoubezpieczenia nie ma zastosowania zasada proporcji przy wypłacie odszkodowania.</w:t>
      </w:r>
    </w:p>
    <w:p w14:paraId="1A8E034F" w14:textId="44CEC51B" w:rsidR="00157BFE" w:rsidRPr="00054FB1" w:rsidRDefault="0090592E" w:rsidP="00206E4F">
      <w:pPr>
        <w:pStyle w:val="Akapitzlist"/>
        <w:numPr>
          <w:ilvl w:val="1"/>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Ubezpieczeniem objęte będą udokumentowane koszty akcji ratowniczej do wysokości: 4.000,00 zł (bez VAT) jeżeli koszty powstały:</w:t>
      </w:r>
    </w:p>
    <w:p w14:paraId="70E0BC39" w14:textId="77777777" w:rsidR="00157BFE" w:rsidRPr="00054FB1" w:rsidRDefault="0090592E" w:rsidP="00FC3CAD">
      <w:pPr>
        <w:pStyle w:val="Akapitzlist"/>
        <w:numPr>
          <w:ilvl w:val="3"/>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w związku ze szkodą objętą ochroną ubezpieczeniową,</w:t>
      </w:r>
    </w:p>
    <w:p w14:paraId="670846C8" w14:textId="77777777" w:rsidR="00157BFE" w:rsidRPr="00054FB1" w:rsidRDefault="0090592E" w:rsidP="00FC3CAD">
      <w:pPr>
        <w:pStyle w:val="Akapitzlist"/>
        <w:numPr>
          <w:ilvl w:val="3"/>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w związku ze szkodą nie objętą ochroną ubezpieczeniową.</w:t>
      </w:r>
    </w:p>
    <w:p w14:paraId="1D6B481B" w14:textId="77777777" w:rsidR="00BA0385" w:rsidRPr="00054FB1" w:rsidRDefault="0090592E" w:rsidP="00FC3CAD">
      <w:pPr>
        <w:pStyle w:val="Akapitzlist"/>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Pod pojęciem szkody nie objętej ochroną ubezpieczeniową rozumie się sytuację, w której Ubezpieczyciel/Wykonawca będzie ponosił koszty akcji ratowniczych również wtedy, gdy po przeprowadzonej akcji ratowniczej okaże się, że pojazd i/lub wyposażenie nie uległo uszkodzeniu. Koszty te pokrywane są ponad kwoty (limity) gwarantowane przez OWU (Ogólne Warunki Ubezpieczenia) autocasco.</w:t>
      </w:r>
    </w:p>
    <w:p w14:paraId="630EADAF" w14:textId="77777777" w:rsidR="00BA0385" w:rsidRPr="00054FB1" w:rsidRDefault="0090592E" w:rsidP="00FC3CAD">
      <w:pPr>
        <w:pStyle w:val="Akapitzlist"/>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Niniejszy limit jest dodatkowym limitem ponad limit określony w OWU dla tego typu kosztów. Niniejszy dodatkowy limit w wysokości 4.000,00 zł (bez VAT) ma zastosowanie do dwóch zdarzeń w ciągu okresów ubezpieczenia wszystkich pojazdów.</w:t>
      </w:r>
    </w:p>
    <w:p w14:paraId="5A5275DE" w14:textId="653AE602" w:rsidR="00BA0385" w:rsidRPr="00054FB1" w:rsidRDefault="0090592E" w:rsidP="00206E4F">
      <w:pPr>
        <w:pStyle w:val="Akapitzlist"/>
        <w:numPr>
          <w:ilvl w:val="1"/>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 xml:space="preserve">Ubezpieczyciel/Wykonawca nie będzie stosował </w:t>
      </w:r>
      <w:proofErr w:type="spellStart"/>
      <w:r w:rsidRPr="00054FB1">
        <w:rPr>
          <w:rFonts w:ascii="Ubuntu" w:eastAsia="Times New Roman" w:hAnsi="Ubuntu" w:cs="Arial"/>
          <w:sz w:val="20"/>
          <w:szCs w:val="20"/>
          <w:lang w:eastAsia="pl-PL"/>
        </w:rPr>
        <w:t>wyłączeń</w:t>
      </w:r>
      <w:proofErr w:type="spellEnd"/>
      <w:r w:rsidRPr="00054FB1">
        <w:rPr>
          <w:rFonts w:ascii="Ubuntu" w:eastAsia="Times New Roman" w:hAnsi="Ubuntu" w:cs="Arial"/>
          <w:sz w:val="20"/>
          <w:szCs w:val="20"/>
          <w:lang w:eastAsia="pl-PL"/>
        </w:rPr>
        <w:t xml:space="preserve"> lub ograniczeń odpowiedzialności gdy do szkody doszło wskutek przekroczenia lub nieprzestrzegania przepisów ruchu drogowego. Na wysokość odszkodowania nie będzie miało wpływu przekroczenie dopuszczalnej prędkości z jaką poruszał się pojazd w chwili zaistnienia zdarzenia, co oznacza, że odszkodowanie nie będzie pomniejszane (wypłacane będzie w całości).</w:t>
      </w:r>
    </w:p>
    <w:p w14:paraId="532F9C4A" w14:textId="71A7F9E1" w:rsidR="00BA0385" w:rsidRPr="00054FB1" w:rsidRDefault="0090592E" w:rsidP="00206E4F">
      <w:pPr>
        <w:pStyle w:val="Akapitzlist"/>
        <w:numPr>
          <w:ilvl w:val="1"/>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lastRenderedPageBreak/>
        <w:t xml:space="preserve">Ubezpieczyciel/Wykonawca nie będzie stosował </w:t>
      </w:r>
      <w:proofErr w:type="spellStart"/>
      <w:r w:rsidRPr="00054FB1">
        <w:rPr>
          <w:rFonts w:ascii="Ubuntu" w:eastAsia="Times New Roman" w:hAnsi="Ubuntu" w:cs="Arial"/>
          <w:sz w:val="20"/>
          <w:szCs w:val="20"/>
          <w:lang w:eastAsia="pl-PL"/>
        </w:rPr>
        <w:t>wyłączeń</w:t>
      </w:r>
      <w:proofErr w:type="spellEnd"/>
      <w:r w:rsidRPr="00054FB1">
        <w:rPr>
          <w:rFonts w:ascii="Ubuntu" w:eastAsia="Times New Roman" w:hAnsi="Ubuntu" w:cs="Arial"/>
          <w:sz w:val="20"/>
          <w:szCs w:val="20"/>
          <w:lang w:eastAsia="pl-PL"/>
        </w:rPr>
        <w:t xml:space="preserve"> lub ograniczeń odpowiedzialności </w:t>
      </w:r>
      <w:r w:rsidR="006E3DF1" w:rsidRPr="00054FB1">
        <w:rPr>
          <w:rFonts w:ascii="Ubuntu" w:eastAsia="Times New Roman" w:hAnsi="Ubuntu" w:cs="Arial"/>
          <w:sz w:val="20"/>
          <w:szCs w:val="20"/>
          <w:lang w:eastAsia="pl-PL"/>
        </w:rPr>
        <w:br/>
      </w:r>
      <w:r w:rsidRPr="00054FB1">
        <w:rPr>
          <w:rFonts w:ascii="Ubuntu" w:eastAsia="Times New Roman" w:hAnsi="Ubuntu" w:cs="Arial"/>
          <w:sz w:val="20"/>
          <w:szCs w:val="20"/>
          <w:lang w:eastAsia="pl-PL"/>
        </w:rPr>
        <w:t>w przypadku braku ważnych badań technicznych – jeśli w odniesieniu do danego pojazdu obowiązuje wymóg dokonywania okresowych badań technicznych, o ile stan techniczny pojazdu nie miał wpływu na powstanie i/lub rozmiar szkody.</w:t>
      </w:r>
    </w:p>
    <w:p w14:paraId="31345D4F" w14:textId="67E4388F" w:rsidR="0090592E" w:rsidRPr="00054FB1" w:rsidRDefault="0090592E" w:rsidP="00A649F9">
      <w:pPr>
        <w:pStyle w:val="Akapitzlist"/>
        <w:numPr>
          <w:ilvl w:val="1"/>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 xml:space="preserve">Ubezpieczyciel/Wykonawca nie będzie stosował </w:t>
      </w:r>
      <w:proofErr w:type="spellStart"/>
      <w:r w:rsidRPr="00054FB1">
        <w:rPr>
          <w:rFonts w:ascii="Ubuntu" w:eastAsia="Times New Roman" w:hAnsi="Ubuntu" w:cs="Arial"/>
          <w:sz w:val="20"/>
          <w:szCs w:val="20"/>
          <w:lang w:eastAsia="pl-PL"/>
        </w:rPr>
        <w:t>wyłączeń</w:t>
      </w:r>
      <w:proofErr w:type="spellEnd"/>
      <w:r w:rsidRPr="00054FB1">
        <w:rPr>
          <w:rFonts w:ascii="Ubuntu" w:eastAsia="Times New Roman" w:hAnsi="Ubuntu" w:cs="Arial"/>
          <w:sz w:val="20"/>
          <w:szCs w:val="20"/>
          <w:lang w:eastAsia="pl-PL"/>
        </w:rPr>
        <w:t xml:space="preserve"> lub ograniczeń odpowiedzialności gdy do szkody doszło w pojeździe, którego kierujący w chwili zdarzenia nie posiadał stosownych uprawnień do kierowania pojazdem, z zastrzeżeniem poniższych punktów</w:t>
      </w:r>
      <w:r w:rsidR="00A649F9" w:rsidRPr="00054FB1">
        <w:rPr>
          <w:rFonts w:ascii="Ubuntu" w:eastAsia="Times New Roman" w:hAnsi="Ubuntu" w:cs="Arial"/>
          <w:sz w:val="20"/>
          <w:szCs w:val="20"/>
          <w:lang w:eastAsia="pl-PL"/>
        </w:rPr>
        <w:t>:</w:t>
      </w:r>
    </w:p>
    <w:p w14:paraId="74D1855C" w14:textId="624EB40B" w:rsidR="00BA0385" w:rsidRPr="00054FB1" w:rsidRDefault="0090592E" w:rsidP="00FC3CAD">
      <w:pPr>
        <w:pStyle w:val="Akapitzlist"/>
        <w:numPr>
          <w:ilvl w:val="3"/>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Ubezpieczyciel / Wykonawca nie odpowiada za szkody powstałe w pojeździe, którego kierujący posiadał uprawnienia do kierowania pojazdem, ale ich ważność skończyła się więcej niż 90 dni przed datą powstania szkody.</w:t>
      </w:r>
    </w:p>
    <w:p w14:paraId="5B30CB33" w14:textId="456A461A" w:rsidR="00BA0385" w:rsidRPr="00054FB1" w:rsidRDefault="0090592E" w:rsidP="00FC3CAD">
      <w:pPr>
        <w:pStyle w:val="Akapitzlist"/>
        <w:numPr>
          <w:ilvl w:val="3"/>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Utrata ważności uprawnień do kierowania pojazdem powyżej 90 dni przed datą powstania szkody, o których mowa w punkcie</w:t>
      </w:r>
      <w:r w:rsidR="00AF303A" w:rsidRPr="00054FB1">
        <w:rPr>
          <w:rFonts w:ascii="Ubuntu" w:eastAsia="Times New Roman" w:hAnsi="Ubuntu" w:cs="Arial"/>
          <w:sz w:val="20"/>
          <w:szCs w:val="20"/>
          <w:lang w:eastAsia="pl-PL"/>
        </w:rPr>
        <w:t xml:space="preserve"> </w:t>
      </w:r>
      <w:r w:rsidR="00A649F9" w:rsidRPr="00054FB1">
        <w:rPr>
          <w:rFonts w:ascii="Ubuntu" w:eastAsia="Times New Roman" w:hAnsi="Ubuntu" w:cs="Arial"/>
          <w:sz w:val="20"/>
          <w:szCs w:val="20"/>
          <w:lang w:eastAsia="pl-PL"/>
        </w:rPr>
        <w:t>a)</w:t>
      </w:r>
      <w:r w:rsidRPr="00054FB1">
        <w:rPr>
          <w:rFonts w:ascii="Ubuntu" w:eastAsia="Times New Roman" w:hAnsi="Ubuntu" w:cs="Arial"/>
          <w:sz w:val="20"/>
          <w:szCs w:val="20"/>
          <w:lang w:eastAsia="pl-PL"/>
        </w:rPr>
        <w:t xml:space="preserve"> może skutkować odmową przyjęcia przez Ubezpieczyciela / Wykonawcę odpowiedzialności wyłącznie wówczas, jeżeli miało to wpływ na powstanie szkody. </w:t>
      </w:r>
    </w:p>
    <w:p w14:paraId="2E2808C3" w14:textId="76702A48" w:rsidR="007F3763" w:rsidRPr="00054FB1" w:rsidRDefault="0090592E" w:rsidP="00A649F9">
      <w:pPr>
        <w:pStyle w:val="Akapitzlist"/>
        <w:numPr>
          <w:ilvl w:val="1"/>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Zakresem ubezpieczenia obejmuje się odpowiedzialność za szkody powstałe w czasie, gdy pojazd znajdował się w zewnętrznym (innym niż Zamawiającego/Ubezpieczającego) zakładzie naprawczym, konserwacyjnym, myjni oraz podczas prób technicznych, jak również podczas jazd przed lub po naprawie, dokonywanych przez pracowników takiego zewnętrznego zakładu naprawczego, konserwacyjnego, myjni z zachowaniem prawa regresu.</w:t>
      </w:r>
    </w:p>
    <w:p w14:paraId="4F174C5E" w14:textId="779DF0A5" w:rsidR="007F3763" w:rsidRPr="00054FB1" w:rsidRDefault="0090592E" w:rsidP="00A649F9">
      <w:pPr>
        <w:pStyle w:val="Akapitzlist"/>
        <w:numPr>
          <w:ilvl w:val="1"/>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Pojazdy, które zostaną zakupione, objęte w posiadanie w okresie od 01.06.</w:t>
      </w:r>
      <w:r w:rsidR="00752ED0">
        <w:rPr>
          <w:rFonts w:ascii="Ubuntu" w:eastAsia="Times New Roman" w:hAnsi="Ubuntu" w:cs="Arial"/>
          <w:sz w:val="20"/>
          <w:szCs w:val="20"/>
          <w:lang w:eastAsia="pl-PL"/>
        </w:rPr>
        <w:t>2024</w:t>
      </w:r>
      <w:r w:rsidRPr="00054FB1">
        <w:rPr>
          <w:rFonts w:ascii="Ubuntu" w:eastAsia="Times New Roman" w:hAnsi="Ubuntu" w:cs="Arial"/>
          <w:sz w:val="20"/>
          <w:szCs w:val="20"/>
          <w:lang w:eastAsia="pl-PL"/>
        </w:rPr>
        <w:t xml:space="preserve"> r. do 31.05.</w:t>
      </w:r>
      <w:r w:rsidR="00752ED0">
        <w:rPr>
          <w:rFonts w:ascii="Ubuntu" w:eastAsia="Times New Roman" w:hAnsi="Ubuntu" w:cs="Arial"/>
          <w:sz w:val="20"/>
          <w:szCs w:val="20"/>
          <w:lang w:eastAsia="pl-PL"/>
        </w:rPr>
        <w:t>2025</w:t>
      </w:r>
      <w:r w:rsidRPr="00054FB1">
        <w:rPr>
          <w:rFonts w:ascii="Ubuntu" w:eastAsia="Times New Roman" w:hAnsi="Ubuntu" w:cs="Arial"/>
          <w:sz w:val="20"/>
          <w:szCs w:val="20"/>
          <w:lang w:eastAsia="pl-PL"/>
        </w:rPr>
        <w:t xml:space="preserve"> r. na wniosek Ubezpieczającego/Zamawiającego będą objęte ochroną ubezpieczeniową od dnia i godziny zgłoszenia pojazdu do ubezpieczenia. Kompletne dane niezbędne do ubezpieczenia pojazdu zostaną dostarczone do Ubezpieczyciela/Wykonawcy </w:t>
      </w:r>
      <w:r w:rsidR="006E3DF1" w:rsidRPr="00054FB1">
        <w:rPr>
          <w:rFonts w:ascii="Ubuntu" w:eastAsia="Times New Roman" w:hAnsi="Ubuntu" w:cs="Arial"/>
          <w:sz w:val="20"/>
          <w:szCs w:val="20"/>
          <w:lang w:eastAsia="pl-PL"/>
        </w:rPr>
        <w:br/>
      </w:r>
      <w:r w:rsidRPr="00054FB1">
        <w:rPr>
          <w:rFonts w:ascii="Ubuntu" w:eastAsia="Times New Roman" w:hAnsi="Ubuntu" w:cs="Arial"/>
          <w:sz w:val="20"/>
          <w:szCs w:val="20"/>
          <w:lang w:eastAsia="pl-PL"/>
        </w:rPr>
        <w:t>w terminie 3 dni roboczych od daty zgłoszenia go do ubezpieczenia</w:t>
      </w:r>
    </w:p>
    <w:p w14:paraId="5EBEB44E" w14:textId="334A2D78" w:rsidR="007F3763" w:rsidRPr="00054FB1" w:rsidRDefault="0090592E" w:rsidP="00A649F9">
      <w:pPr>
        <w:pStyle w:val="Akapitzlist"/>
        <w:numPr>
          <w:ilvl w:val="1"/>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W przypadku pojazdów zbytych lub złomowanych – Ubezpieczyciel/Wykonawca rozliczy składkę za dany pojazd w terminie 30 dni od daty otrzymania dokumentów zbycia (złomowania) pojazdu przez Ubezpieczającego/Zamawiającego.</w:t>
      </w:r>
    </w:p>
    <w:p w14:paraId="12F59871" w14:textId="77777777" w:rsidR="007F3763" w:rsidRPr="00054FB1" w:rsidRDefault="0090592E" w:rsidP="00A649F9">
      <w:pPr>
        <w:pStyle w:val="Akapitzlist"/>
        <w:numPr>
          <w:ilvl w:val="1"/>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Wysokości wnioskowanych franszyz oraz udziałów własnych w okresach ubezpieczenia:</w:t>
      </w:r>
    </w:p>
    <w:p w14:paraId="5A4C186F" w14:textId="77777777" w:rsidR="007F3763" w:rsidRPr="00054FB1" w:rsidRDefault="0090592E" w:rsidP="00FC3CAD">
      <w:pPr>
        <w:pStyle w:val="Akapitzlist"/>
        <w:numPr>
          <w:ilvl w:val="3"/>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franszyza redukcyjna: brak,</w:t>
      </w:r>
    </w:p>
    <w:p w14:paraId="3200B4B7" w14:textId="77777777" w:rsidR="007F3763" w:rsidRPr="00054FB1" w:rsidRDefault="0090592E" w:rsidP="00FC3CAD">
      <w:pPr>
        <w:pStyle w:val="Akapitzlist"/>
        <w:numPr>
          <w:ilvl w:val="3"/>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franszyza integralna: maksymalnie 500,00 zł,</w:t>
      </w:r>
    </w:p>
    <w:p w14:paraId="681D6843" w14:textId="723F4185" w:rsidR="00AC6BD2" w:rsidRPr="00054FB1" w:rsidRDefault="0090592E" w:rsidP="00FC3CAD">
      <w:pPr>
        <w:pStyle w:val="Akapitzlist"/>
        <w:numPr>
          <w:ilvl w:val="3"/>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udział własny zniesiony (brak).</w:t>
      </w:r>
    </w:p>
    <w:p w14:paraId="7FC18A51" w14:textId="77777777" w:rsidR="00A649F9" w:rsidRPr="00054FB1" w:rsidRDefault="00A649F9" w:rsidP="00A649F9">
      <w:pPr>
        <w:pStyle w:val="Akapitzlist"/>
        <w:spacing w:after="0" w:line="276" w:lineRule="auto"/>
        <w:jc w:val="both"/>
        <w:rPr>
          <w:rFonts w:ascii="Ubuntu" w:eastAsia="Times New Roman" w:hAnsi="Ubuntu" w:cs="Arial"/>
          <w:sz w:val="20"/>
          <w:szCs w:val="20"/>
          <w:lang w:eastAsia="pl-PL"/>
        </w:rPr>
      </w:pPr>
    </w:p>
    <w:p w14:paraId="35783450" w14:textId="7C204BB2" w:rsidR="00AC6BD2" w:rsidRPr="00054FB1" w:rsidRDefault="0090592E" w:rsidP="00A649F9">
      <w:pPr>
        <w:pStyle w:val="Akapitzlist"/>
        <w:numPr>
          <w:ilvl w:val="1"/>
          <w:numId w:val="1"/>
        </w:numPr>
        <w:spacing w:after="0" w:line="276" w:lineRule="auto"/>
        <w:jc w:val="both"/>
        <w:rPr>
          <w:rFonts w:ascii="Ubuntu" w:eastAsia="Times New Roman" w:hAnsi="Ubuntu" w:cs="Arial"/>
          <w:b/>
          <w:sz w:val="20"/>
          <w:szCs w:val="20"/>
          <w:lang w:eastAsia="pl-PL"/>
        </w:rPr>
      </w:pPr>
      <w:r w:rsidRPr="00054FB1">
        <w:rPr>
          <w:rFonts w:ascii="Ubuntu" w:eastAsia="Times New Roman" w:hAnsi="Ubuntu" w:cs="Arial"/>
          <w:b/>
          <w:sz w:val="20"/>
          <w:szCs w:val="20"/>
          <w:u w:val="single"/>
          <w:lang w:eastAsia="pl-PL"/>
        </w:rPr>
        <w:t>Likwidacja szkód</w:t>
      </w:r>
    </w:p>
    <w:p w14:paraId="41CE5F76" w14:textId="2DBC9E1B" w:rsidR="007C78D0" w:rsidRPr="00054FB1" w:rsidRDefault="0090592E" w:rsidP="00A649F9">
      <w:p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 xml:space="preserve">W procesie likwidacji szkód w pojazdach należących / będących w użytkowaniu Ubezpieczającego/Zamawiającego pokrywanych przez Ubezpieczyciela/Wykonawcę </w:t>
      </w:r>
      <w:r w:rsidR="006E3DF1" w:rsidRPr="00054FB1">
        <w:rPr>
          <w:rFonts w:ascii="Ubuntu" w:eastAsia="Times New Roman" w:hAnsi="Ubuntu" w:cs="Arial"/>
          <w:sz w:val="20"/>
          <w:szCs w:val="20"/>
          <w:lang w:eastAsia="pl-PL"/>
        </w:rPr>
        <w:br/>
      </w:r>
      <w:r w:rsidRPr="00054FB1">
        <w:rPr>
          <w:rFonts w:ascii="Ubuntu" w:eastAsia="Times New Roman" w:hAnsi="Ubuntu" w:cs="Arial"/>
          <w:sz w:val="20"/>
          <w:szCs w:val="20"/>
          <w:lang w:eastAsia="pl-PL"/>
        </w:rPr>
        <w:t>z ubezpieczenia autocasco (AC, AC/KR) - obowiązują poniższe uzgodnione zasady likwidacji szkód komunikacyjnych</w:t>
      </w:r>
      <w:r w:rsidR="00EA25D7" w:rsidRPr="00054FB1">
        <w:rPr>
          <w:rFonts w:ascii="Ubuntu" w:eastAsia="Times New Roman" w:hAnsi="Ubuntu" w:cs="Arial"/>
          <w:sz w:val="20"/>
          <w:szCs w:val="20"/>
          <w:lang w:eastAsia="pl-PL"/>
        </w:rPr>
        <w:t>:</w:t>
      </w:r>
    </w:p>
    <w:p w14:paraId="100283B8" w14:textId="4B96E9CA" w:rsidR="007C78D0" w:rsidRPr="00054FB1" w:rsidRDefault="0090592E" w:rsidP="00A649F9">
      <w:pPr>
        <w:pStyle w:val="Akapitzlist"/>
        <w:numPr>
          <w:ilvl w:val="4"/>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Wszelkie szkody z ubezpieczenia autocasco (AC, AC/KR) powstałe w okresie ubezpieczenia powinny być zgłoszone Ubezpieczycielowi/Wykonawcy w ciągu 7 dni roboczych od momentu powstania szkody lub powzięcia wiadomości o szkodzie. Niedotrzymanie terminu zgłoszenia szkody nie będzie przyczyną zmniejszenia wypłaty odszkodowania lub odmowy wypłaty odszkodowania, pod warunkiem, że niedotrzymanie terminu zgłoszenia szkody nie miało wpływu na ustalenie przyczyn i skutków szkody.</w:t>
      </w:r>
    </w:p>
    <w:p w14:paraId="10346B9A" w14:textId="77777777" w:rsidR="007C78D0" w:rsidRPr="00054FB1" w:rsidRDefault="0090592E" w:rsidP="00FC3CAD">
      <w:pPr>
        <w:pStyle w:val="Akapitzlist"/>
        <w:numPr>
          <w:ilvl w:val="4"/>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Ubezpieczyciel/Wykonawca zobowiązuje się dokonać oględzin uszkodzonego pojazdu, we wskazanym w zgłoszeniu szkody miejscu, w ciągu dwóch dni roboczych następujących po dniu zgłoszenia szkody.</w:t>
      </w:r>
    </w:p>
    <w:p w14:paraId="487268CF" w14:textId="21A22433" w:rsidR="007C78D0" w:rsidRPr="00054FB1" w:rsidRDefault="0090592E" w:rsidP="00FC3CAD">
      <w:pPr>
        <w:pStyle w:val="Akapitzlist"/>
        <w:numPr>
          <w:ilvl w:val="4"/>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 xml:space="preserve">Ubezpieczający/Zamawiający zastrzega możliwość kierowania pojazdów do naprawy do autoryzowanych warsztatów danej marki pojazdów. Wówczas Ubezpieczyciel/Wykonawca zobowiązuje się do pokrywania kosztów stawki za jedną roboczogodzinę obowiązującą </w:t>
      </w:r>
      <w:r w:rsidR="006E3DF1" w:rsidRPr="00054FB1">
        <w:rPr>
          <w:rFonts w:ascii="Ubuntu" w:eastAsia="Times New Roman" w:hAnsi="Ubuntu" w:cs="Arial"/>
          <w:sz w:val="20"/>
          <w:szCs w:val="20"/>
          <w:lang w:eastAsia="pl-PL"/>
        </w:rPr>
        <w:br/>
      </w:r>
      <w:r w:rsidRPr="00054FB1">
        <w:rPr>
          <w:rFonts w:ascii="Ubuntu" w:eastAsia="Times New Roman" w:hAnsi="Ubuntu" w:cs="Arial"/>
          <w:sz w:val="20"/>
          <w:szCs w:val="20"/>
          <w:lang w:eastAsia="pl-PL"/>
        </w:rPr>
        <w:t>w autoryzowanym warsztacie danej marki pojazdu. Jeżeli autoryzowany warsztat danej marki pojazdu ma ustaloną z Ubezpieczycielem/Wykonawcą stawkę roboczogodziny, w takiej sytuacji obowiązują stawki ustalone pomiędzy Ubezpieczycielem/Wykonawcą a warsztatem naprawczym.</w:t>
      </w:r>
    </w:p>
    <w:p w14:paraId="4437825F" w14:textId="38FC95F8" w:rsidR="007C78D0" w:rsidRPr="00054FB1" w:rsidRDefault="0090592E" w:rsidP="00FC3CAD">
      <w:pPr>
        <w:pStyle w:val="Akapitzlist"/>
        <w:numPr>
          <w:ilvl w:val="4"/>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lastRenderedPageBreak/>
        <w:t>Odszkodowania, z ubezpieczenia autocasco (AC, AC/KR), wypłacane są bez stosowania potrąceń z tytułu zużycia eksploatacyjnego wszystkich, bez wyjątku, części zakwalifikowanych do wymiany oraz bez stosowania pomniejszania cen części zamiennych (zespołów) zakwalifikowanych do wymiany o wskaźniki procentowe, w zależności od okresu eksploatacji pojazdu, oraz bez potrącania jakiegokolwiek innego zużycia eksploatacyjnego i bez stosowania urealniania wartości części z zastrzeżeniem</w:t>
      </w:r>
      <w:r w:rsidR="00DA3EAD" w:rsidRPr="00054FB1">
        <w:rPr>
          <w:rFonts w:ascii="Ubuntu" w:eastAsia="Times New Roman" w:hAnsi="Ubuntu" w:cs="Arial"/>
          <w:sz w:val="20"/>
          <w:szCs w:val="20"/>
          <w:lang w:eastAsia="pl-PL"/>
        </w:rPr>
        <w:t xml:space="preserve">, że: </w:t>
      </w:r>
    </w:p>
    <w:p w14:paraId="6638228D" w14:textId="467BACC5" w:rsidR="007C78D0" w:rsidRPr="00054FB1" w:rsidRDefault="0090592E" w:rsidP="00DA3EAD">
      <w:pPr>
        <w:spacing w:after="0" w:line="276" w:lineRule="auto"/>
        <w:ind w:left="708"/>
        <w:jc w:val="both"/>
        <w:rPr>
          <w:rFonts w:ascii="Ubuntu" w:eastAsia="Times New Roman" w:hAnsi="Ubuntu" w:cs="Arial"/>
          <w:strike/>
          <w:sz w:val="20"/>
          <w:szCs w:val="20"/>
          <w:lang w:eastAsia="pl-PL"/>
        </w:rPr>
      </w:pPr>
      <w:r w:rsidRPr="00054FB1">
        <w:rPr>
          <w:rFonts w:ascii="Ubuntu" w:eastAsia="Times New Roman" w:hAnsi="Ubuntu" w:cs="Arial"/>
          <w:sz w:val="20"/>
          <w:szCs w:val="20"/>
          <w:lang w:eastAsia="pl-PL"/>
        </w:rPr>
        <w:t>Odszkodowanie wypłacane jest z uwzględnieniem zużycia eksploatacyjnego następujących elementów –</w:t>
      </w:r>
      <w:r w:rsidR="005A5106" w:rsidRPr="00054FB1">
        <w:rPr>
          <w:rFonts w:ascii="Ubuntu" w:eastAsia="Times New Roman" w:hAnsi="Ubuntu" w:cs="Arial"/>
          <w:sz w:val="20"/>
          <w:szCs w:val="20"/>
          <w:lang w:eastAsia="pl-PL"/>
        </w:rPr>
        <w:t xml:space="preserve"> </w:t>
      </w:r>
      <w:r w:rsidRPr="00054FB1">
        <w:rPr>
          <w:rFonts w:ascii="Ubuntu" w:eastAsia="Times New Roman" w:hAnsi="Ubuntu" w:cs="Arial"/>
          <w:sz w:val="20"/>
          <w:szCs w:val="20"/>
          <w:lang w:eastAsia="pl-PL"/>
        </w:rPr>
        <w:t>akumulatory, elementy cierne układu hamulcowego (klocki, szczęki, tarcze, bębny), elementach ciernych układu sprzęgła (tarcza, docisk), elementach układu wydechowego (tłumiki, katalizatory i rury łączące te elementy).</w:t>
      </w:r>
      <w:r w:rsidRPr="00054FB1">
        <w:rPr>
          <w:rFonts w:ascii="Ubuntu" w:eastAsia="Times New Roman" w:hAnsi="Ubuntu" w:cs="Arial"/>
          <w:strike/>
          <w:sz w:val="20"/>
          <w:szCs w:val="20"/>
          <w:lang w:eastAsia="pl-PL"/>
        </w:rPr>
        <w:t xml:space="preserve"> </w:t>
      </w:r>
    </w:p>
    <w:p w14:paraId="119FD112" w14:textId="3B24484D" w:rsidR="00DA3EAD" w:rsidRPr="00054FB1" w:rsidRDefault="00DA3EAD" w:rsidP="00DA3EAD">
      <w:pPr>
        <w:spacing w:after="0" w:line="276" w:lineRule="auto"/>
        <w:ind w:left="708"/>
        <w:jc w:val="both"/>
        <w:rPr>
          <w:rFonts w:ascii="Ubuntu" w:eastAsia="Times New Roman" w:hAnsi="Ubuntu" w:cs="Arial"/>
          <w:strike/>
          <w:sz w:val="20"/>
          <w:szCs w:val="20"/>
          <w:lang w:eastAsia="pl-PL"/>
        </w:rPr>
      </w:pPr>
    </w:p>
    <w:p w14:paraId="4A680DED" w14:textId="77777777" w:rsidR="0054336C" w:rsidRPr="00054FB1" w:rsidRDefault="0090592E" w:rsidP="00DA3EAD">
      <w:pPr>
        <w:pStyle w:val="Akapitzlist"/>
        <w:numPr>
          <w:ilvl w:val="4"/>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Ubezpieczyciel/Wykonawca będzie ponosił odpowiedzialność za szkody polegające na uszkodzeniu lub zniszczeniu ogumienia, również w sytuacji, gdy nie doszło jednocześnie do uszkodzenia lub zniszczenie innych części pojazdu, objętych ochroną ubezpieczeniową autocasco (AC, AC/KR), o ile źródło ich powstania nie ma charakteru normalnego zużycia eksploatacyjnego.</w:t>
      </w:r>
    </w:p>
    <w:p w14:paraId="45D72A80" w14:textId="77777777" w:rsidR="0054336C" w:rsidRPr="00054FB1" w:rsidRDefault="0054336C" w:rsidP="00FC3CAD">
      <w:pPr>
        <w:spacing w:after="0" w:line="276" w:lineRule="auto"/>
        <w:jc w:val="both"/>
        <w:rPr>
          <w:rFonts w:ascii="Ubuntu" w:eastAsia="Times New Roman" w:hAnsi="Ubuntu" w:cs="Arial"/>
          <w:b/>
          <w:sz w:val="20"/>
          <w:szCs w:val="20"/>
          <w:lang w:eastAsia="pl-PL"/>
        </w:rPr>
      </w:pPr>
    </w:p>
    <w:p w14:paraId="72AF54B3" w14:textId="34A3B515" w:rsidR="0054336C" w:rsidRPr="00054FB1" w:rsidRDefault="0090592E" w:rsidP="00DA3EAD">
      <w:pPr>
        <w:pStyle w:val="Akapitzlist"/>
        <w:numPr>
          <w:ilvl w:val="0"/>
          <w:numId w:val="1"/>
        </w:numPr>
        <w:spacing w:after="0" w:line="276" w:lineRule="auto"/>
        <w:jc w:val="both"/>
        <w:rPr>
          <w:rFonts w:ascii="Ubuntu" w:eastAsia="Times New Roman" w:hAnsi="Ubuntu" w:cs="Arial"/>
          <w:b/>
          <w:sz w:val="20"/>
          <w:szCs w:val="20"/>
          <w:lang w:eastAsia="pl-PL"/>
        </w:rPr>
      </w:pPr>
      <w:r w:rsidRPr="00054FB1">
        <w:rPr>
          <w:rFonts w:ascii="Ubuntu" w:eastAsia="Times New Roman" w:hAnsi="Ubuntu" w:cs="Arial"/>
          <w:b/>
          <w:sz w:val="20"/>
          <w:szCs w:val="20"/>
          <w:lang w:eastAsia="pl-PL"/>
        </w:rPr>
        <w:t xml:space="preserve">Ubezpieczenie NNW (Ubezpieczenie następstw nieszczęśliwych wypadków kierowcy </w:t>
      </w:r>
      <w:r w:rsidR="006E3DF1" w:rsidRPr="00054FB1">
        <w:rPr>
          <w:rFonts w:ascii="Ubuntu" w:eastAsia="Times New Roman" w:hAnsi="Ubuntu" w:cs="Arial"/>
          <w:b/>
          <w:sz w:val="20"/>
          <w:szCs w:val="20"/>
          <w:lang w:eastAsia="pl-PL"/>
        </w:rPr>
        <w:br/>
      </w:r>
      <w:r w:rsidRPr="00054FB1">
        <w:rPr>
          <w:rFonts w:ascii="Ubuntu" w:eastAsia="Times New Roman" w:hAnsi="Ubuntu" w:cs="Arial"/>
          <w:b/>
          <w:sz w:val="20"/>
          <w:szCs w:val="20"/>
          <w:lang w:eastAsia="pl-PL"/>
        </w:rPr>
        <w:t>i pasażerów pojazdu)</w:t>
      </w:r>
    </w:p>
    <w:p w14:paraId="0653FF4B" w14:textId="63E63FAA" w:rsidR="0054336C" w:rsidRPr="00054FB1" w:rsidRDefault="0090592E" w:rsidP="00DA3EAD">
      <w:pPr>
        <w:pStyle w:val="Akapitzlist"/>
        <w:numPr>
          <w:ilvl w:val="1"/>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 xml:space="preserve">Okresy ubezpieczenia: zgodnie z </w:t>
      </w:r>
      <w:r w:rsidRPr="005E701A">
        <w:rPr>
          <w:rFonts w:ascii="Ubuntu" w:eastAsia="Times New Roman" w:hAnsi="Ubuntu" w:cs="Arial"/>
          <w:bCs/>
          <w:color w:val="FF0000"/>
          <w:sz w:val="20"/>
          <w:szCs w:val="20"/>
          <w:lang w:eastAsia="pl-PL"/>
        </w:rPr>
        <w:t xml:space="preserve">Załącznikiem nr </w:t>
      </w:r>
      <w:r w:rsidR="00AA55E7" w:rsidRPr="005E701A">
        <w:rPr>
          <w:rFonts w:ascii="Ubuntu" w:eastAsia="Times New Roman" w:hAnsi="Ubuntu" w:cs="Arial"/>
          <w:bCs/>
          <w:color w:val="FF0000"/>
          <w:sz w:val="20"/>
          <w:szCs w:val="20"/>
          <w:lang w:eastAsia="pl-PL"/>
        </w:rPr>
        <w:t>5</w:t>
      </w:r>
      <w:r w:rsidRPr="005E701A">
        <w:rPr>
          <w:rFonts w:ascii="Ubuntu" w:eastAsia="Times New Roman" w:hAnsi="Ubuntu" w:cs="Arial"/>
          <w:bCs/>
          <w:color w:val="FF0000"/>
          <w:sz w:val="20"/>
          <w:szCs w:val="20"/>
          <w:lang w:eastAsia="pl-PL"/>
        </w:rPr>
        <w:t xml:space="preserve"> do SWZ</w:t>
      </w:r>
      <w:r w:rsidRPr="00054FB1">
        <w:rPr>
          <w:rFonts w:ascii="Ubuntu" w:eastAsia="Times New Roman" w:hAnsi="Ubuntu" w:cs="Arial"/>
          <w:bCs/>
          <w:sz w:val="20"/>
          <w:szCs w:val="20"/>
          <w:lang w:eastAsia="pl-PL"/>
        </w:rPr>
        <w:t>.</w:t>
      </w:r>
    </w:p>
    <w:p w14:paraId="44B23134" w14:textId="2EEE36FD" w:rsidR="0054336C" w:rsidRPr="00054FB1" w:rsidRDefault="0090592E" w:rsidP="00DA3EAD">
      <w:pPr>
        <w:pStyle w:val="Akapitzlist"/>
        <w:numPr>
          <w:ilvl w:val="1"/>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Zamawiający/Ubezpieczający: Celowy Związek Gmin R-XXI, Plac Wolności 5, 72-200 Nowogard.</w:t>
      </w:r>
    </w:p>
    <w:p w14:paraId="3F0CF0C0" w14:textId="522C94C2" w:rsidR="0054336C" w:rsidRPr="00054FB1" w:rsidRDefault="0090592E" w:rsidP="00DA3EAD">
      <w:pPr>
        <w:pStyle w:val="Akapitzlist"/>
        <w:numPr>
          <w:ilvl w:val="1"/>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 xml:space="preserve">Przedmiot ubezpieczenia: ubezpieczenie </w:t>
      </w:r>
      <w:r w:rsidRPr="00054FB1">
        <w:rPr>
          <w:rFonts w:ascii="Ubuntu" w:eastAsia="Times New Roman" w:hAnsi="Ubuntu" w:cs="Arial"/>
          <w:bCs/>
          <w:sz w:val="20"/>
          <w:szCs w:val="20"/>
          <w:lang w:eastAsia="pl-PL"/>
        </w:rPr>
        <w:t>NNW kierowców i pasażerów w</w:t>
      </w:r>
      <w:r w:rsidRPr="00054FB1">
        <w:rPr>
          <w:rFonts w:ascii="Ubuntu" w:eastAsia="Times New Roman" w:hAnsi="Ubuntu" w:cs="Arial"/>
          <w:b/>
          <w:sz w:val="20"/>
          <w:szCs w:val="20"/>
          <w:lang w:eastAsia="pl-PL"/>
        </w:rPr>
        <w:t xml:space="preserve"> </w:t>
      </w:r>
      <w:r w:rsidRPr="00054FB1">
        <w:rPr>
          <w:rFonts w:ascii="Ubuntu" w:eastAsia="Times New Roman" w:hAnsi="Ubuntu" w:cs="Arial"/>
          <w:sz w:val="20"/>
          <w:szCs w:val="20"/>
          <w:lang w:eastAsia="pl-PL"/>
        </w:rPr>
        <w:t xml:space="preserve">pojazdach zgodnie </w:t>
      </w:r>
      <w:r w:rsidR="00EA25D7" w:rsidRPr="00054FB1">
        <w:rPr>
          <w:rFonts w:ascii="Ubuntu" w:eastAsia="Times New Roman" w:hAnsi="Ubuntu" w:cs="Arial"/>
          <w:sz w:val="20"/>
          <w:szCs w:val="20"/>
          <w:lang w:eastAsia="pl-PL"/>
        </w:rPr>
        <w:br/>
      </w:r>
      <w:r w:rsidRPr="00054FB1">
        <w:rPr>
          <w:rFonts w:ascii="Ubuntu" w:eastAsia="Times New Roman" w:hAnsi="Ubuntu" w:cs="Arial"/>
          <w:sz w:val="20"/>
          <w:szCs w:val="20"/>
          <w:lang w:eastAsia="pl-PL"/>
        </w:rPr>
        <w:t xml:space="preserve">z </w:t>
      </w:r>
      <w:r w:rsidRPr="005E701A">
        <w:rPr>
          <w:rFonts w:ascii="Ubuntu" w:eastAsia="Times New Roman" w:hAnsi="Ubuntu" w:cs="Arial"/>
          <w:bCs/>
          <w:color w:val="FF0000"/>
          <w:sz w:val="20"/>
          <w:szCs w:val="20"/>
          <w:lang w:eastAsia="pl-PL"/>
        </w:rPr>
        <w:t xml:space="preserve">Załącznikiem nr </w:t>
      </w:r>
      <w:r w:rsidR="00AA55E7" w:rsidRPr="005E701A">
        <w:rPr>
          <w:rFonts w:ascii="Ubuntu" w:eastAsia="Times New Roman" w:hAnsi="Ubuntu" w:cs="Arial"/>
          <w:bCs/>
          <w:color w:val="FF0000"/>
          <w:sz w:val="20"/>
          <w:szCs w:val="20"/>
          <w:lang w:eastAsia="pl-PL"/>
        </w:rPr>
        <w:t>5</w:t>
      </w:r>
      <w:r w:rsidRPr="005E701A">
        <w:rPr>
          <w:rFonts w:ascii="Ubuntu" w:eastAsia="Times New Roman" w:hAnsi="Ubuntu" w:cs="Arial"/>
          <w:bCs/>
          <w:color w:val="FF0000"/>
          <w:sz w:val="20"/>
          <w:szCs w:val="20"/>
          <w:lang w:eastAsia="pl-PL"/>
        </w:rPr>
        <w:t xml:space="preserve"> do SWZ</w:t>
      </w:r>
      <w:r w:rsidRPr="00054FB1">
        <w:rPr>
          <w:rFonts w:ascii="Ubuntu" w:eastAsia="Times New Roman" w:hAnsi="Ubuntu" w:cs="Arial"/>
          <w:bCs/>
          <w:sz w:val="20"/>
          <w:szCs w:val="20"/>
          <w:lang w:eastAsia="pl-PL"/>
        </w:rPr>
        <w:t>.</w:t>
      </w:r>
    </w:p>
    <w:p w14:paraId="5859529B" w14:textId="1353C094" w:rsidR="0054336C" w:rsidRPr="00054FB1" w:rsidRDefault="0090592E" w:rsidP="00DA3EAD">
      <w:pPr>
        <w:pStyle w:val="Akapitzlist"/>
        <w:numPr>
          <w:ilvl w:val="1"/>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 xml:space="preserve">Suma ubezpieczenia: 10.000,00 zł na miejsce w pojeździe - liczba miejsc zgodnie </w:t>
      </w:r>
      <w:r w:rsidR="006E3DF1" w:rsidRPr="00054FB1">
        <w:rPr>
          <w:rFonts w:ascii="Ubuntu" w:eastAsia="Times New Roman" w:hAnsi="Ubuntu" w:cs="Arial"/>
          <w:sz w:val="20"/>
          <w:szCs w:val="20"/>
          <w:lang w:eastAsia="pl-PL"/>
        </w:rPr>
        <w:br/>
      </w:r>
      <w:r w:rsidRPr="00054FB1">
        <w:rPr>
          <w:rFonts w:ascii="Ubuntu" w:eastAsia="Times New Roman" w:hAnsi="Ubuntu" w:cs="Arial"/>
          <w:sz w:val="20"/>
          <w:szCs w:val="20"/>
          <w:lang w:eastAsia="pl-PL"/>
        </w:rPr>
        <w:t xml:space="preserve">z </w:t>
      </w:r>
      <w:r w:rsidRPr="00054FB1">
        <w:rPr>
          <w:rFonts w:ascii="Ubuntu" w:eastAsia="Times New Roman" w:hAnsi="Ubuntu" w:cs="Arial"/>
          <w:bCs/>
          <w:sz w:val="20"/>
          <w:szCs w:val="20"/>
          <w:lang w:eastAsia="pl-PL"/>
        </w:rPr>
        <w:t xml:space="preserve">Załącznikiem nr </w:t>
      </w:r>
      <w:r w:rsidR="00AA55E7" w:rsidRPr="00054FB1">
        <w:rPr>
          <w:rFonts w:ascii="Ubuntu" w:eastAsia="Times New Roman" w:hAnsi="Ubuntu" w:cs="Arial"/>
          <w:bCs/>
          <w:sz w:val="20"/>
          <w:szCs w:val="20"/>
          <w:lang w:eastAsia="pl-PL"/>
        </w:rPr>
        <w:t>5</w:t>
      </w:r>
      <w:r w:rsidRPr="00054FB1">
        <w:rPr>
          <w:rFonts w:ascii="Ubuntu" w:eastAsia="Times New Roman" w:hAnsi="Ubuntu" w:cs="Arial"/>
          <w:bCs/>
          <w:sz w:val="20"/>
          <w:szCs w:val="20"/>
          <w:lang w:eastAsia="pl-PL"/>
        </w:rPr>
        <w:t xml:space="preserve"> do SWZ.</w:t>
      </w:r>
    </w:p>
    <w:p w14:paraId="79F8D505" w14:textId="27E78FEE" w:rsidR="0054336C" w:rsidRPr="00054FB1" w:rsidRDefault="0090592E" w:rsidP="00DA3EAD">
      <w:pPr>
        <w:pStyle w:val="Akapitzlist"/>
        <w:numPr>
          <w:ilvl w:val="1"/>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Ubezpieczyciel/Wykonawca, zobowiązuje się stosować zawarte w ofercie warunki ubezpieczeń w tym taryfy (stawki) do pojazdów wchodzących do ubezpieczenia w okresie od dnia 01.06.</w:t>
      </w:r>
      <w:r w:rsidR="00752ED0">
        <w:rPr>
          <w:rFonts w:ascii="Ubuntu" w:eastAsia="Times New Roman" w:hAnsi="Ubuntu" w:cs="Arial"/>
          <w:sz w:val="20"/>
          <w:szCs w:val="20"/>
          <w:lang w:eastAsia="pl-PL"/>
        </w:rPr>
        <w:t>2024</w:t>
      </w:r>
      <w:r w:rsidRPr="00054FB1">
        <w:rPr>
          <w:rFonts w:ascii="Ubuntu" w:eastAsia="Times New Roman" w:hAnsi="Ubuntu" w:cs="Arial"/>
          <w:sz w:val="20"/>
          <w:szCs w:val="20"/>
          <w:lang w:eastAsia="pl-PL"/>
        </w:rPr>
        <w:t xml:space="preserve"> r. do dnia 31.05.</w:t>
      </w:r>
      <w:r w:rsidR="00752ED0">
        <w:rPr>
          <w:rFonts w:ascii="Ubuntu" w:eastAsia="Times New Roman" w:hAnsi="Ubuntu" w:cs="Arial"/>
          <w:sz w:val="20"/>
          <w:szCs w:val="20"/>
          <w:lang w:eastAsia="pl-PL"/>
        </w:rPr>
        <w:t>2025</w:t>
      </w:r>
      <w:r w:rsidRPr="00054FB1">
        <w:rPr>
          <w:rFonts w:ascii="Ubuntu" w:eastAsia="Times New Roman" w:hAnsi="Ubuntu" w:cs="Arial"/>
          <w:sz w:val="20"/>
          <w:szCs w:val="20"/>
          <w:lang w:eastAsia="pl-PL"/>
        </w:rPr>
        <w:t xml:space="preserve"> r. </w:t>
      </w:r>
    </w:p>
    <w:p w14:paraId="7F14BD07" w14:textId="61177B41" w:rsidR="0054336C" w:rsidRPr="00054FB1" w:rsidRDefault="0090592E" w:rsidP="00DA3EAD">
      <w:pPr>
        <w:pStyle w:val="Akapitzlist"/>
        <w:numPr>
          <w:ilvl w:val="1"/>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Zakres ubezpieczenia: na wypadek 100% uszczerbku na zdrowiu 10.000,00 zł i 10.000,00 zł na wypadek zgonu.</w:t>
      </w:r>
    </w:p>
    <w:p w14:paraId="1B5B2060" w14:textId="77777777" w:rsidR="00E22418" w:rsidRPr="00054FB1" w:rsidRDefault="0090592E" w:rsidP="00DA3EAD">
      <w:pPr>
        <w:pStyle w:val="Akapitzlist"/>
        <w:numPr>
          <w:ilvl w:val="1"/>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Zakres ubezpieczenia obejmuje w szczególności następstwa nieszczęśliwych wypadków powstałych:</w:t>
      </w:r>
    </w:p>
    <w:p w14:paraId="6C16A862" w14:textId="77777777" w:rsidR="00E22418" w:rsidRPr="00054FB1" w:rsidRDefault="0090592E" w:rsidP="00FC3CAD">
      <w:pPr>
        <w:pStyle w:val="Akapitzlist"/>
        <w:numPr>
          <w:ilvl w:val="3"/>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w związku z ruchem pojazdu,</w:t>
      </w:r>
    </w:p>
    <w:p w14:paraId="4953729E" w14:textId="77777777" w:rsidR="00E22418" w:rsidRPr="00054FB1" w:rsidRDefault="0090592E" w:rsidP="00FC3CAD">
      <w:pPr>
        <w:pStyle w:val="Akapitzlist"/>
        <w:numPr>
          <w:ilvl w:val="3"/>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podczas wsiadania i wysiadania z pojazdu,</w:t>
      </w:r>
    </w:p>
    <w:p w14:paraId="185CED2B" w14:textId="77777777" w:rsidR="00E22418" w:rsidRPr="00054FB1" w:rsidRDefault="0090592E" w:rsidP="00FC3CAD">
      <w:pPr>
        <w:pStyle w:val="Akapitzlist"/>
        <w:numPr>
          <w:ilvl w:val="3"/>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podczas przebywania w pojeździe w przypadku zatrzymania pojazdu,</w:t>
      </w:r>
    </w:p>
    <w:p w14:paraId="402E9477" w14:textId="77777777" w:rsidR="00E22418" w:rsidRPr="00054FB1" w:rsidRDefault="0090592E" w:rsidP="00FC3CAD">
      <w:pPr>
        <w:pStyle w:val="Akapitzlist"/>
        <w:numPr>
          <w:ilvl w:val="3"/>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podczas postoju lub naprawy pojazdu na trasie,</w:t>
      </w:r>
    </w:p>
    <w:p w14:paraId="3C2A9DD3" w14:textId="77777777" w:rsidR="00E22418" w:rsidRPr="00054FB1" w:rsidRDefault="0090592E" w:rsidP="00FC3CAD">
      <w:pPr>
        <w:pStyle w:val="Akapitzlist"/>
        <w:numPr>
          <w:ilvl w:val="3"/>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przy załadunku i rozładunku pojazdu bądź przyczepy zespolonej z pojazdem,</w:t>
      </w:r>
    </w:p>
    <w:p w14:paraId="117397D9" w14:textId="0296EB27" w:rsidR="00E22418" w:rsidRPr="00054FB1" w:rsidRDefault="0090592E" w:rsidP="00FC3CAD">
      <w:pPr>
        <w:pStyle w:val="Akapitzlist"/>
        <w:numPr>
          <w:ilvl w:val="3"/>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 xml:space="preserve">podczas holowania. </w:t>
      </w:r>
    </w:p>
    <w:p w14:paraId="72C7F5A8" w14:textId="77777777" w:rsidR="00DA3EAD" w:rsidRPr="00054FB1" w:rsidRDefault="00DA3EAD" w:rsidP="00DA3EAD">
      <w:pPr>
        <w:pStyle w:val="Akapitzlist"/>
        <w:spacing w:after="0" w:line="276" w:lineRule="auto"/>
        <w:jc w:val="both"/>
        <w:rPr>
          <w:rFonts w:ascii="Ubuntu" w:eastAsia="Times New Roman" w:hAnsi="Ubuntu" w:cs="Arial"/>
          <w:sz w:val="20"/>
          <w:szCs w:val="20"/>
          <w:lang w:eastAsia="pl-PL"/>
        </w:rPr>
      </w:pPr>
    </w:p>
    <w:p w14:paraId="407A2820" w14:textId="3D46DEDA" w:rsidR="00427DEE" w:rsidRPr="00054FB1" w:rsidRDefault="0090592E" w:rsidP="00DA3EAD">
      <w:pPr>
        <w:pStyle w:val="Akapitzlist"/>
        <w:numPr>
          <w:ilvl w:val="1"/>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Dodatkowo zakres ubezpieczenia winien obejmować między innymi odpowiedzialność za trwałe następstwa zawału serca oraz udaru mózgu powstałe u kierowcy podczas ruchu pojazdu mechanicznego.</w:t>
      </w:r>
    </w:p>
    <w:p w14:paraId="7487A6EF" w14:textId="66AE9239" w:rsidR="0090592E" w:rsidRPr="00054FB1" w:rsidRDefault="0090592E" w:rsidP="00DA3EAD">
      <w:pPr>
        <w:pStyle w:val="Akapitzlist"/>
        <w:numPr>
          <w:ilvl w:val="1"/>
          <w:numId w:val="1"/>
        </w:numPr>
        <w:spacing w:after="0" w:line="276" w:lineRule="auto"/>
        <w:jc w:val="both"/>
        <w:rPr>
          <w:rFonts w:ascii="Ubuntu" w:eastAsia="Times New Roman" w:hAnsi="Ubuntu" w:cs="Arial"/>
          <w:sz w:val="20"/>
          <w:szCs w:val="20"/>
          <w:lang w:eastAsia="pl-PL"/>
        </w:rPr>
      </w:pPr>
      <w:r w:rsidRPr="00054FB1">
        <w:rPr>
          <w:rFonts w:ascii="Ubuntu" w:eastAsia="Times New Roman" w:hAnsi="Ubuntu" w:cs="Arial"/>
          <w:sz w:val="20"/>
          <w:szCs w:val="20"/>
          <w:lang w:eastAsia="pl-PL"/>
        </w:rPr>
        <w:t xml:space="preserve">Liczba pojazdów: zgodnie z </w:t>
      </w:r>
      <w:r w:rsidRPr="005E701A">
        <w:rPr>
          <w:rFonts w:ascii="Ubuntu" w:eastAsia="Times New Roman" w:hAnsi="Ubuntu" w:cs="Arial"/>
          <w:color w:val="FF0000"/>
          <w:sz w:val="20"/>
          <w:szCs w:val="20"/>
          <w:lang w:eastAsia="pl-PL"/>
        </w:rPr>
        <w:t xml:space="preserve">Załącznikiem nr </w:t>
      </w:r>
      <w:r w:rsidR="0085548F" w:rsidRPr="005E701A">
        <w:rPr>
          <w:rFonts w:ascii="Ubuntu" w:eastAsia="Times New Roman" w:hAnsi="Ubuntu" w:cs="Arial"/>
          <w:color w:val="FF0000"/>
          <w:sz w:val="20"/>
          <w:szCs w:val="20"/>
          <w:lang w:eastAsia="pl-PL"/>
        </w:rPr>
        <w:t>5</w:t>
      </w:r>
      <w:r w:rsidRPr="005E701A">
        <w:rPr>
          <w:rFonts w:ascii="Ubuntu" w:eastAsia="Times New Roman" w:hAnsi="Ubuntu" w:cs="Arial"/>
          <w:color w:val="FF0000"/>
          <w:sz w:val="20"/>
          <w:szCs w:val="20"/>
          <w:lang w:eastAsia="pl-PL"/>
        </w:rPr>
        <w:t xml:space="preserve"> do SWZ</w:t>
      </w:r>
      <w:r w:rsidRPr="00054FB1">
        <w:rPr>
          <w:rFonts w:ascii="Ubuntu" w:eastAsia="Times New Roman" w:hAnsi="Ubuntu" w:cs="Arial"/>
          <w:sz w:val="20"/>
          <w:szCs w:val="20"/>
          <w:lang w:eastAsia="pl-PL"/>
        </w:rPr>
        <w:t>.</w:t>
      </w:r>
    </w:p>
    <w:p w14:paraId="131C1FEE" w14:textId="019C25C9" w:rsidR="0090592E" w:rsidRPr="00054FB1" w:rsidRDefault="0090592E" w:rsidP="00FC3CAD">
      <w:pPr>
        <w:spacing w:after="0" w:line="276" w:lineRule="auto"/>
        <w:jc w:val="both"/>
        <w:rPr>
          <w:rFonts w:ascii="Ubuntu" w:eastAsia="Times New Roman" w:hAnsi="Ubuntu" w:cs="Arial"/>
          <w:sz w:val="20"/>
          <w:szCs w:val="20"/>
          <w:lang w:eastAsia="pl-PL"/>
        </w:rPr>
      </w:pPr>
    </w:p>
    <w:p w14:paraId="5E6250E8" w14:textId="7CC6B9A8" w:rsidR="00054FB1" w:rsidRPr="00054FB1" w:rsidRDefault="00054FB1" w:rsidP="00FC3CAD">
      <w:pPr>
        <w:spacing w:after="0" w:line="276" w:lineRule="auto"/>
        <w:jc w:val="both"/>
        <w:rPr>
          <w:rFonts w:ascii="Ubuntu" w:eastAsia="Times New Roman" w:hAnsi="Ubuntu" w:cs="Arial"/>
          <w:sz w:val="20"/>
          <w:szCs w:val="20"/>
          <w:lang w:eastAsia="pl-PL"/>
        </w:rPr>
      </w:pPr>
    </w:p>
    <w:p w14:paraId="6ECD647B" w14:textId="77777777" w:rsidR="00054FB1" w:rsidRPr="00054FB1" w:rsidRDefault="00054FB1" w:rsidP="00FC3CAD">
      <w:pPr>
        <w:spacing w:after="0" w:line="276" w:lineRule="auto"/>
        <w:jc w:val="both"/>
        <w:rPr>
          <w:rFonts w:ascii="Ubuntu" w:eastAsia="Times New Roman" w:hAnsi="Ubuntu" w:cs="Arial"/>
          <w:sz w:val="20"/>
          <w:szCs w:val="20"/>
          <w:lang w:eastAsia="pl-PL"/>
        </w:rPr>
      </w:pPr>
    </w:p>
    <w:p w14:paraId="2E4622A6" w14:textId="0D3425FF" w:rsidR="00F06240" w:rsidRPr="00054FB1" w:rsidRDefault="00F06240" w:rsidP="00DA3EAD">
      <w:pPr>
        <w:pStyle w:val="Akapitzlist"/>
        <w:numPr>
          <w:ilvl w:val="0"/>
          <w:numId w:val="1"/>
        </w:numPr>
        <w:spacing w:after="0" w:line="276" w:lineRule="auto"/>
        <w:jc w:val="both"/>
        <w:rPr>
          <w:rFonts w:ascii="Ubuntu" w:eastAsia="Times New Roman" w:hAnsi="Ubuntu" w:cs="Arial"/>
          <w:sz w:val="20"/>
          <w:szCs w:val="20"/>
          <w:lang w:eastAsia="pl-PL"/>
        </w:rPr>
      </w:pPr>
      <w:r w:rsidRPr="00235B8C">
        <w:rPr>
          <w:rFonts w:ascii="Ubuntu" w:eastAsia="Times New Roman" w:hAnsi="Ubuntu" w:cs="Arial"/>
          <w:b/>
          <w:sz w:val="20"/>
          <w:szCs w:val="20"/>
          <w:lang w:eastAsia="pl-PL"/>
        </w:rPr>
        <w:t>Szkodowość</w:t>
      </w:r>
      <w:r w:rsidRPr="00054FB1">
        <w:rPr>
          <w:rFonts w:ascii="Ubuntu" w:eastAsia="Times New Roman" w:hAnsi="Ubuntu" w:cs="Arial"/>
          <w:b/>
          <w:sz w:val="20"/>
          <w:szCs w:val="20"/>
          <w:lang w:eastAsia="pl-PL"/>
        </w:rPr>
        <w:t xml:space="preserve"> </w:t>
      </w:r>
    </w:p>
    <w:p w14:paraId="4CA40130" w14:textId="2A9402F8" w:rsidR="006F1115" w:rsidRPr="006578C3" w:rsidRDefault="006F1115" w:rsidP="00DA3EAD">
      <w:pPr>
        <w:spacing w:after="0" w:line="276" w:lineRule="auto"/>
        <w:jc w:val="both"/>
        <w:rPr>
          <w:rFonts w:ascii="Ubuntu" w:eastAsia="Times New Roman" w:hAnsi="Ubuntu" w:cs="Arial"/>
          <w:color w:val="FF0000"/>
          <w:sz w:val="20"/>
          <w:szCs w:val="20"/>
          <w:lang w:eastAsia="pl-PL"/>
        </w:rPr>
      </w:pPr>
      <w:r w:rsidRPr="006578C3">
        <w:rPr>
          <w:rFonts w:ascii="Ubuntu" w:eastAsia="Times New Roman" w:hAnsi="Ubuntu" w:cs="Arial"/>
          <w:color w:val="FF0000"/>
          <w:sz w:val="20"/>
          <w:szCs w:val="20"/>
          <w:lang w:eastAsia="pl-PL"/>
        </w:rPr>
        <w:t xml:space="preserve">Zgodnie z Załącznikiem nr </w:t>
      </w:r>
      <w:r w:rsidR="005E701A" w:rsidRPr="006578C3">
        <w:rPr>
          <w:rFonts w:ascii="Ubuntu" w:eastAsia="Times New Roman" w:hAnsi="Ubuntu" w:cs="Arial"/>
          <w:color w:val="FF0000"/>
          <w:sz w:val="20"/>
          <w:szCs w:val="20"/>
          <w:lang w:eastAsia="pl-PL"/>
        </w:rPr>
        <w:t>7</w:t>
      </w:r>
    </w:p>
    <w:p w14:paraId="39019FBD" w14:textId="5894A5AA" w:rsidR="0090592E" w:rsidRPr="00054FB1" w:rsidRDefault="0090592E" w:rsidP="00FC3CAD">
      <w:pPr>
        <w:spacing w:after="0" w:line="276" w:lineRule="auto"/>
        <w:jc w:val="both"/>
        <w:rPr>
          <w:rFonts w:ascii="Ubuntu" w:eastAsia="Times New Roman" w:hAnsi="Ubuntu" w:cs="Arial"/>
          <w:sz w:val="20"/>
          <w:szCs w:val="20"/>
          <w:lang w:eastAsia="pl-PL"/>
        </w:rPr>
      </w:pPr>
    </w:p>
    <w:p w14:paraId="59A442A6" w14:textId="0D9DB69F" w:rsidR="00054FB1" w:rsidRPr="00054FB1" w:rsidRDefault="00054FB1" w:rsidP="00FC3CAD">
      <w:pPr>
        <w:spacing w:after="0" w:line="276" w:lineRule="auto"/>
        <w:jc w:val="both"/>
        <w:rPr>
          <w:rFonts w:ascii="Ubuntu" w:eastAsia="Times New Roman" w:hAnsi="Ubuntu" w:cs="Arial"/>
          <w:sz w:val="20"/>
          <w:szCs w:val="20"/>
          <w:lang w:eastAsia="pl-PL"/>
        </w:rPr>
      </w:pPr>
    </w:p>
    <w:p w14:paraId="76739CD8" w14:textId="4C54F551" w:rsidR="00054FB1" w:rsidRPr="00054FB1" w:rsidRDefault="00054FB1" w:rsidP="00FC3CAD">
      <w:pPr>
        <w:spacing w:after="0" w:line="276" w:lineRule="auto"/>
        <w:jc w:val="both"/>
        <w:rPr>
          <w:rFonts w:ascii="Ubuntu" w:eastAsia="Times New Roman" w:hAnsi="Ubuntu" w:cs="Arial"/>
          <w:sz w:val="20"/>
          <w:szCs w:val="20"/>
          <w:lang w:eastAsia="pl-PL"/>
        </w:rPr>
      </w:pPr>
    </w:p>
    <w:p w14:paraId="7253FF29" w14:textId="1B70C6D3" w:rsidR="00054FB1" w:rsidRPr="00054FB1" w:rsidRDefault="00054FB1" w:rsidP="00FC3CAD">
      <w:pPr>
        <w:spacing w:after="0" w:line="276" w:lineRule="auto"/>
        <w:jc w:val="both"/>
        <w:rPr>
          <w:rFonts w:ascii="Ubuntu" w:eastAsia="Times New Roman" w:hAnsi="Ubuntu" w:cs="Arial"/>
          <w:sz w:val="20"/>
          <w:szCs w:val="20"/>
          <w:lang w:eastAsia="pl-PL"/>
        </w:rPr>
      </w:pPr>
    </w:p>
    <w:p w14:paraId="50885B1A" w14:textId="1A1BD51B" w:rsidR="00054FB1" w:rsidRPr="00054FB1" w:rsidRDefault="00054FB1" w:rsidP="00FC3CAD">
      <w:pPr>
        <w:spacing w:after="0" w:line="276" w:lineRule="auto"/>
        <w:jc w:val="both"/>
        <w:rPr>
          <w:rFonts w:ascii="Ubuntu" w:eastAsia="Times New Roman" w:hAnsi="Ubuntu" w:cs="Arial"/>
          <w:sz w:val="20"/>
          <w:szCs w:val="20"/>
          <w:lang w:eastAsia="pl-PL"/>
        </w:rPr>
      </w:pPr>
    </w:p>
    <w:p w14:paraId="38CB2C6C" w14:textId="65740D3D" w:rsidR="00054FB1" w:rsidRPr="00054FB1" w:rsidRDefault="00054FB1" w:rsidP="00FC3CAD">
      <w:pPr>
        <w:spacing w:after="0" w:line="276" w:lineRule="auto"/>
        <w:jc w:val="both"/>
        <w:rPr>
          <w:rFonts w:ascii="Ubuntu" w:eastAsia="Times New Roman" w:hAnsi="Ubuntu" w:cs="Arial"/>
          <w:sz w:val="20"/>
          <w:szCs w:val="20"/>
          <w:lang w:eastAsia="pl-PL"/>
        </w:rPr>
      </w:pPr>
    </w:p>
    <w:p w14:paraId="302CCD7B" w14:textId="77777777" w:rsidR="00054FB1" w:rsidRPr="00054FB1" w:rsidRDefault="00054FB1" w:rsidP="00FC3CAD">
      <w:pPr>
        <w:spacing w:after="0" w:line="276" w:lineRule="auto"/>
        <w:jc w:val="both"/>
        <w:rPr>
          <w:rFonts w:ascii="Ubuntu" w:eastAsia="Times New Roman" w:hAnsi="Ubuntu" w:cs="Arial"/>
          <w:sz w:val="20"/>
          <w:szCs w:val="20"/>
          <w:lang w:eastAsia="pl-PL"/>
        </w:rPr>
      </w:pPr>
    </w:p>
    <w:p w14:paraId="2DD10F8C" w14:textId="70016F87" w:rsidR="006B1624" w:rsidRPr="00054FB1" w:rsidRDefault="00520A5F" w:rsidP="00DA3EAD">
      <w:pPr>
        <w:pStyle w:val="Akapitzlist"/>
        <w:numPr>
          <w:ilvl w:val="0"/>
          <w:numId w:val="1"/>
        </w:numPr>
        <w:spacing w:after="0" w:line="276" w:lineRule="auto"/>
        <w:jc w:val="both"/>
        <w:rPr>
          <w:rFonts w:ascii="Ubuntu" w:hAnsi="Ubuntu"/>
          <w:sz w:val="20"/>
          <w:szCs w:val="20"/>
        </w:rPr>
      </w:pPr>
      <w:r w:rsidRPr="00054FB1">
        <w:rPr>
          <w:rFonts w:ascii="Ubuntu" w:hAnsi="Ubuntu"/>
          <w:b/>
          <w:bCs/>
          <w:sz w:val="20"/>
          <w:szCs w:val="20"/>
        </w:rPr>
        <w:t xml:space="preserve">Klauzule </w:t>
      </w:r>
      <w:r w:rsidR="00E32669" w:rsidRPr="00054FB1">
        <w:rPr>
          <w:rFonts w:ascii="Ubuntu" w:hAnsi="Ubuntu"/>
          <w:b/>
          <w:bCs/>
          <w:sz w:val="20"/>
          <w:szCs w:val="20"/>
        </w:rPr>
        <w:t>Obligatoryjne</w:t>
      </w:r>
    </w:p>
    <w:tbl>
      <w:tblPr>
        <w:tblW w:w="11199"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985"/>
        <w:gridCol w:w="8647"/>
      </w:tblGrid>
      <w:tr w:rsidR="00E32669" w:rsidRPr="00054FB1" w14:paraId="0EA590EA" w14:textId="77777777" w:rsidTr="00054FB1">
        <w:trPr>
          <w:cantSplit/>
        </w:trPr>
        <w:tc>
          <w:tcPr>
            <w:tcW w:w="567" w:type="dxa"/>
            <w:tcBorders>
              <w:top w:val="single" w:sz="4" w:space="0" w:color="auto"/>
              <w:left w:val="single" w:sz="4" w:space="0" w:color="auto"/>
              <w:bottom w:val="single" w:sz="4" w:space="0" w:color="auto"/>
              <w:right w:val="single" w:sz="4" w:space="0" w:color="auto"/>
            </w:tcBorders>
            <w:vAlign w:val="center"/>
          </w:tcPr>
          <w:p w14:paraId="15C86DB1" w14:textId="77777777" w:rsidR="00E32669" w:rsidRPr="00054FB1" w:rsidRDefault="00E32669" w:rsidP="00513E34">
            <w:pPr>
              <w:jc w:val="center"/>
              <w:rPr>
                <w:rFonts w:ascii="Ubuntu" w:hAnsi="Ubuntu" w:cs="Arial"/>
                <w:b/>
                <w:sz w:val="20"/>
                <w:szCs w:val="20"/>
              </w:rPr>
            </w:pPr>
            <w:proofErr w:type="spellStart"/>
            <w:r w:rsidRPr="00054FB1">
              <w:rPr>
                <w:rFonts w:ascii="Ubuntu" w:hAnsi="Ubuntu" w:cs="Arial"/>
                <w:b/>
                <w:sz w:val="20"/>
                <w:szCs w:val="20"/>
              </w:rPr>
              <w:t>Lp</w:t>
            </w:r>
            <w:proofErr w:type="spellEnd"/>
          </w:p>
        </w:tc>
        <w:tc>
          <w:tcPr>
            <w:tcW w:w="1985" w:type="dxa"/>
            <w:tcBorders>
              <w:top w:val="single" w:sz="4" w:space="0" w:color="auto"/>
              <w:left w:val="single" w:sz="4" w:space="0" w:color="auto"/>
              <w:bottom w:val="single" w:sz="4" w:space="0" w:color="auto"/>
              <w:right w:val="single" w:sz="4" w:space="0" w:color="auto"/>
            </w:tcBorders>
            <w:vAlign w:val="center"/>
          </w:tcPr>
          <w:p w14:paraId="4524CA03" w14:textId="77777777" w:rsidR="00E32669" w:rsidRPr="00054FB1" w:rsidRDefault="00E32669" w:rsidP="00513E34">
            <w:pPr>
              <w:jc w:val="center"/>
              <w:rPr>
                <w:rFonts w:ascii="Ubuntu" w:hAnsi="Ubuntu" w:cs="Arial"/>
                <w:b/>
                <w:sz w:val="20"/>
                <w:szCs w:val="20"/>
              </w:rPr>
            </w:pPr>
            <w:r w:rsidRPr="00054FB1">
              <w:rPr>
                <w:rFonts w:ascii="Ubuntu" w:hAnsi="Ubuntu" w:cs="Arial"/>
                <w:b/>
                <w:sz w:val="20"/>
                <w:szCs w:val="20"/>
              </w:rPr>
              <w:t>Nazwa klauzuli</w:t>
            </w:r>
          </w:p>
        </w:tc>
        <w:tc>
          <w:tcPr>
            <w:tcW w:w="8647" w:type="dxa"/>
            <w:tcBorders>
              <w:top w:val="single" w:sz="4" w:space="0" w:color="auto"/>
              <w:left w:val="single" w:sz="4" w:space="0" w:color="auto"/>
              <w:bottom w:val="single" w:sz="4" w:space="0" w:color="auto"/>
              <w:right w:val="single" w:sz="4" w:space="0" w:color="auto"/>
            </w:tcBorders>
          </w:tcPr>
          <w:p w14:paraId="2F669D19" w14:textId="77777777" w:rsidR="00E32669" w:rsidRPr="00054FB1" w:rsidRDefault="00E32669" w:rsidP="00513E34">
            <w:pPr>
              <w:jc w:val="both"/>
              <w:rPr>
                <w:rFonts w:ascii="Ubuntu" w:hAnsi="Ubuntu" w:cs="Arial"/>
                <w:b/>
                <w:sz w:val="20"/>
                <w:szCs w:val="20"/>
              </w:rPr>
            </w:pPr>
            <w:r w:rsidRPr="00054FB1">
              <w:rPr>
                <w:rFonts w:ascii="Ubuntu" w:hAnsi="Ubuntu" w:cs="Arial"/>
                <w:b/>
                <w:sz w:val="20"/>
                <w:szCs w:val="20"/>
              </w:rPr>
              <w:t>Treść klauzuli</w:t>
            </w:r>
          </w:p>
        </w:tc>
      </w:tr>
      <w:tr w:rsidR="00E32669" w:rsidRPr="00054FB1" w14:paraId="2C948713" w14:textId="77777777" w:rsidTr="00054FB1">
        <w:trPr>
          <w:cantSplit/>
        </w:trPr>
        <w:tc>
          <w:tcPr>
            <w:tcW w:w="567" w:type="dxa"/>
            <w:tcBorders>
              <w:top w:val="single" w:sz="4" w:space="0" w:color="auto"/>
              <w:left w:val="single" w:sz="4" w:space="0" w:color="auto"/>
              <w:bottom w:val="single" w:sz="4" w:space="0" w:color="auto"/>
              <w:right w:val="single" w:sz="4" w:space="0" w:color="auto"/>
            </w:tcBorders>
            <w:vAlign w:val="center"/>
          </w:tcPr>
          <w:p w14:paraId="00B529C4" w14:textId="77777777" w:rsidR="00E32669" w:rsidRPr="00054FB1" w:rsidRDefault="00E32669" w:rsidP="00513E34">
            <w:pPr>
              <w:jc w:val="center"/>
              <w:rPr>
                <w:rFonts w:ascii="Ubuntu" w:hAnsi="Ubuntu" w:cs="Arial"/>
                <w:b/>
                <w:sz w:val="20"/>
                <w:szCs w:val="20"/>
              </w:rPr>
            </w:pPr>
            <w:r w:rsidRPr="00054FB1">
              <w:rPr>
                <w:rFonts w:ascii="Ubuntu" w:hAnsi="Ubuntu" w:cs="Arial"/>
                <w:b/>
                <w:sz w:val="20"/>
                <w:szCs w:val="20"/>
              </w:rPr>
              <w:t>1</w:t>
            </w:r>
          </w:p>
        </w:tc>
        <w:tc>
          <w:tcPr>
            <w:tcW w:w="1985" w:type="dxa"/>
            <w:tcBorders>
              <w:top w:val="single" w:sz="4" w:space="0" w:color="auto"/>
              <w:left w:val="single" w:sz="4" w:space="0" w:color="auto"/>
              <w:bottom w:val="single" w:sz="4" w:space="0" w:color="auto"/>
              <w:right w:val="single" w:sz="4" w:space="0" w:color="auto"/>
            </w:tcBorders>
            <w:vAlign w:val="center"/>
          </w:tcPr>
          <w:p w14:paraId="411005FE" w14:textId="77777777" w:rsidR="00E32669" w:rsidRPr="00054FB1" w:rsidRDefault="00E32669" w:rsidP="00513E34">
            <w:pPr>
              <w:jc w:val="center"/>
              <w:rPr>
                <w:rFonts w:ascii="Ubuntu" w:hAnsi="Ubuntu" w:cs="Arial"/>
                <w:sz w:val="18"/>
                <w:szCs w:val="18"/>
              </w:rPr>
            </w:pPr>
            <w:r w:rsidRPr="00054FB1">
              <w:rPr>
                <w:rFonts w:ascii="Ubuntu" w:hAnsi="Ubuntu" w:cs="Arial"/>
                <w:sz w:val="18"/>
                <w:szCs w:val="18"/>
              </w:rPr>
              <w:t>Klauzula generalna</w:t>
            </w:r>
          </w:p>
        </w:tc>
        <w:tc>
          <w:tcPr>
            <w:tcW w:w="8647" w:type="dxa"/>
            <w:tcBorders>
              <w:top w:val="single" w:sz="4" w:space="0" w:color="auto"/>
              <w:left w:val="single" w:sz="4" w:space="0" w:color="auto"/>
              <w:bottom w:val="single" w:sz="4" w:space="0" w:color="auto"/>
              <w:right w:val="single" w:sz="4" w:space="0" w:color="auto"/>
            </w:tcBorders>
          </w:tcPr>
          <w:p w14:paraId="1EC2A72F" w14:textId="77777777" w:rsidR="00E32669" w:rsidRPr="00054FB1" w:rsidRDefault="00E32669" w:rsidP="00513E34">
            <w:pPr>
              <w:jc w:val="both"/>
              <w:rPr>
                <w:rFonts w:ascii="Ubuntu" w:hAnsi="Ubuntu" w:cs="Arial"/>
                <w:sz w:val="18"/>
                <w:szCs w:val="18"/>
              </w:rPr>
            </w:pPr>
            <w:r w:rsidRPr="00054FB1">
              <w:rPr>
                <w:rFonts w:ascii="Ubuntu" w:hAnsi="Ubuntu" w:cs="Arial"/>
                <w:sz w:val="18"/>
                <w:szCs w:val="18"/>
              </w:rPr>
              <w:t>Klauzule dodatkowe (obligatoryjne, zaakceptowane fakultatywne) oraz postanowienia szczególne zawarte w SIWZ (w umowie ubezpieczenia) będą miały zastosowanie tylko wtedy, gdy nie będą zawężać ochrony ubezpieczeniowej (odpowiedzialności Ubezpieczyciela/ Wykonawcy) wynikającej z OWU (ogólnych warunków ubezpieczenia) w ubezpieczeniu, do którego zostaną włączone. W sytuacji, gdy zgodnie z treścią klauzuli w stosunku do OWU (ogólnych warunków ubezpieczenia) – dochodzi do zawężenia odpowiedzialności Ubezpieczyciela/Wykonawcy w danym ubezpieczeniu, zastosowanie będą miały tylko te zapisy w tych klauzulach, które tej odpowiedzialności nie zawężają.</w:t>
            </w:r>
          </w:p>
        </w:tc>
      </w:tr>
      <w:tr w:rsidR="00E32669" w:rsidRPr="00054FB1" w14:paraId="304F7CAD" w14:textId="77777777" w:rsidTr="00054FB1">
        <w:trPr>
          <w:cantSplit/>
        </w:trPr>
        <w:tc>
          <w:tcPr>
            <w:tcW w:w="567" w:type="dxa"/>
            <w:tcBorders>
              <w:top w:val="single" w:sz="4" w:space="0" w:color="auto"/>
              <w:left w:val="single" w:sz="4" w:space="0" w:color="auto"/>
              <w:bottom w:val="single" w:sz="4" w:space="0" w:color="auto"/>
              <w:right w:val="single" w:sz="4" w:space="0" w:color="auto"/>
            </w:tcBorders>
            <w:vAlign w:val="center"/>
          </w:tcPr>
          <w:p w14:paraId="590EA4F0" w14:textId="77777777" w:rsidR="00E32669" w:rsidRPr="00054FB1" w:rsidRDefault="00E32669" w:rsidP="00513E34">
            <w:pPr>
              <w:jc w:val="center"/>
              <w:rPr>
                <w:rFonts w:ascii="Ubuntu" w:hAnsi="Ubuntu" w:cs="Arial"/>
                <w:b/>
                <w:sz w:val="20"/>
                <w:szCs w:val="20"/>
              </w:rPr>
            </w:pPr>
            <w:r w:rsidRPr="00054FB1">
              <w:rPr>
                <w:rFonts w:ascii="Ubuntu" w:hAnsi="Ubuntu" w:cs="Arial"/>
                <w:b/>
                <w:sz w:val="20"/>
                <w:szCs w:val="20"/>
              </w:rPr>
              <w:t>2</w:t>
            </w:r>
          </w:p>
        </w:tc>
        <w:tc>
          <w:tcPr>
            <w:tcW w:w="1985" w:type="dxa"/>
            <w:tcBorders>
              <w:top w:val="single" w:sz="4" w:space="0" w:color="auto"/>
              <w:left w:val="single" w:sz="4" w:space="0" w:color="auto"/>
              <w:bottom w:val="single" w:sz="4" w:space="0" w:color="auto"/>
              <w:right w:val="single" w:sz="4" w:space="0" w:color="auto"/>
            </w:tcBorders>
            <w:vAlign w:val="center"/>
          </w:tcPr>
          <w:p w14:paraId="21DA7E81" w14:textId="78B08CF1" w:rsidR="00E32669" w:rsidRPr="00054FB1" w:rsidRDefault="00E32669" w:rsidP="00513E34">
            <w:pPr>
              <w:jc w:val="center"/>
              <w:rPr>
                <w:rFonts w:ascii="Ubuntu" w:hAnsi="Ubuntu" w:cs="Arial"/>
                <w:sz w:val="18"/>
                <w:szCs w:val="18"/>
              </w:rPr>
            </w:pPr>
            <w:r w:rsidRPr="00054FB1">
              <w:rPr>
                <w:rFonts w:ascii="Ubuntu" w:hAnsi="Ubuntu" w:cs="Arial"/>
                <w:sz w:val="18"/>
                <w:szCs w:val="18"/>
              </w:rPr>
              <w:t>Klauzula reprezentant</w:t>
            </w:r>
            <w:r w:rsidR="001970EF" w:rsidRPr="00054FB1">
              <w:rPr>
                <w:rFonts w:ascii="Ubuntu" w:hAnsi="Ubuntu" w:cs="Arial"/>
                <w:sz w:val="18"/>
                <w:szCs w:val="18"/>
              </w:rPr>
              <w:t>ó</w:t>
            </w:r>
            <w:r w:rsidRPr="00054FB1">
              <w:rPr>
                <w:rFonts w:ascii="Ubuntu" w:hAnsi="Ubuntu" w:cs="Arial"/>
                <w:sz w:val="18"/>
                <w:szCs w:val="18"/>
              </w:rPr>
              <w:t>w</w:t>
            </w:r>
          </w:p>
        </w:tc>
        <w:tc>
          <w:tcPr>
            <w:tcW w:w="8647" w:type="dxa"/>
            <w:tcBorders>
              <w:top w:val="single" w:sz="4" w:space="0" w:color="auto"/>
              <w:left w:val="single" w:sz="4" w:space="0" w:color="auto"/>
              <w:bottom w:val="single" w:sz="4" w:space="0" w:color="auto"/>
              <w:right w:val="single" w:sz="4" w:space="0" w:color="auto"/>
            </w:tcBorders>
          </w:tcPr>
          <w:p w14:paraId="5633E33E" w14:textId="77777777" w:rsidR="00E32669" w:rsidRPr="00054FB1" w:rsidRDefault="00E32669" w:rsidP="00513E34">
            <w:pPr>
              <w:tabs>
                <w:tab w:val="num" w:pos="6480"/>
              </w:tabs>
              <w:jc w:val="both"/>
              <w:rPr>
                <w:rFonts w:ascii="Ubuntu" w:hAnsi="Ubuntu" w:cs="Arial"/>
                <w:sz w:val="18"/>
                <w:szCs w:val="18"/>
              </w:rPr>
            </w:pPr>
            <w:r w:rsidRPr="00054FB1">
              <w:rPr>
                <w:rFonts w:ascii="Ubuntu" w:hAnsi="Ubuntu" w:cs="Arial"/>
                <w:sz w:val="18"/>
                <w:szCs w:val="18"/>
              </w:rPr>
              <w:t>Strony uzgodniły, że Wykonawca (Ubezpieczyciel)  jest wolny od odpowiedzialności za szkody powstałe wyłącznie wskutek winy umyślnej lub rażącego niedbalstwa reprezentantów Zamawiającego (Ubezpieczającego). Dla celów niniejszej umowy za reprezentantów Zamawiającego (Ubezpieczającego) uważa się osoby lub organ wieloosobowy (zarząd), które zgodnie z obowiązującymi przepisami lub statutem uprawnione są do zarządzania ubezpieczonym podmiotem gospodarczym, z włączeniem prokurentów, ustanowionych przez ten podmiot.</w:t>
            </w:r>
          </w:p>
          <w:p w14:paraId="1FA1AD33" w14:textId="77777777" w:rsidR="00E32669" w:rsidRPr="00054FB1" w:rsidRDefault="00E32669" w:rsidP="00513E34">
            <w:pPr>
              <w:jc w:val="both"/>
              <w:rPr>
                <w:rFonts w:ascii="Ubuntu" w:hAnsi="Ubuntu" w:cs="Arial"/>
                <w:sz w:val="18"/>
                <w:szCs w:val="18"/>
              </w:rPr>
            </w:pPr>
            <w:r w:rsidRPr="00054FB1">
              <w:rPr>
                <w:rFonts w:ascii="Ubuntu" w:hAnsi="Ubuntu" w:cs="Arial"/>
                <w:sz w:val="18"/>
                <w:szCs w:val="18"/>
              </w:rPr>
              <w:t>Za szkody powstałe wskutek rażącego niedbalstwa oraz winy umyślnej wszystkich pozostałych osób, Wykonawca (Ubezpieczyciel) ponosi odpowiedzialność.</w:t>
            </w:r>
          </w:p>
          <w:p w14:paraId="187E31AE" w14:textId="77777777" w:rsidR="00E32669" w:rsidRPr="00054FB1" w:rsidRDefault="00E32669" w:rsidP="00513E34">
            <w:pPr>
              <w:jc w:val="both"/>
              <w:rPr>
                <w:rFonts w:ascii="Ubuntu" w:hAnsi="Ubuntu" w:cs="Arial"/>
                <w:b/>
                <w:i/>
                <w:sz w:val="18"/>
                <w:szCs w:val="18"/>
                <w:u w:val="single"/>
              </w:rPr>
            </w:pPr>
            <w:r w:rsidRPr="00054FB1">
              <w:rPr>
                <w:rFonts w:ascii="Ubuntu" w:hAnsi="Ubuntu" w:cs="Arial"/>
                <w:b/>
                <w:i/>
                <w:sz w:val="18"/>
                <w:szCs w:val="18"/>
                <w:u w:val="single"/>
              </w:rPr>
              <w:t>Niniejsza klauzula ma zastosowanie w:</w:t>
            </w:r>
          </w:p>
          <w:p w14:paraId="3C44A3DF" w14:textId="77777777" w:rsidR="00E32669" w:rsidRPr="00054FB1" w:rsidRDefault="00E32669" w:rsidP="00E32669">
            <w:pPr>
              <w:numPr>
                <w:ilvl w:val="0"/>
                <w:numId w:val="6"/>
              </w:numPr>
              <w:tabs>
                <w:tab w:val="num" w:pos="1843"/>
              </w:tabs>
              <w:spacing w:after="0" w:line="240" w:lineRule="auto"/>
              <w:jc w:val="both"/>
              <w:rPr>
                <w:rFonts w:ascii="Ubuntu" w:hAnsi="Ubuntu" w:cs="Arial"/>
                <w:b/>
                <w:i/>
                <w:sz w:val="18"/>
                <w:szCs w:val="18"/>
                <w:u w:val="single"/>
              </w:rPr>
            </w:pPr>
            <w:r w:rsidRPr="00054FB1">
              <w:rPr>
                <w:rFonts w:ascii="Ubuntu" w:hAnsi="Ubuntu" w:cs="Arial"/>
                <w:b/>
                <w:i/>
                <w:sz w:val="18"/>
                <w:szCs w:val="18"/>
                <w:u w:val="single"/>
              </w:rPr>
              <w:t>Ubezpieczeniach komunikacyjnych – Autocasco.</w:t>
            </w:r>
          </w:p>
        </w:tc>
      </w:tr>
      <w:tr w:rsidR="00E32669" w:rsidRPr="00054FB1" w14:paraId="525D823C" w14:textId="77777777" w:rsidTr="00054FB1">
        <w:trPr>
          <w:cantSplit/>
        </w:trPr>
        <w:tc>
          <w:tcPr>
            <w:tcW w:w="567" w:type="dxa"/>
            <w:tcBorders>
              <w:top w:val="single" w:sz="4" w:space="0" w:color="auto"/>
              <w:left w:val="single" w:sz="4" w:space="0" w:color="auto"/>
              <w:bottom w:val="single" w:sz="4" w:space="0" w:color="auto"/>
              <w:right w:val="single" w:sz="4" w:space="0" w:color="auto"/>
            </w:tcBorders>
            <w:vAlign w:val="center"/>
          </w:tcPr>
          <w:p w14:paraId="746ECA71" w14:textId="77777777" w:rsidR="00E32669" w:rsidRPr="00054FB1" w:rsidRDefault="00E32669" w:rsidP="00513E34">
            <w:pPr>
              <w:jc w:val="center"/>
              <w:rPr>
                <w:rFonts w:ascii="Ubuntu" w:hAnsi="Ubuntu" w:cs="Arial"/>
                <w:b/>
                <w:sz w:val="20"/>
                <w:szCs w:val="20"/>
              </w:rPr>
            </w:pPr>
            <w:r w:rsidRPr="00054FB1">
              <w:rPr>
                <w:rFonts w:ascii="Ubuntu" w:hAnsi="Ubuntu" w:cs="Arial"/>
                <w:b/>
                <w:sz w:val="20"/>
                <w:szCs w:val="20"/>
              </w:rPr>
              <w:t>3</w:t>
            </w:r>
          </w:p>
        </w:tc>
        <w:tc>
          <w:tcPr>
            <w:tcW w:w="1985" w:type="dxa"/>
            <w:tcBorders>
              <w:top w:val="single" w:sz="4" w:space="0" w:color="auto"/>
              <w:left w:val="single" w:sz="4" w:space="0" w:color="auto"/>
              <w:bottom w:val="single" w:sz="4" w:space="0" w:color="auto"/>
              <w:right w:val="single" w:sz="4" w:space="0" w:color="auto"/>
            </w:tcBorders>
            <w:vAlign w:val="center"/>
          </w:tcPr>
          <w:p w14:paraId="595949D5" w14:textId="77777777" w:rsidR="00E32669" w:rsidRPr="00054FB1" w:rsidRDefault="00E32669" w:rsidP="00513E34">
            <w:pPr>
              <w:jc w:val="center"/>
              <w:rPr>
                <w:rFonts w:ascii="Ubuntu" w:hAnsi="Ubuntu" w:cs="Arial"/>
                <w:sz w:val="18"/>
                <w:szCs w:val="18"/>
              </w:rPr>
            </w:pPr>
            <w:r w:rsidRPr="00054FB1">
              <w:rPr>
                <w:rFonts w:ascii="Ubuntu" w:hAnsi="Ubuntu" w:cs="Arial"/>
                <w:sz w:val="18"/>
                <w:szCs w:val="18"/>
              </w:rPr>
              <w:t>Klauzula czasu ochrony</w:t>
            </w:r>
          </w:p>
        </w:tc>
        <w:tc>
          <w:tcPr>
            <w:tcW w:w="8647" w:type="dxa"/>
            <w:tcBorders>
              <w:top w:val="single" w:sz="4" w:space="0" w:color="auto"/>
              <w:left w:val="single" w:sz="4" w:space="0" w:color="auto"/>
              <w:bottom w:val="single" w:sz="4" w:space="0" w:color="auto"/>
              <w:right w:val="single" w:sz="4" w:space="0" w:color="auto"/>
            </w:tcBorders>
          </w:tcPr>
          <w:p w14:paraId="51726916" w14:textId="77777777" w:rsidR="00E32669" w:rsidRPr="00054FB1" w:rsidRDefault="00E32669" w:rsidP="00513E34">
            <w:pPr>
              <w:jc w:val="both"/>
              <w:rPr>
                <w:rFonts w:ascii="Ubuntu" w:hAnsi="Ubuntu" w:cs="Arial"/>
                <w:sz w:val="18"/>
                <w:szCs w:val="18"/>
              </w:rPr>
            </w:pPr>
            <w:r w:rsidRPr="00054FB1">
              <w:rPr>
                <w:rFonts w:ascii="Ubuntu" w:hAnsi="Ubuntu" w:cs="Arial"/>
                <w:sz w:val="18"/>
                <w:szCs w:val="18"/>
              </w:rPr>
              <w:t>Ustala się, iż początek okresu ubezpieczenia jest tożsamy z początkiem odpowiedzialności Ubezpieczyciela/Wykonawcy pod warunkiem opłacenia składki zgodnie z postanowieniami umowy ubezpieczenia.</w:t>
            </w:r>
          </w:p>
          <w:p w14:paraId="2D3662BC" w14:textId="77777777" w:rsidR="00E32669" w:rsidRPr="00054FB1" w:rsidRDefault="00E32669" w:rsidP="00513E34">
            <w:pPr>
              <w:jc w:val="both"/>
              <w:rPr>
                <w:rFonts w:ascii="Ubuntu" w:hAnsi="Ubuntu" w:cs="Arial"/>
                <w:b/>
                <w:i/>
                <w:sz w:val="18"/>
                <w:szCs w:val="18"/>
                <w:u w:val="single"/>
              </w:rPr>
            </w:pPr>
            <w:r w:rsidRPr="00054FB1">
              <w:rPr>
                <w:rFonts w:ascii="Ubuntu" w:hAnsi="Ubuntu" w:cs="Arial"/>
                <w:b/>
                <w:i/>
                <w:sz w:val="18"/>
                <w:szCs w:val="18"/>
                <w:u w:val="single"/>
              </w:rPr>
              <w:t>Niniejsza klauzula ma zastosowanie w:</w:t>
            </w:r>
          </w:p>
          <w:p w14:paraId="1A7695CC" w14:textId="77777777" w:rsidR="00E32669" w:rsidRPr="00054FB1" w:rsidRDefault="00E32669" w:rsidP="00513E34">
            <w:pPr>
              <w:jc w:val="both"/>
              <w:rPr>
                <w:rFonts w:ascii="Ubuntu" w:hAnsi="Ubuntu" w:cs="Arial"/>
                <w:b/>
                <w:i/>
                <w:sz w:val="18"/>
                <w:szCs w:val="18"/>
                <w:u w:val="single"/>
              </w:rPr>
            </w:pPr>
            <w:r w:rsidRPr="00054FB1">
              <w:rPr>
                <w:rFonts w:ascii="Ubuntu" w:hAnsi="Ubuntu" w:cs="Arial"/>
                <w:b/>
                <w:i/>
                <w:sz w:val="18"/>
                <w:szCs w:val="18"/>
              </w:rPr>
              <w:t xml:space="preserve">             -        </w:t>
            </w:r>
            <w:r w:rsidRPr="00054FB1">
              <w:rPr>
                <w:rFonts w:ascii="Ubuntu" w:hAnsi="Ubuntu" w:cs="Arial"/>
                <w:b/>
                <w:i/>
                <w:sz w:val="18"/>
                <w:szCs w:val="18"/>
                <w:u w:val="single"/>
              </w:rPr>
              <w:t>Ubezpieczeniach komunikacyjnych - Autocasco oraz NNW.</w:t>
            </w:r>
          </w:p>
        </w:tc>
      </w:tr>
      <w:tr w:rsidR="00E32669" w:rsidRPr="00054FB1" w14:paraId="5722E5E3" w14:textId="77777777" w:rsidTr="00054FB1">
        <w:trPr>
          <w:cantSplit/>
        </w:trPr>
        <w:tc>
          <w:tcPr>
            <w:tcW w:w="567" w:type="dxa"/>
            <w:tcBorders>
              <w:top w:val="single" w:sz="4" w:space="0" w:color="auto"/>
              <w:left w:val="single" w:sz="4" w:space="0" w:color="auto"/>
              <w:bottom w:val="single" w:sz="4" w:space="0" w:color="auto"/>
              <w:right w:val="single" w:sz="4" w:space="0" w:color="auto"/>
            </w:tcBorders>
            <w:vAlign w:val="center"/>
          </w:tcPr>
          <w:p w14:paraId="685A0A71" w14:textId="77777777" w:rsidR="00E32669" w:rsidRPr="00054FB1" w:rsidRDefault="00E32669" w:rsidP="00513E34">
            <w:pPr>
              <w:jc w:val="center"/>
              <w:rPr>
                <w:rFonts w:ascii="Ubuntu" w:hAnsi="Ubuntu" w:cs="Arial"/>
                <w:b/>
                <w:sz w:val="20"/>
                <w:szCs w:val="20"/>
              </w:rPr>
            </w:pPr>
            <w:r w:rsidRPr="00054FB1">
              <w:rPr>
                <w:rFonts w:ascii="Ubuntu" w:hAnsi="Ubuntu" w:cs="Arial"/>
                <w:b/>
                <w:sz w:val="20"/>
                <w:szCs w:val="20"/>
              </w:rPr>
              <w:t>4</w:t>
            </w:r>
          </w:p>
        </w:tc>
        <w:tc>
          <w:tcPr>
            <w:tcW w:w="1985" w:type="dxa"/>
            <w:tcBorders>
              <w:top w:val="single" w:sz="4" w:space="0" w:color="auto"/>
              <w:left w:val="single" w:sz="4" w:space="0" w:color="auto"/>
              <w:bottom w:val="single" w:sz="4" w:space="0" w:color="auto"/>
              <w:right w:val="single" w:sz="4" w:space="0" w:color="auto"/>
            </w:tcBorders>
            <w:vAlign w:val="center"/>
          </w:tcPr>
          <w:p w14:paraId="614F784D" w14:textId="77777777" w:rsidR="00E32669" w:rsidRPr="00054FB1" w:rsidRDefault="00E32669" w:rsidP="00513E34">
            <w:pPr>
              <w:jc w:val="center"/>
              <w:rPr>
                <w:rFonts w:ascii="Ubuntu" w:hAnsi="Ubuntu" w:cs="Arial"/>
                <w:sz w:val="18"/>
                <w:szCs w:val="18"/>
              </w:rPr>
            </w:pPr>
            <w:r w:rsidRPr="00054FB1">
              <w:rPr>
                <w:rFonts w:ascii="Ubuntu" w:hAnsi="Ubuntu" w:cs="Arial"/>
                <w:sz w:val="18"/>
                <w:szCs w:val="18"/>
              </w:rPr>
              <w:t>Klauzula opóźnienia w płatnościach składek</w:t>
            </w:r>
          </w:p>
        </w:tc>
        <w:tc>
          <w:tcPr>
            <w:tcW w:w="8647" w:type="dxa"/>
            <w:tcBorders>
              <w:top w:val="single" w:sz="4" w:space="0" w:color="auto"/>
              <w:left w:val="single" w:sz="4" w:space="0" w:color="auto"/>
              <w:bottom w:val="single" w:sz="4" w:space="0" w:color="auto"/>
              <w:right w:val="single" w:sz="4" w:space="0" w:color="auto"/>
            </w:tcBorders>
          </w:tcPr>
          <w:p w14:paraId="40C7075A" w14:textId="77777777" w:rsidR="00E32669" w:rsidRPr="00054FB1" w:rsidRDefault="00E32669" w:rsidP="00513E34">
            <w:pPr>
              <w:jc w:val="both"/>
              <w:rPr>
                <w:rFonts w:ascii="Ubuntu" w:hAnsi="Ubuntu" w:cs="Arial"/>
                <w:sz w:val="18"/>
                <w:szCs w:val="18"/>
              </w:rPr>
            </w:pPr>
            <w:r w:rsidRPr="00054FB1">
              <w:rPr>
                <w:rFonts w:ascii="Ubuntu" w:hAnsi="Ubuntu" w:cs="Arial"/>
                <w:sz w:val="18"/>
                <w:szCs w:val="18"/>
              </w:rPr>
              <w:t>Ustala się, iż brak wpłaty przez Ubezpieczającego/Zamawiającego składki, bądź którejkolwiek z rat w terminie przewidzianym w polisie nie powoduje wygaśnięcia (rozwiązania) umowy ubezpieczenia, nie skutkuje również zawieszeniem udzielanej ochrony ubezpieczeniowej. Ubezpieczycielowi/Wykonawcy przysługuje jedynie roszczenie o zaległą składkę. Początek okresu ubezpieczenia jest tożsamy z początkiem odpowiedzialności Ubezpieczyciela/Wykonawcy. Ochrona wygasa, gdy pomimo wyznaczenia przez Ubezpieczyciela/Wykonawcę kolejnego terminu na opłacenie składki lub raty składki (i pisemnego powiadomienia Ubezpieczającego/Zamawiającego co najmniej 7 dni przed tym terminem), należność nie zostanie uregulowana.</w:t>
            </w:r>
          </w:p>
          <w:p w14:paraId="2E71D852" w14:textId="77777777" w:rsidR="00E32669" w:rsidRPr="00054FB1" w:rsidRDefault="00E32669" w:rsidP="00513E34">
            <w:pPr>
              <w:jc w:val="both"/>
              <w:rPr>
                <w:rFonts w:ascii="Ubuntu" w:hAnsi="Ubuntu" w:cs="Arial"/>
                <w:b/>
                <w:i/>
                <w:sz w:val="18"/>
                <w:szCs w:val="18"/>
                <w:u w:val="single"/>
              </w:rPr>
            </w:pPr>
            <w:r w:rsidRPr="00054FB1">
              <w:rPr>
                <w:rFonts w:ascii="Ubuntu" w:hAnsi="Ubuntu" w:cs="Arial"/>
                <w:b/>
                <w:i/>
                <w:sz w:val="18"/>
                <w:szCs w:val="18"/>
                <w:u w:val="single"/>
              </w:rPr>
              <w:t>Niniejsza klauzula ma zastosowanie w:</w:t>
            </w:r>
          </w:p>
          <w:p w14:paraId="60848659" w14:textId="77777777" w:rsidR="00E32669" w:rsidRPr="00054FB1" w:rsidRDefault="00E32669" w:rsidP="00E32669">
            <w:pPr>
              <w:numPr>
                <w:ilvl w:val="0"/>
                <w:numId w:val="6"/>
              </w:numPr>
              <w:spacing w:after="0" w:line="240" w:lineRule="auto"/>
              <w:jc w:val="both"/>
              <w:rPr>
                <w:rFonts w:ascii="Ubuntu" w:hAnsi="Ubuntu" w:cs="Arial"/>
                <w:sz w:val="18"/>
                <w:szCs w:val="18"/>
              </w:rPr>
            </w:pPr>
            <w:r w:rsidRPr="00054FB1">
              <w:rPr>
                <w:rFonts w:ascii="Ubuntu" w:hAnsi="Ubuntu" w:cs="Arial"/>
                <w:b/>
                <w:i/>
                <w:sz w:val="18"/>
                <w:szCs w:val="18"/>
                <w:u w:val="single"/>
              </w:rPr>
              <w:t>Ubezpieczeniach komunikacyjnych - Autocasco oraz NNW.</w:t>
            </w:r>
          </w:p>
        </w:tc>
      </w:tr>
      <w:tr w:rsidR="00E32669" w:rsidRPr="00054FB1" w14:paraId="733A347D" w14:textId="77777777" w:rsidTr="00054FB1">
        <w:trPr>
          <w:cantSplit/>
        </w:trPr>
        <w:tc>
          <w:tcPr>
            <w:tcW w:w="567" w:type="dxa"/>
            <w:tcBorders>
              <w:top w:val="single" w:sz="4" w:space="0" w:color="auto"/>
              <w:left w:val="single" w:sz="4" w:space="0" w:color="auto"/>
              <w:bottom w:val="single" w:sz="4" w:space="0" w:color="auto"/>
              <w:right w:val="single" w:sz="4" w:space="0" w:color="auto"/>
            </w:tcBorders>
            <w:vAlign w:val="center"/>
          </w:tcPr>
          <w:p w14:paraId="70DA2255" w14:textId="77777777" w:rsidR="00E32669" w:rsidRPr="00054FB1" w:rsidRDefault="00E32669" w:rsidP="00513E34">
            <w:pPr>
              <w:jc w:val="center"/>
              <w:rPr>
                <w:rFonts w:ascii="Ubuntu" w:hAnsi="Ubuntu" w:cs="Arial"/>
                <w:b/>
                <w:sz w:val="20"/>
                <w:szCs w:val="20"/>
              </w:rPr>
            </w:pPr>
            <w:r w:rsidRPr="00054FB1">
              <w:rPr>
                <w:rFonts w:ascii="Ubuntu" w:hAnsi="Ubuntu" w:cs="Arial"/>
                <w:b/>
                <w:sz w:val="20"/>
                <w:szCs w:val="20"/>
              </w:rPr>
              <w:t>5</w:t>
            </w:r>
          </w:p>
        </w:tc>
        <w:tc>
          <w:tcPr>
            <w:tcW w:w="1985" w:type="dxa"/>
            <w:tcBorders>
              <w:top w:val="single" w:sz="4" w:space="0" w:color="auto"/>
              <w:left w:val="single" w:sz="4" w:space="0" w:color="auto"/>
              <w:bottom w:val="single" w:sz="4" w:space="0" w:color="auto"/>
              <w:right w:val="single" w:sz="4" w:space="0" w:color="auto"/>
            </w:tcBorders>
            <w:vAlign w:val="center"/>
          </w:tcPr>
          <w:p w14:paraId="7B641428" w14:textId="77777777" w:rsidR="00E32669" w:rsidRPr="00054FB1" w:rsidRDefault="00E32669" w:rsidP="00513E34">
            <w:pPr>
              <w:jc w:val="center"/>
              <w:rPr>
                <w:rFonts w:ascii="Ubuntu" w:hAnsi="Ubuntu" w:cs="Arial"/>
                <w:sz w:val="18"/>
                <w:szCs w:val="18"/>
              </w:rPr>
            </w:pPr>
            <w:r w:rsidRPr="00054FB1">
              <w:rPr>
                <w:rFonts w:ascii="Ubuntu" w:hAnsi="Ubuntu" w:cs="Arial"/>
                <w:sz w:val="18"/>
                <w:szCs w:val="18"/>
              </w:rPr>
              <w:t>Klauzula rozstrzygania sporów</w:t>
            </w:r>
          </w:p>
        </w:tc>
        <w:tc>
          <w:tcPr>
            <w:tcW w:w="8647" w:type="dxa"/>
            <w:tcBorders>
              <w:top w:val="single" w:sz="4" w:space="0" w:color="auto"/>
              <w:left w:val="single" w:sz="4" w:space="0" w:color="auto"/>
              <w:bottom w:val="single" w:sz="4" w:space="0" w:color="auto"/>
              <w:right w:val="single" w:sz="4" w:space="0" w:color="auto"/>
            </w:tcBorders>
          </w:tcPr>
          <w:p w14:paraId="49663758" w14:textId="77777777" w:rsidR="00E32669" w:rsidRPr="00054FB1" w:rsidRDefault="00E32669" w:rsidP="00513E34">
            <w:pPr>
              <w:jc w:val="both"/>
              <w:rPr>
                <w:rFonts w:ascii="Ubuntu" w:hAnsi="Ubuntu" w:cs="Arial"/>
                <w:sz w:val="18"/>
                <w:szCs w:val="18"/>
              </w:rPr>
            </w:pPr>
            <w:r w:rsidRPr="00054FB1">
              <w:rPr>
                <w:rFonts w:ascii="Ubuntu" w:hAnsi="Ubuntu" w:cs="Arial"/>
                <w:sz w:val="18"/>
                <w:szCs w:val="18"/>
              </w:rPr>
              <w:t>Z zachowaniem pozostałych nie zmienionych niniejszą klauzulą postanowień ogólnych warunków ubezpieczenia ustala się, że spory wynikające z umów ubezpieczenia rozpatrują sądy właściwe dla siedziby Ubezpieczającego/Zamawiającego.</w:t>
            </w:r>
          </w:p>
          <w:p w14:paraId="71660BB3" w14:textId="77777777" w:rsidR="00E32669" w:rsidRPr="00054FB1" w:rsidRDefault="00E32669" w:rsidP="00513E34">
            <w:pPr>
              <w:jc w:val="both"/>
              <w:rPr>
                <w:rFonts w:ascii="Ubuntu" w:hAnsi="Ubuntu" w:cs="Arial"/>
                <w:b/>
                <w:i/>
                <w:sz w:val="18"/>
                <w:szCs w:val="18"/>
                <w:u w:val="single"/>
              </w:rPr>
            </w:pPr>
            <w:r w:rsidRPr="00054FB1">
              <w:rPr>
                <w:rFonts w:ascii="Ubuntu" w:hAnsi="Ubuntu" w:cs="Arial"/>
                <w:b/>
                <w:i/>
                <w:sz w:val="18"/>
                <w:szCs w:val="18"/>
                <w:u w:val="single"/>
              </w:rPr>
              <w:t>Niniejsza klauzula ma zastosowanie w następujących ryzykach:</w:t>
            </w:r>
          </w:p>
          <w:p w14:paraId="72DBBEF8" w14:textId="77777777" w:rsidR="00E32669" w:rsidRPr="00054FB1" w:rsidRDefault="00E32669" w:rsidP="00E32669">
            <w:pPr>
              <w:numPr>
                <w:ilvl w:val="0"/>
                <w:numId w:val="6"/>
              </w:numPr>
              <w:spacing w:after="0" w:line="240" w:lineRule="auto"/>
              <w:jc w:val="both"/>
              <w:rPr>
                <w:rFonts w:ascii="Ubuntu" w:hAnsi="Ubuntu" w:cs="Arial"/>
                <w:sz w:val="18"/>
                <w:szCs w:val="18"/>
              </w:rPr>
            </w:pPr>
            <w:r w:rsidRPr="00054FB1">
              <w:rPr>
                <w:rFonts w:ascii="Ubuntu" w:hAnsi="Ubuntu" w:cs="Arial"/>
                <w:b/>
                <w:i/>
                <w:sz w:val="18"/>
                <w:szCs w:val="18"/>
                <w:u w:val="single"/>
              </w:rPr>
              <w:t>Ubezpieczeniach komunikacyjnych - Autocasco.</w:t>
            </w:r>
          </w:p>
        </w:tc>
      </w:tr>
      <w:tr w:rsidR="00E32669" w:rsidRPr="00054FB1" w14:paraId="16CCA298" w14:textId="77777777" w:rsidTr="00054FB1">
        <w:trPr>
          <w:cantSplit/>
        </w:trPr>
        <w:tc>
          <w:tcPr>
            <w:tcW w:w="567" w:type="dxa"/>
            <w:tcBorders>
              <w:top w:val="single" w:sz="4" w:space="0" w:color="auto"/>
              <w:left w:val="single" w:sz="4" w:space="0" w:color="auto"/>
              <w:bottom w:val="single" w:sz="4" w:space="0" w:color="auto"/>
              <w:right w:val="single" w:sz="4" w:space="0" w:color="auto"/>
            </w:tcBorders>
            <w:vAlign w:val="center"/>
          </w:tcPr>
          <w:p w14:paraId="1AFC9E1E" w14:textId="77777777" w:rsidR="00E32669" w:rsidRPr="00054FB1" w:rsidRDefault="00E32669" w:rsidP="00513E34">
            <w:pPr>
              <w:jc w:val="center"/>
              <w:rPr>
                <w:rFonts w:ascii="Ubuntu" w:hAnsi="Ubuntu" w:cs="Arial"/>
                <w:b/>
                <w:sz w:val="20"/>
                <w:szCs w:val="20"/>
              </w:rPr>
            </w:pPr>
            <w:r w:rsidRPr="00054FB1">
              <w:rPr>
                <w:rFonts w:ascii="Ubuntu" w:hAnsi="Ubuntu" w:cs="Arial"/>
                <w:b/>
                <w:sz w:val="20"/>
                <w:szCs w:val="20"/>
              </w:rPr>
              <w:t>6</w:t>
            </w:r>
          </w:p>
        </w:tc>
        <w:tc>
          <w:tcPr>
            <w:tcW w:w="1985" w:type="dxa"/>
            <w:tcBorders>
              <w:top w:val="single" w:sz="4" w:space="0" w:color="auto"/>
              <w:left w:val="single" w:sz="4" w:space="0" w:color="auto"/>
              <w:bottom w:val="single" w:sz="4" w:space="0" w:color="auto"/>
              <w:right w:val="single" w:sz="4" w:space="0" w:color="auto"/>
            </w:tcBorders>
            <w:vAlign w:val="center"/>
          </w:tcPr>
          <w:p w14:paraId="684A9E5E" w14:textId="77777777" w:rsidR="00E32669" w:rsidRPr="00054FB1" w:rsidRDefault="00E32669" w:rsidP="00513E34">
            <w:pPr>
              <w:jc w:val="center"/>
              <w:rPr>
                <w:rFonts w:ascii="Ubuntu" w:hAnsi="Ubuntu" w:cs="Arial"/>
                <w:sz w:val="18"/>
                <w:szCs w:val="18"/>
              </w:rPr>
            </w:pPr>
            <w:r w:rsidRPr="00054FB1">
              <w:rPr>
                <w:rFonts w:ascii="Ubuntu" w:hAnsi="Ubuntu" w:cs="Arial"/>
                <w:sz w:val="18"/>
                <w:szCs w:val="18"/>
              </w:rPr>
              <w:t>Klauzula płatności rat składki</w:t>
            </w:r>
          </w:p>
        </w:tc>
        <w:tc>
          <w:tcPr>
            <w:tcW w:w="8647" w:type="dxa"/>
            <w:tcBorders>
              <w:top w:val="single" w:sz="4" w:space="0" w:color="auto"/>
              <w:left w:val="single" w:sz="4" w:space="0" w:color="auto"/>
              <w:bottom w:val="single" w:sz="4" w:space="0" w:color="auto"/>
              <w:right w:val="single" w:sz="4" w:space="0" w:color="auto"/>
            </w:tcBorders>
          </w:tcPr>
          <w:p w14:paraId="11AA6234" w14:textId="77777777" w:rsidR="00E32669" w:rsidRPr="00054FB1" w:rsidRDefault="00E32669" w:rsidP="00513E34">
            <w:pPr>
              <w:jc w:val="both"/>
              <w:rPr>
                <w:rFonts w:ascii="Ubuntu" w:hAnsi="Ubuntu" w:cs="Arial"/>
                <w:sz w:val="18"/>
                <w:szCs w:val="18"/>
              </w:rPr>
            </w:pPr>
            <w:r w:rsidRPr="00054FB1">
              <w:rPr>
                <w:rFonts w:ascii="Ubuntu" w:hAnsi="Ubuntu" w:cs="Arial"/>
                <w:sz w:val="18"/>
                <w:szCs w:val="18"/>
              </w:rPr>
              <w:t>Ustala się, iż w przypadku wypłaty odszkodowania, Ubezpieczyciel/Wykonawca nie będzie potrącać z kwoty odszkodowania rat jeszcze nie wymagalnych, a raty nieopłacone nie staja się wymagalne. Wymagalność tych rat jest zgodna z harmonogramem umieszczonym w polisie. Jeżeli zapłata należnej Ubezpieczycielowi/Wykonawcy składki (raty składki) dokonywana jest w formie przelewu bankowego lub przekazu pocztowego, za zapłatę uważa się chwilę złożenia zlecenia przelewu w banku (pod warunkiem, że na rachunku Ubezpieczającego/Zamawiającego były zgromadzone wystarczające środki) lub zlecenia przekazu środków finansowych w urzędzie pocztowym na właściwy rachunek Ubezpieczyciela/Wykonawcy.</w:t>
            </w:r>
          </w:p>
          <w:p w14:paraId="50862780" w14:textId="77777777" w:rsidR="00E32669" w:rsidRPr="00054FB1" w:rsidRDefault="00E32669" w:rsidP="00513E34">
            <w:pPr>
              <w:jc w:val="both"/>
              <w:rPr>
                <w:rFonts w:ascii="Ubuntu" w:hAnsi="Ubuntu" w:cs="Arial"/>
                <w:b/>
                <w:i/>
                <w:sz w:val="18"/>
                <w:szCs w:val="18"/>
                <w:u w:val="single"/>
              </w:rPr>
            </w:pPr>
            <w:r w:rsidRPr="00054FB1">
              <w:rPr>
                <w:rFonts w:ascii="Ubuntu" w:hAnsi="Ubuntu" w:cs="Arial"/>
                <w:b/>
                <w:i/>
                <w:sz w:val="18"/>
                <w:szCs w:val="18"/>
                <w:u w:val="single"/>
              </w:rPr>
              <w:t>Niniejsza klauzula ma zastosowanie w:</w:t>
            </w:r>
          </w:p>
          <w:p w14:paraId="45A645B2" w14:textId="77777777" w:rsidR="00E32669" w:rsidRPr="00054FB1" w:rsidRDefault="00E32669" w:rsidP="00E32669">
            <w:pPr>
              <w:numPr>
                <w:ilvl w:val="0"/>
                <w:numId w:val="6"/>
              </w:numPr>
              <w:spacing w:after="0" w:line="240" w:lineRule="auto"/>
              <w:jc w:val="both"/>
              <w:rPr>
                <w:rFonts w:ascii="Ubuntu" w:hAnsi="Ubuntu" w:cs="Arial"/>
                <w:sz w:val="18"/>
                <w:szCs w:val="18"/>
              </w:rPr>
            </w:pPr>
            <w:r w:rsidRPr="00054FB1">
              <w:rPr>
                <w:rFonts w:ascii="Ubuntu" w:hAnsi="Ubuntu" w:cs="Arial"/>
                <w:b/>
                <w:i/>
                <w:sz w:val="18"/>
                <w:szCs w:val="18"/>
                <w:u w:val="single"/>
              </w:rPr>
              <w:t>Ubezpieczeniach komunikacyjnych - Autocasco oraz NNW.</w:t>
            </w:r>
          </w:p>
        </w:tc>
      </w:tr>
      <w:tr w:rsidR="00E32669" w:rsidRPr="00054FB1" w14:paraId="184FCC80" w14:textId="77777777" w:rsidTr="00054FB1">
        <w:trPr>
          <w:cantSplit/>
        </w:trPr>
        <w:tc>
          <w:tcPr>
            <w:tcW w:w="567" w:type="dxa"/>
            <w:tcBorders>
              <w:top w:val="single" w:sz="4" w:space="0" w:color="auto"/>
              <w:left w:val="single" w:sz="4" w:space="0" w:color="auto"/>
              <w:bottom w:val="single" w:sz="4" w:space="0" w:color="auto"/>
              <w:right w:val="single" w:sz="4" w:space="0" w:color="auto"/>
            </w:tcBorders>
            <w:vAlign w:val="center"/>
          </w:tcPr>
          <w:p w14:paraId="43866E65" w14:textId="77777777" w:rsidR="00E32669" w:rsidRPr="00054FB1" w:rsidRDefault="00E32669" w:rsidP="00513E34">
            <w:pPr>
              <w:jc w:val="center"/>
              <w:rPr>
                <w:rFonts w:ascii="Ubuntu" w:hAnsi="Ubuntu" w:cs="Arial"/>
                <w:b/>
                <w:sz w:val="20"/>
                <w:szCs w:val="20"/>
              </w:rPr>
            </w:pPr>
            <w:r w:rsidRPr="00054FB1">
              <w:rPr>
                <w:rFonts w:ascii="Ubuntu" w:hAnsi="Ubuntu" w:cs="Arial"/>
                <w:b/>
                <w:sz w:val="20"/>
                <w:szCs w:val="20"/>
              </w:rPr>
              <w:lastRenderedPageBreak/>
              <w:t>7</w:t>
            </w:r>
          </w:p>
        </w:tc>
        <w:tc>
          <w:tcPr>
            <w:tcW w:w="1985" w:type="dxa"/>
            <w:tcBorders>
              <w:top w:val="single" w:sz="4" w:space="0" w:color="auto"/>
              <w:left w:val="single" w:sz="4" w:space="0" w:color="auto"/>
              <w:bottom w:val="single" w:sz="4" w:space="0" w:color="auto"/>
              <w:right w:val="single" w:sz="4" w:space="0" w:color="auto"/>
            </w:tcBorders>
            <w:vAlign w:val="center"/>
          </w:tcPr>
          <w:p w14:paraId="1745F5FB" w14:textId="77777777" w:rsidR="00E32669" w:rsidRPr="00054FB1" w:rsidRDefault="00E32669" w:rsidP="00513E34">
            <w:pPr>
              <w:jc w:val="center"/>
              <w:rPr>
                <w:rFonts w:ascii="Ubuntu" w:hAnsi="Ubuntu" w:cs="Arial"/>
                <w:sz w:val="18"/>
                <w:szCs w:val="18"/>
              </w:rPr>
            </w:pPr>
            <w:r w:rsidRPr="00054FB1">
              <w:rPr>
                <w:rFonts w:ascii="Ubuntu" w:hAnsi="Ubuntu" w:cs="Arial"/>
                <w:sz w:val="18"/>
                <w:szCs w:val="18"/>
              </w:rPr>
              <w:t>Klauzula regresowa</w:t>
            </w:r>
          </w:p>
        </w:tc>
        <w:tc>
          <w:tcPr>
            <w:tcW w:w="8647" w:type="dxa"/>
            <w:tcBorders>
              <w:top w:val="single" w:sz="4" w:space="0" w:color="auto"/>
              <w:left w:val="single" w:sz="4" w:space="0" w:color="auto"/>
              <w:bottom w:val="single" w:sz="4" w:space="0" w:color="auto"/>
              <w:right w:val="single" w:sz="4" w:space="0" w:color="auto"/>
            </w:tcBorders>
          </w:tcPr>
          <w:p w14:paraId="71FA5720" w14:textId="77777777" w:rsidR="00E32669" w:rsidRPr="00054FB1" w:rsidRDefault="00E32669" w:rsidP="00513E34">
            <w:pPr>
              <w:pStyle w:val="Default"/>
              <w:jc w:val="both"/>
              <w:rPr>
                <w:rFonts w:ascii="Ubuntu" w:eastAsiaTheme="minorHAnsi" w:hAnsi="Ubuntu"/>
                <w:color w:val="auto"/>
                <w:sz w:val="18"/>
                <w:szCs w:val="18"/>
              </w:rPr>
            </w:pPr>
            <w:r w:rsidRPr="00054FB1">
              <w:rPr>
                <w:rFonts w:ascii="Ubuntu" w:eastAsiaTheme="minorHAnsi" w:hAnsi="Ubuntu"/>
                <w:color w:val="auto"/>
                <w:sz w:val="18"/>
                <w:szCs w:val="18"/>
              </w:rPr>
              <w:t xml:space="preserve">Z zachowaniem pozostałych nie zmienionych niniejszą klauzulą postanowień ogólnych warunków ubezpieczenia ustala się, że nie przechodzą na Ubezpieczyciela/Wykonawcę roszczenia Ubezpieczającego/Zamawiającego przeciwko osobom, z którymi Ubezpieczający/Zamawiający pozostaje we wspólnym gospodarstwie domowym lub za które ponosi odpowiedzialność. </w:t>
            </w:r>
          </w:p>
          <w:p w14:paraId="2BED68A1" w14:textId="77777777" w:rsidR="00E32669" w:rsidRPr="00054FB1" w:rsidRDefault="00E32669" w:rsidP="00513E34">
            <w:pPr>
              <w:jc w:val="both"/>
              <w:rPr>
                <w:rFonts w:ascii="Ubuntu" w:hAnsi="Ubuntu" w:cs="Arial"/>
                <w:sz w:val="18"/>
                <w:szCs w:val="18"/>
              </w:rPr>
            </w:pPr>
            <w:r w:rsidRPr="00054FB1">
              <w:rPr>
                <w:rFonts w:ascii="Ubuntu" w:hAnsi="Ubuntu" w:cs="Arial"/>
                <w:sz w:val="18"/>
                <w:szCs w:val="18"/>
              </w:rPr>
              <w:t xml:space="preserve">Nie przechodzą na Ubezpieczyciela / Wykonawcę roszczenia Ubezpieczającego/ Zamawiającego przeciwko osobom, z którymi Ubezpieczający/Zamawiający pozostaje we wspólnym gospodarstwie domowym lub za które ponosi odpowiedzialność. Przechodzą na Ubezpieczyciela / Wykonawcę roszczenia Ubezpieczającego/Zamawiającego przeciwko osobom, z którymi Ubezpieczający/Zamawiający pozostaje we wspólnym gospodarstwie domowym lub, za które ponosi odpowiedzialność za szkody powstałe w wyniku winy umyślnej. </w:t>
            </w:r>
          </w:p>
          <w:p w14:paraId="4DD3A1A8" w14:textId="77777777" w:rsidR="00E32669" w:rsidRPr="00054FB1" w:rsidRDefault="00E32669" w:rsidP="00513E34">
            <w:pPr>
              <w:jc w:val="both"/>
              <w:rPr>
                <w:rFonts w:ascii="Ubuntu" w:hAnsi="Ubuntu" w:cs="Arial"/>
                <w:b/>
                <w:bCs/>
                <w:i/>
                <w:iCs/>
                <w:sz w:val="18"/>
                <w:szCs w:val="18"/>
                <w:u w:val="single"/>
              </w:rPr>
            </w:pPr>
            <w:r w:rsidRPr="00054FB1">
              <w:rPr>
                <w:rFonts w:ascii="Ubuntu" w:hAnsi="Ubuntu" w:cs="Arial"/>
                <w:b/>
                <w:bCs/>
                <w:i/>
                <w:iCs/>
                <w:sz w:val="18"/>
                <w:szCs w:val="18"/>
                <w:u w:val="single"/>
              </w:rPr>
              <w:t>Niniejsza klauzula ma zastosowanie w:</w:t>
            </w:r>
          </w:p>
          <w:p w14:paraId="4AED9A93" w14:textId="77777777" w:rsidR="00E32669" w:rsidRPr="00054FB1" w:rsidRDefault="00E32669" w:rsidP="00E32669">
            <w:pPr>
              <w:numPr>
                <w:ilvl w:val="0"/>
                <w:numId w:val="6"/>
              </w:numPr>
              <w:spacing w:after="0" w:line="240" w:lineRule="auto"/>
              <w:jc w:val="both"/>
              <w:rPr>
                <w:rFonts w:ascii="Ubuntu" w:hAnsi="Ubuntu" w:cs="Arial"/>
                <w:sz w:val="18"/>
                <w:szCs w:val="18"/>
              </w:rPr>
            </w:pPr>
            <w:r w:rsidRPr="00054FB1">
              <w:rPr>
                <w:rFonts w:ascii="Ubuntu" w:hAnsi="Ubuntu" w:cs="Arial"/>
                <w:b/>
                <w:bCs/>
                <w:i/>
                <w:iCs/>
                <w:sz w:val="18"/>
                <w:szCs w:val="18"/>
                <w:u w:val="single"/>
              </w:rPr>
              <w:t>Ubezpieczeniach komunikacyjnych - Autocasco.</w:t>
            </w:r>
          </w:p>
        </w:tc>
      </w:tr>
    </w:tbl>
    <w:p w14:paraId="4EA8847F" w14:textId="538B39AA" w:rsidR="00814F24" w:rsidRPr="00054FB1" w:rsidRDefault="00814F24" w:rsidP="00FC3CAD">
      <w:pPr>
        <w:spacing w:line="276" w:lineRule="auto"/>
        <w:rPr>
          <w:rFonts w:ascii="Ubuntu" w:hAnsi="Ubuntu"/>
          <w:sz w:val="20"/>
          <w:szCs w:val="20"/>
        </w:rPr>
      </w:pPr>
    </w:p>
    <w:p w14:paraId="16A47E8B" w14:textId="17F26C21" w:rsidR="00054FB1" w:rsidRPr="00054FB1" w:rsidRDefault="003A0596" w:rsidP="00054FB1">
      <w:pPr>
        <w:pStyle w:val="Akapitzlist"/>
        <w:numPr>
          <w:ilvl w:val="0"/>
          <w:numId w:val="1"/>
        </w:numPr>
        <w:spacing w:after="0" w:line="276" w:lineRule="auto"/>
        <w:jc w:val="both"/>
        <w:rPr>
          <w:rFonts w:ascii="Ubuntu" w:hAnsi="Ubuntu"/>
          <w:sz w:val="20"/>
          <w:szCs w:val="20"/>
        </w:rPr>
      </w:pPr>
      <w:r w:rsidRPr="00054FB1">
        <w:rPr>
          <w:rFonts w:ascii="Ubuntu" w:hAnsi="Ubuntu"/>
          <w:b/>
          <w:bCs/>
          <w:sz w:val="20"/>
          <w:szCs w:val="20"/>
        </w:rPr>
        <w:t xml:space="preserve">Klauzule </w:t>
      </w:r>
      <w:r w:rsidR="0053098C" w:rsidRPr="00054FB1">
        <w:rPr>
          <w:rFonts w:ascii="Ubuntu" w:hAnsi="Ubuntu"/>
          <w:b/>
          <w:bCs/>
          <w:sz w:val="20"/>
          <w:szCs w:val="20"/>
        </w:rPr>
        <w:t>Fakultatywne</w:t>
      </w:r>
    </w:p>
    <w:p w14:paraId="4A2AF1B9" w14:textId="7D44D0F8" w:rsidR="00054FB1" w:rsidRDefault="00A37F21" w:rsidP="00054FB1">
      <w:pPr>
        <w:spacing w:after="0" w:line="276" w:lineRule="auto"/>
        <w:jc w:val="both"/>
        <w:rPr>
          <w:rFonts w:ascii="Ubuntu" w:hAnsi="Ubuntu"/>
          <w:sz w:val="20"/>
          <w:szCs w:val="20"/>
        </w:rPr>
      </w:pPr>
      <w:r w:rsidRPr="00304D73">
        <w:rPr>
          <w:rStyle w:val="normaltextrun"/>
          <w:rFonts w:ascii="Ubuntu" w:hAnsi="Ubuntu" w:cs="Segoe UI"/>
          <w:i/>
          <w:iCs/>
          <w:sz w:val="20"/>
          <w:szCs w:val="20"/>
        </w:rPr>
        <w:t>brak akceptu nie spowoduje odrzucenia oferty, ma jednakże wypływ na ocenę i tym samym wybór oferty. W przypadku braku akceptacji lub zmiany treści klauzuli Zamawiający nie przyzna punktów</w:t>
      </w:r>
    </w:p>
    <w:p w14:paraId="7FA07BFF" w14:textId="77777777" w:rsidR="00054FB1" w:rsidRPr="00054FB1" w:rsidRDefault="00054FB1" w:rsidP="00054FB1">
      <w:pPr>
        <w:spacing w:after="0" w:line="276" w:lineRule="auto"/>
        <w:jc w:val="both"/>
        <w:rPr>
          <w:rFonts w:ascii="Ubuntu" w:hAnsi="Ubuntu"/>
          <w:sz w:val="20"/>
          <w:szCs w:val="20"/>
        </w:rPr>
      </w:pPr>
    </w:p>
    <w:tbl>
      <w:tblPr>
        <w:tblW w:w="11199" w:type="dxa"/>
        <w:tblInd w:w="-1139" w:type="dxa"/>
        <w:tblLayout w:type="fixed"/>
        <w:tblCellMar>
          <w:left w:w="70" w:type="dxa"/>
          <w:right w:w="70" w:type="dxa"/>
        </w:tblCellMar>
        <w:tblLook w:val="0000" w:firstRow="0" w:lastRow="0" w:firstColumn="0" w:lastColumn="0" w:noHBand="0" w:noVBand="0"/>
      </w:tblPr>
      <w:tblGrid>
        <w:gridCol w:w="567"/>
        <w:gridCol w:w="2835"/>
        <w:gridCol w:w="7797"/>
      </w:tblGrid>
      <w:tr w:rsidR="00054FB1" w:rsidRPr="00054FB1" w14:paraId="0E500E66" w14:textId="77777777" w:rsidTr="00054FB1">
        <w:trPr>
          <w:cantSplit/>
        </w:trPr>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14:paraId="02E8A096" w14:textId="77777777" w:rsidR="00054FB1" w:rsidRPr="00054FB1" w:rsidRDefault="00054FB1" w:rsidP="00513E34">
            <w:pPr>
              <w:jc w:val="center"/>
              <w:rPr>
                <w:rFonts w:ascii="Ubuntu" w:hAnsi="Ubuntu" w:cs="Arial"/>
                <w:b/>
                <w:sz w:val="20"/>
                <w:szCs w:val="20"/>
              </w:rPr>
            </w:pPr>
            <w:r w:rsidRPr="00054FB1">
              <w:rPr>
                <w:rFonts w:ascii="Ubuntu" w:hAnsi="Ubuntu" w:cs="Arial"/>
                <w:b/>
                <w:sz w:val="20"/>
                <w:szCs w:val="20"/>
              </w:rPr>
              <w:t>1</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tcPr>
          <w:p w14:paraId="31653FA8" w14:textId="77777777" w:rsidR="00054FB1" w:rsidRPr="00054FB1" w:rsidRDefault="00054FB1" w:rsidP="00513E34">
            <w:pPr>
              <w:jc w:val="center"/>
              <w:rPr>
                <w:rFonts w:ascii="Ubuntu" w:hAnsi="Ubuntu" w:cs="Arial"/>
                <w:bCs/>
                <w:sz w:val="20"/>
                <w:szCs w:val="20"/>
              </w:rPr>
            </w:pPr>
            <w:r w:rsidRPr="00054FB1">
              <w:rPr>
                <w:rFonts w:ascii="Ubuntu" w:hAnsi="Ubuntu" w:cs="Arial"/>
                <w:bCs/>
                <w:sz w:val="20"/>
                <w:szCs w:val="20"/>
              </w:rPr>
              <w:t>Klauzula szkód wyrządzonych przez osoby w stanie nietrzeźwości albo w stanie po użyciu alkoholu lub pod wpływem środków odurzających, substancji psychotropowych lub środków zastępczych w rozumieniu przepisów o przeciwdziałaniu narkomanii.</w:t>
            </w:r>
          </w:p>
        </w:tc>
        <w:tc>
          <w:tcPr>
            <w:tcW w:w="7797" w:type="dxa"/>
            <w:tcBorders>
              <w:top w:val="single" w:sz="4" w:space="0" w:color="auto"/>
              <w:left w:val="single" w:sz="4" w:space="0" w:color="auto"/>
              <w:bottom w:val="single" w:sz="4" w:space="0" w:color="auto"/>
              <w:right w:val="single" w:sz="4" w:space="0" w:color="auto"/>
            </w:tcBorders>
            <w:shd w:val="clear" w:color="000000" w:fill="FFFFFF"/>
            <w:vAlign w:val="center"/>
          </w:tcPr>
          <w:p w14:paraId="3DF4C822" w14:textId="77777777" w:rsidR="00F20352" w:rsidRDefault="00F20352" w:rsidP="00F20352">
            <w:pPr>
              <w:numPr>
                <w:ilvl w:val="0"/>
                <w:numId w:val="16"/>
              </w:numPr>
              <w:spacing w:after="0" w:line="240" w:lineRule="auto"/>
              <w:ind w:left="213" w:hanging="213"/>
              <w:jc w:val="both"/>
              <w:rPr>
                <w:rFonts w:ascii="Ubuntu" w:hAnsi="Ubuntu"/>
                <w:sz w:val="20"/>
                <w:szCs w:val="20"/>
              </w:rPr>
            </w:pPr>
            <w:r>
              <w:rPr>
                <w:rFonts w:ascii="Ubuntu" w:hAnsi="Ubuntu"/>
                <w:sz w:val="20"/>
                <w:szCs w:val="20"/>
              </w:rPr>
              <w:t>Ustala się iż, zakresem ubezpieczenia obejmuje się odpowiedzialność za szkody powstałe w pojeździe podczas kierowania tym pojazdem przez osobę w stanie nietrzeźwości albo w stanie po użyciu alkoholu lub pod wpływem środków odurzających, substancji psychotropowych lub środków zastępczych w rozumieniu przepisów o przeciwdziałaniu narkomanii.</w:t>
            </w:r>
          </w:p>
          <w:p w14:paraId="2527361A" w14:textId="26CA23A5" w:rsidR="00F20352" w:rsidRPr="00F20352" w:rsidRDefault="00F20352" w:rsidP="00F20352">
            <w:pPr>
              <w:numPr>
                <w:ilvl w:val="1"/>
                <w:numId w:val="16"/>
              </w:numPr>
              <w:spacing w:after="0" w:line="240" w:lineRule="auto"/>
              <w:ind w:left="638" w:hanging="425"/>
              <w:jc w:val="both"/>
              <w:rPr>
                <w:rFonts w:ascii="Ubuntu" w:hAnsi="Ubuntu"/>
                <w:sz w:val="20"/>
                <w:szCs w:val="20"/>
              </w:rPr>
            </w:pPr>
            <w:r>
              <w:rPr>
                <w:rFonts w:ascii="Ubuntu" w:hAnsi="Ubuntu"/>
                <w:sz w:val="20"/>
                <w:szCs w:val="20"/>
              </w:rPr>
              <w:t xml:space="preserve">W odniesieniu do szkód, o których mowa w w/w punkcie 1 </w:t>
            </w:r>
            <w:r>
              <w:rPr>
                <w:rFonts w:ascii="Ubuntu" w:hAnsi="Ubuntu"/>
                <w:i/>
                <w:iCs/>
                <w:sz w:val="20"/>
                <w:szCs w:val="20"/>
              </w:rPr>
              <w:t>(szkód powstałych podczas kierowania pojazdem przez osobę w stanie nietrzeźwości albo w stanie po użyciu alkoholu lub pod wpływem środków odurzających, substancji psychotropowych lub środków zastępczych w rozumieniu przepisów o przeciwdziałaniu narkomani)</w:t>
            </w:r>
            <w:r>
              <w:rPr>
                <w:rFonts w:ascii="Ubuntu" w:hAnsi="Ubuntu"/>
                <w:sz w:val="20"/>
                <w:szCs w:val="20"/>
              </w:rPr>
              <w:t xml:space="preserve"> gdzie miało to wpływ na powstanie szkody ustala się limit na taki pojazd w wysokości 1 zdarzenia szkodowego dla wszystkich umów ubezpieczenia z zachowaniem prawa do regresu z początkiem okresu ubezpieczenia zawierającym się w przedziale czasowym od dnia 01.06.</w:t>
            </w:r>
            <w:r w:rsidR="00752ED0">
              <w:rPr>
                <w:rFonts w:ascii="Ubuntu" w:hAnsi="Ubuntu"/>
                <w:sz w:val="20"/>
                <w:szCs w:val="20"/>
              </w:rPr>
              <w:t>2024</w:t>
            </w:r>
            <w:r>
              <w:rPr>
                <w:rFonts w:ascii="Ubuntu" w:hAnsi="Ubuntu"/>
                <w:sz w:val="20"/>
                <w:szCs w:val="20"/>
              </w:rPr>
              <w:t xml:space="preserve"> r. do 31.05.</w:t>
            </w:r>
            <w:r w:rsidR="00752ED0">
              <w:rPr>
                <w:rFonts w:ascii="Ubuntu" w:hAnsi="Ubuntu"/>
                <w:sz w:val="20"/>
                <w:szCs w:val="20"/>
              </w:rPr>
              <w:t>2025</w:t>
            </w:r>
            <w:r>
              <w:rPr>
                <w:rFonts w:ascii="Ubuntu" w:hAnsi="Ubuntu"/>
                <w:sz w:val="20"/>
                <w:szCs w:val="20"/>
              </w:rPr>
              <w:t xml:space="preserve"> r. w kwocie do 50 tyś zł. </w:t>
            </w:r>
          </w:p>
          <w:p w14:paraId="792800D8" w14:textId="77777777" w:rsidR="00F20352" w:rsidRDefault="00F20352" w:rsidP="00F20352">
            <w:pPr>
              <w:spacing w:after="0" w:line="240" w:lineRule="auto"/>
              <w:ind w:left="213"/>
              <w:jc w:val="both"/>
              <w:rPr>
                <w:rFonts w:ascii="Ubuntu" w:hAnsi="Ubuntu"/>
                <w:sz w:val="20"/>
                <w:szCs w:val="20"/>
              </w:rPr>
            </w:pPr>
          </w:p>
          <w:p w14:paraId="2BFCF967" w14:textId="77777777" w:rsidR="00F20352" w:rsidRDefault="00F20352" w:rsidP="00F20352">
            <w:pPr>
              <w:jc w:val="both"/>
              <w:rPr>
                <w:rFonts w:ascii="Ubuntu" w:hAnsi="Ubuntu"/>
                <w:i/>
                <w:iCs/>
                <w:sz w:val="20"/>
                <w:szCs w:val="20"/>
                <w:u w:val="single"/>
              </w:rPr>
            </w:pPr>
            <w:r>
              <w:rPr>
                <w:rFonts w:ascii="Ubuntu" w:hAnsi="Ubuntu"/>
                <w:i/>
                <w:iCs/>
                <w:sz w:val="20"/>
                <w:szCs w:val="20"/>
                <w:u w:val="single"/>
              </w:rPr>
              <w:t>Niniejsza klauzula ma zastosowanie w:</w:t>
            </w:r>
          </w:p>
          <w:p w14:paraId="22F8C18E" w14:textId="77777777" w:rsidR="00F20352" w:rsidRDefault="00F20352" w:rsidP="00F20352">
            <w:pPr>
              <w:rPr>
                <w:rFonts w:ascii="Calibri" w:hAnsi="Calibri"/>
              </w:rPr>
            </w:pPr>
            <w:r>
              <w:rPr>
                <w:rFonts w:ascii="Ubuntu" w:hAnsi="Ubuntu"/>
                <w:i/>
                <w:iCs/>
                <w:sz w:val="20"/>
                <w:szCs w:val="20"/>
                <w:u w:val="single"/>
              </w:rPr>
              <w:t>Ubezpieczeniach komunikacyjnych – Autocasco.</w:t>
            </w:r>
          </w:p>
          <w:p w14:paraId="62FC2303" w14:textId="77777777" w:rsidR="00054FB1" w:rsidRPr="00054FB1" w:rsidRDefault="00054FB1" w:rsidP="00513E34">
            <w:pPr>
              <w:jc w:val="both"/>
              <w:rPr>
                <w:rFonts w:ascii="Ubuntu" w:hAnsi="Ubuntu" w:cs="Arial"/>
                <w:b/>
                <w:i/>
                <w:sz w:val="20"/>
                <w:szCs w:val="20"/>
                <w:u w:val="single"/>
              </w:rPr>
            </w:pPr>
            <w:r w:rsidRPr="00054FB1">
              <w:rPr>
                <w:rFonts w:ascii="Ubuntu" w:hAnsi="Ubuntu" w:cs="Arial"/>
                <w:b/>
                <w:i/>
                <w:sz w:val="20"/>
                <w:szCs w:val="20"/>
                <w:u w:val="single"/>
              </w:rPr>
              <w:t>Niniejsza klauzula ma zastosowanie w:</w:t>
            </w:r>
          </w:p>
          <w:p w14:paraId="7DD80B1E" w14:textId="77777777" w:rsidR="00054FB1" w:rsidRPr="00054FB1" w:rsidRDefault="00054FB1" w:rsidP="004A24CD">
            <w:pPr>
              <w:numPr>
                <w:ilvl w:val="0"/>
                <w:numId w:val="9"/>
              </w:numPr>
              <w:spacing w:after="0" w:line="240" w:lineRule="auto"/>
              <w:ind w:left="333" w:hanging="333"/>
              <w:jc w:val="both"/>
              <w:rPr>
                <w:rFonts w:ascii="Ubuntu" w:hAnsi="Ubuntu" w:cs="Arial"/>
                <w:sz w:val="20"/>
                <w:szCs w:val="20"/>
              </w:rPr>
            </w:pPr>
            <w:r w:rsidRPr="00054FB1">
              <w:rPr>
                <w:rFonts w:ascii="Ubuntu" w:hAnsi="Ubuntu" w:cs="Arial"/>
                <w:b/>
                <w:i/>
                <w:sz w:val="20"/>
                <w:szCs w:val="20"/>
                <w:u w:val="single"/>
              </w:rPr>
              <w:t>Ubezpieczeniach komunikacyjnych – Autocasco.</w:t>
            </w:r>
          </w:p>
        </w:tc>
      </w:tr>
      <w:tr w:rsidR="00054FB1" w:rsidRPr="00054FB1" w14:paraId="56E13BFE" w14:textId="77777777" w:rsidTr="00054FB1">
        <w:trPr>
          <w:cantSplit/>
        </w:trPr>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14:paraId="18D5549C" w14:textId="3E76C44F" w:rsidR="00054FB1" w:rsidRPr="00054FB1" w:rsidRDefault="00054FB1" w:rsidP="00513E34">
            <w:pPr>
              <w:jc w:val="center"/>
              <w:rPr>
                <w:rFonts w:ascii="Ubuntu" w:hAnsi="Ubuntu" w:cs="Arial"/>
                <w:b/>
                <w:sz w:val="20"/>
                <w:szCs w:val="20"/>
              </w:rPr>
            </w:pPr>
            <w:r w:rsidRPr="00054FB1">
              <w:rPr>
                <w:rFonts w:ascii="Ubuntu" w:hAnsi="Ubuntu" w:cs="Arial"/>
                <w:b/>
                <w:sz w:val="20"/>
                <w:szCs w:val="20"/>
              </w:rPr>
              <w:t>2</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tcPr>
          <w:p w14:paraId="4B1BA39C" w14:textId="77777777" w:rsidR="00054FB1" w:rsidRPr="00054FB1" w:rsidRDefault="00054FB1" w:rsidP="00513E34">
            <w:pPr>
              <w:jc w:val="center"/>
              <w:rPr>
                <w:rFonts w:ascii="Ubuntu" w:hAnsi="Ubuntu" w:cs="Arial"/>
                <w:bCs/>
                <w:sz w:val="20"/>
                <w:szCs w:val="20"/>
              </w:rPr>
            </w:pPr>
            <w:r w:rsidRPr="00054FB1">
              <w:rPr>
                <w:rFonts w:ascii="Ubuntu" w:hAnsi="Ubuntu" w:cs="Arial"/>
                <w:bCs/>
                <w:sz w:val="20"/>
                <w:szCs w:val="20"/>
              </w:rPr>
              <w:t>Klauzula zniesienia potrąceń z tytułu zużycia eksploatacyjnego części.</w:t>
            </w:r>
          </w:p>
        </w:tc>
        <w:tc>
          <w:tcPr>
            <w:tcW w:w="7797" w:type="dxa"/>
            <w:tcBorders>
              <w:top w:val="single" w:sz="4" w:space="0" w:color="auto"/>
              <w:left w:val="single" w:sz="4" w:space="0" w:color="auto"/>
              <w:bottom w:val="single" w:sz="4" w:space="0" w:color="auto"/>
              <w:right w:val="single" w:sz="4" w:space="0" w:color="auto"/>
            </w:tcBorders>
            <w:shd w:val="clear" w:color="000000" w:fill="FFFFFF"/>
            <w:vAlign w:val="center"/>
          </w:tcPr>
          <w:p w14:paraId="7E6087B0" w14:textId="77777777" w:rsidR="00054FB1" w:rsidRPr="00054FB1" w:rsidRDefault="00054FB1" w:rsidP="00513E34">
            <w:pPr>
              <w:ind w:hanging="26"/>
              <w:jc w:val="both"/>
              <w:rPr>
                <w:rFonts w:ascii="Ubuntu" w:hAnsi="Ubuntu" w:cs="Arial"/>
                <w:sz w:val="20"/>
                <w:szCs w:val="20"/>
              </w:rPr>
            </w:pPr>
            <w:r w:rsidRPr="00054FB1">
              <w:rPr>
                <w:rFonts w:ascii="Ubuntu" w:hAnsi="Ubuntu" w:cs="Arial"/>
                <w:sz w:val="20"/>
                <w:szCs w:val="20"/>
              </w:rPr>
              <w:t xml:space="preserve">Strony uzgodniły, iż odszkodowania, z ubezpieczenia autocasco (AC), wypłacane są bez stosowania potrąceń z tytułu zużycia eksploatacyjnego niżej wymienionych części zakwalifikowanych do wymiany oraz bez stosowania pomniejszania cen niżej wymienionych części zamiennych (zespołów) zakwalifikowanych do wymiany o wskaźniki procentowe, w zależności od okresu eksploatacji pojazdu, oraz bez potrącania jakiegokolwiek innego zużycia eksploatacyjnego i bez stosowania urealniania wartości niżej wymienionych części: </w:t>
            </w:r>
          </w:p>
          <w:p w14:paraId="584259FB" w14:textId="77777777" w:rsidR="00054FB1" w:rsidRPr="00054FB1" w:rsidRDefault="00054FB1" w:rsidP="00513E34">
            <w:pPr>
              <w:jc w:val="both"/>
              <w:rPr>
                <w:rFonts w:ascii="Ubuntu" w:hAnsi="Ubuntu" w:cs="Arial"/>
                <w:sz w:val="20"/>
                <w:szCs w:val="20"/>
              </w:rPr>
            </w:pPr>
            <w:r w:rsidRPr="00054FB1">
              <w:rPr>
                <w:rFonts w:ascii="Ubuntu" w:hAnsi="Ubuntu" w:cs="Arial"/>
                <w:sz w:val="20"/>
                <w:szCs w:val="20"/>
              </w:rPr>
              <w:t>- akumulatory, elementy cierne układu hamulcowego (klocki, szczęki, tarcze, bębny), elementach ciernych układu sprzęgła (tarcza, docisk), elementach układu wydechowego (tłumiki, katalizatory i rury łączące te elementy).</w:t>
            </w:r>
            <w:r w:rsidRPr="00054FB1">
              <w:rPr>
                <w:rFonts w:ascii="Ubuntu" w:hAnsi="Ubuntu" w:cs="Arial"/>
                <w:strike/>
                <w:sz w:val="20"/>
                <w:szCs w:val="20"/>
              </w:rPr>
              <w:t xml:space="preserve"> </w:t>
            </w:r>
          </w:p>
          <w:p w14:paraId="0482D385" w14:textId="77777777" w:rsidR="00054FB1" w:rsidRPr="00054FB1" w:rsidRDefault="00054FB1" w:rsidP="00513E34">
            <w:pPr>
              <w:ind w:left="26" w:hanging="26"/>
              <w:jc w:val="both"/>
              <w:rPr>
                <w:rFonts w:ascii="Ubuntu" w:hAnsi="Ubuntu" w:cs="Arial"/>
                <w:b/>
                <w:i/>
                <w:sz w:val="20"/>
                <w:szCs w:val="20"/>
                <w:u w:val="single"/>
              </w:rPr>
            </w:pPr>
            <w:r w:rsidRPr="00054FB1">
              <w:rPr>
                <w:rFonts w:ascii="Ubuntu" w:hAnsi="Ubuntu" w:cs="Arial"/>
                <w:b/>
                <w:i/>
                <w:sz w:val="20"/>
                <w:szCs w:val="20"/>
                <w:u w:val="single"/>
              </w:rPr>
              <w:t>Niniejsza klauzula ma zastosowanie w:</w:t>
            </w:r>
          </w:p>
          <w:p w14:paraId="29F946EC" w14:textId="77777777" w:rsidR="00054FB1" w:rsidRPr="00054FB1" w:rsidRDefault="00054FB1" w:rsidP="004A24CD">
            <w:pPr>
              <w:numPr>
                <w:ilvl w:val="0"/>
                <w:numId w:val="7"/>
              </w:numPr>
              <w:spacing w:after="0" w:line="240" w:lineRule="auto"/>
              <w:ind w:left="334"/>
              <w:jc w:val="both"/>
              <w:rPr>
                <w:rFonts w:ascii="Ubuntu" w:hAnsi="Ubuntu" w:cs="Arial"/>
                <w:sz w:val="20"/>
                <w:szCs w:val="20"/>
              </w:rPr>
            </w:pPr>
            <w:r w:rsidRPr="00054FB1">
              <w:rPr>
                <w:rFonts w:ascii="Ubuntu" w:hAnsi="Ubuntu" w:cs="Arial"/>
                <w:b/>
                <w:i/>
                <w:sz w:val="20"/>
                <w:szCs w:val="20"/>
                <w:u w:val="single"/>
              </w:rPr>
              <w:t>Ubezpieczeniach komunikacyjnych – Autocasco.</w:t>
            </w:r>
          </w:p>
        </w:tc>
      </w:tr>
    </w:tbl>
    <w:p w14:paraId="02D1F865" w14:textId="77777777" w:rsidR="000D608E" w:rsidRPr="00054FB1" w:rsidRDefault="000D608E" w:rsidP="00163732">
      <w:pPr>
        <w:spacing w:after="100" w:afterAutospacing="1" w:line="240" w:lineRule="auto"/>
        <w:contextualSpacing/>
        <w:jc w:val="both"/>
        <w:rPr>
          <w:rFonts w:ascii="Ubuntu" w:eastAsia="Calibri" w:hAnsi="Ubuntu" w:cs="Calibri"/>
          <w:color w:val="000000"/>
          <w:sz w:val="20"/>
          <w:szCs w:val="20"/>
        </w:rPr>
      </w:pPr>
    </w:p>
    <w:p w14:paraId="386236F1" w14:textId="77777777" w:rsidR="000D608E" w:rsidRPr="00054FB1" w:rsidRDefault="000D608E" w:rsidP="000D608E">
      <w:pPr>
        <w:spacing w:after="100" w:afterAutospacing="1" w:line="240" w:lineRule="auto"/>
        <w:contextualSpacing/>
        <w:jc w:val="both"/>
        <w:rPr>
          <w:rFonts w:ascii="Ubuntu" w:eastAsia="Calibri" w:hAnsi="Ubuntu" w:cs="Calibri"/>
          <w:color w:val="000000"/>
          <w:sz w:val="20"/>
          <w:szCs w:val="20"/>
        </w:rPr>
      </w:pPr>
    </w:p>
    <w:p w14:paraId="34A01AF6" w14:textId="0AB9B5FE" w:rsidR="000D608E" w:rsidRPr="00A37F21" w:rsidRDefault="000D608E" w:rsidP="00DA3EAD">
      <w:pPr>
        <w:pStyle w:val="Akapitzlist"/>
        <w:numPr>
          <w:ilvl w:val="0"/>
          <w:numId w:val="1"/>
        </w:numPr>
        <w:spacing w:after="0" w:line="276" w:lineRule="auto"/>
        <w:jc w:val="both"/>
        <w:rPr>
          <w:rFonts w:ascii="Ubuntu" w:eastAsia="Times New Roman" w:hAnsi="Ubuntu" w:cs="Arial"/>
          <w:b/>
          <w:sz w:val="20"/>
          <w:szCs w:val="20"/>
          <w:lang w:eastAsia="pl-PL"/>
        </w:rPr>
      </w:pPr>
      <w:r w:rsidRPr="00A37F21">
        <w:rPr>
          <w:rFonts w:ascii="Ubuntu" w:eastAsia="Times New Roman" w:hAnsi="Ubuntu" w:cs="Arial"/>
          <w:b/>
          <w:sz w:val="20"/>
          <w:szCs w:val="20"/>
          <w:lang w:eastAsia="pl-PL"/>
        </w:rPr>
        <w:t>Płatność sk</w:t>
      </w:r>
      <w:r w:rsidR="005A5106" w:rsidRPr="00A37F21">
        <w:rPr>
          <w:rFonts w:ascii="Ubuntu" w:eastAsia="Times New Roman" w:hAnsi="Ubuntu" w:cs="Arial"/>
          <w:b/>
          <w:sz w:val="20"/>
          <w:szCs w:val="20"/>
          <w:lang w:eastAsia="pl-PL"/>
        </w:rPr>
        <w:t>ł</w:t>
      </w:r>
      <w:r w:rsidRPr="00A37F21">
        <w:rPr>
          <w:rFonts w:ascii="Ubuntu" w:eastAsia="Times New Roman" w:hAnsi="Ubuntu" w:cs="Arial"/>
          <w:b/>
          <w:sz w:val="20"/>
          <w:szCs w:val="20"/>
          <w:lang w:eastAsia="pl-PL"/>
        </w:rPr>
        <w:t>adki</w:t>
      </w:r>
    </w:p>
    <w:p w14:paraId="7276C59F" w14:textId="77777777" w:rsidR="000D608E" w:rsidRPr="00054FB1" w:rsidRDefault="000D608E" w:rsidP="000D608E">
      <w:pPr>
        <w:spacing w:after="100" w:afterAutospacing="1" w:line="240" w:lineRule="auto"/>
        <w:contextualSpacing/>
        <w:jc w:val="both"/>
        <w:rPr>
          <w:rFonts w:ascii="Ubuntu" w:eastAsia="Calibri" w:hAnsi="Ubuntu" w:cs="Calibri"/>
          <w:color w:val="000000"/>
          <w:sz w:val="20"/>
          <w:szCs w:val="20"/>
        </w:rPr>
      </w:pPr>
    </w:p>
    <w:p w14:paraId="35627915" w14:textId="5C18D4F1" w:rsidR="000D608E" w:rsidRPr="00054FB1" w:rsidRDefault="000D608E" w:rsidP="000D608E">
      <w:pPr>
        <w:spacing w:after="100" w:afterAutospacing="1" w:line="240" w:lineRule="auto"/>
        <w:contextualSpacing/>
        <w:jc w:val="both"/>
        <w:rPr>
          <w:rFonts w:ascii="Ubuntu" w:eastAsia="Calibri" w:hAnsi="Ubuntu" w:cs="Calibri"/>
          <w:color w:val="000000"/>
          <w:sz w:val="20"/>
          <w:szCs w:val="20"/>
        </w:rPr>
      </w:pPr>
      <w:r w:rsidRPr="00054FB1">
        <w:rPr>
          <w:rFonts w:ascii="Ubuntu" w:eastAsia="Calibri" w:hAnsi="Ubuntu" w:cs="Calibri"/>
          <w:color w:val="000000"/>
          <w:sz w:val="20"/>
          <w:szCs w:val="20"/>
        </w:rPr>
        <w:t xml:space="preserve">Płatność składki: jednorazowo lub w IV ratach bez zwyżki składki zgodnie z wyborem Zamawiającego, przelew w terminie nie wcześniejszym niż 14 dni od daty prawidłowo wystawionej polisy.     </w:t>
      </w:r>
    </w:p>
    <w:p w14:paraId="60EC708E" w14:textId="77777777" w:rsidR="000D608E" w:rsidRPr="00054FB1" w:rsidRDefault="000D608E" w:rsidP="00FC3CAD">
      <w:pPr>
        <w:spacing w:line="276" w:lineRule="auto"/>
        <w:rPr>
          <w:rFonts w:ascii="Ubuntu" w:hAnsi="Ubuntu"/>
          <w:sz w:val="20"/>
          <w:szCs w:val="20"/>
        </w:rPr>
      </w:pPr>
    </w:p>
    <w:sectPr w:rsidR="000D608E" w:rsidRPr="00054FB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4047FE" w14:textId="77777777" w:rsidR="00E066EA" w:rsidRDefault="00E066EA" w:rsidP="000D608E">
      <w:pPr>
        <w:spacing w:after="0" w:line="240" w:lineRule="auto"/>
      </w:pPr>
      <w:r>
        <w:separator/>
      </w:r>
    </w:p>
  </w:endnote>
  <w:endnote w:type="continuationSeparator" w:id="0">
    <w:p w14:paraId="7CE914C2" w14:textId="77777777" w:rsidR="00E066EA" w:rsidRDefault="00E066EA" w:rsidP="000D60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Ubuntu">
    <w:altName w:val="Calibri"/>
    <w:charset w:val="00"/>
    <w:family w:val="swiss"/>
    <w:pitch w:val="variable"/>
    <w:sig w:usb0="E00002FF" w:usb1="5000205B" w:usb2="00000000" w:usb3="00000000" w:csb0="0000009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F5F73" w14:textId="77777777" w:rsidR="00E066EA" w:rsidRDefault="00E066EA" w:rsidP="000D608E">
      <w:pPr>
        <w:spacing w:after="0" w:line="240" w:lineRule="auto"/>
      </w:pPr>
      <w:r>
        <w:separator/>
      </w:r>
    </w:p>
  </w:footnote>
  <w:footnote w:type="continuationSeparator" w:id="0">
    <w:p w14:paraId="4D756336" w14:textId="77777777" w:rsidR="00E066EA" w:rsidRDefault="00E066EA" w:rsidP="000D60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C0A80"/>
    <w:multiLevelType w:val="hybridMultilevel"/>
    <w:tmpl w:val="427AB0DA"/>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96461FC"/>
    <w:multiLevelType w:val="hybridMultilevel"/>
    <w:tmpl w:val="8A90208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C7F1B13"/>
    <w:multiLevelType w:val="hybridMultilevel"/>
    <w:tmpl w:val="A20C2938"/>
    <w:lvl w:ilvl="0" w:tplc="54686EBC">
      <w:start w:val="5"/>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5A04704"/>
    <w:multiLevelType w:val="multilevel"/>
    <w:tmpl w:val="8E0E47C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2297259E"/>
    <w:multiLevelType w:val="multilevel"/>
    <w:tmpl w:val="70747D20"/>
    <w:lvl w:ilvl="0">
      <w:start w:val="1"/>
      <w:numFmt w:val="decimal"/>
      <w:lvlText w:val="%1."/>
      <w:lvlJc w:val="left"/>
      <w:pPr>
        <w:ind w:left="720" w:hanging="720"/>
      </w:pPr>
      <w:rPr>
        <w:rFonts w:asciiTheme="minorHAnsi" w:hAnsiTheme="minorHAnsi" w:cstheme="minorHAnsi" w:hint="default"/>
        <w:b w:val="0"/>
        <w:bCs w:val="0"/>
        <w:sz w:val="22"/>
        <w:szCs w:val="22"/>
      </w:rPr>
    </w:lvl>
    <w:lvl w:ilvl="1">
      <w:start w:val="1"/>
      <w:numFmt w:val="decimal"/>
      <w:lvlText w:val="%1.%2."/>
      <w:lvlJc w:val="left"/>
      <w:pPr>
        <w:ind w:left="858" w:hanging="432"/>
      </w:pPr>
      <w:rPr>
        <w:rFonts w:hint="default"/>
        <w:color w:val="000000" w:themeColor="text1"/>
        <w:sz w:val="22"/>
        <w:szCs w:val="22"/>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D1A0BAF"/>
    <w:multiLevelType w:val="singleLevel"/>
    <w:tmpl w:val="48984C88"/>
    <w:lvl w:ilvl="0">
      <w:numFmt w:val="bullet"/>
      <w:lvlText w:val="-"/>
      <w:lvlJc w:val="left"/>
      <w:pPr>
        <w:ind w:left="720" w:hanging="360"/>
      </w:pPr>
      <w:rPr>
        <w:rFonts w:ascii="Times New Roman" w:hAnsi="Times New Roman" w:hint="default"/>
      </w:rPr>
    </w:lvl>
  </w:abstractNum>
  <w:abstractNum w:abstractNumId="6" w15:restartNumberingAfterBreak="0">
    <w:nsid w:val="44523C10"/>
    <w:multiLevelType w:val="hybridMultilevel"/>
    <w:tmpl w:val="E7229ED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D50403F"/>
    <w:multiLevelType w:val="hybridMultilevel"/>
    <w:tmpl w:val="E1B81344"/>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5AAA6402"/>
    <w:multiLevelType w:val="hybridMultilevel"/>
    <w:tmpl w:val="9C1C6752"/>
    <w:lvl w:ilvl="0" w:tplc="617E9870">
      <w:start w:val="1"/>
      <w:numFmt w:val="bullet"/>
      <w:lvlText w:val=""/>
      <w:lvlJc w:val="left"/>
      <w:pPr>
        <w:tabs>
          <w:tab w:val="num" w:pos="1080"/>
        </w:tabs>
        <w:ind w:left="1080" w:hanging="360"/>
      </w:pPr>
      <w:rPr>
        <w:rFonts w:ascii="Symbol" w:hAnsi="Symbol" w:hint="default"/>
        <w:b w:val="0"/>
        <w:i w:val="0"/>
        <w:sz w:val="14"/>
        <w:szCs w:val="14"/>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E940DC4"/>
    <w:multiLevelType w:val="multilevel"/>
    <w:tmpl w:val="B8C87614"/>
    <w:lvl w:ilvl="0">
      <w:start w:val="2"/>
      <w:numFmt w:val="decimal"/>
      <w:lvlText w:val="%1."/>
      <w:lvlJc w:val="left"/>
      <w:pPr>
        <w:ind w:left="930" w:hanging="930"/>
      </w:pPr>
      <w:rPr>
        <w:rFonts w:hint="default"/>
      </w:rPr>
    </w:lvl>
    <w:lvl w:ilvl="1">
      <w:start w:val="28"/>
      <w:numFmt w:val="decimal"/>
      <w:lvlText w:val="%1.%2."/>
      <w:lvlJc w:val="left"/>
      <w:pPr>
        <w:ind w:left="930" w:hanging="930"/>
      </w:pPr>
      <w:rPr>
        <w:rFonts w:hint="default"/>
      </w:rPr>
    </w:lvl>
    <w:lvl w:ilvl="2">
      <w:start w:val="1"/>
      <w:numFmt w:val="decimal"/>
      <w:lvlText w:val="%1.%2.%3."/>
      <w:lvlJc w:val="left"/>
      <w:pPr>
        <w:ind w:left="930" w:hanging="930"/>
      </w:pPr>
      <w:rPr>
        <w:rFonts w:hint="default"/>
      </w:rPr>
    </w:lvl>
    <w:lvl w:ilvl="3">
      <w:start w:val="4"/>
      <w:numFmt w:val="decimal"/>
      <w:lvlText w:val="%1.%2.%3.%4."/>
      <w:lvlJc w:val="left"/>
      <w:pPr>
        <w:ind w:left="930" w:hanging="93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52F03A0"/>
    <w:multiLevelType w:val="hybridMultilevel"/>
    <w:tmpl w:val="ACC22B44"/>
    <w:lvl w:ilvl="0" w:tplc="77EE8B54">
      <w:start w:val="9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7D11C2F"/>
    <w:multiLevelType w:val="multilevel"/>
    <w:tmpl w:val="EF24FC10"/>
    <w:lvl w:ilvl="0">
      <w:start w:val="1"/>
      <w:numFmt w:val="decimal"/>
      <w:lvlText w:val="%1."/>
      <w:lvlJc w:val="left"/>
      <w:pPr>
        <w:tabs>
          <w:tab w:val="num" w:pos="0"/>
        </w:tabs>
        <w:ind w:left="720" w:hanging="720"/>
      </w:pPr>
      <w:rPr>
        <w:rFonts w:ascii="Ubuntu" w:eastAsia="Times New Roman" w:hAnsi="Ubuntu" w:cs="Arial"/>
      </w:rPr>
    </w:lvl>
    <w:lvl w:ilvl="1">
      <w:start w:val="1"/>
      <w:numFmt w:val="decimal"/>
      <w:lvlText w:val="%1.%2."/>
      <w:lvlJc w:val="left"/>
      <w:pPr>
        <w:tabs>
          <w:tab w:val="num" w:pos="0"/>
        </w:tabs>
        <w:ind w:left="720" w:hanging="720"/>
      </w:pPr>
      <w:rPr>
        <w:rFonts w:hint="default"/>
        <w:b w:val="0"/>
        <w:bCs/>
        <w:u w:val="none"/>
      </w:rPr>
    </w:lvl>
    <w:lvl w:ilvl="2">
      <w:start w:val="1"/>
      <w:numFmt w:val="decimal"/>
      <w:lvlText w:val="%1.%2.%3."/>
      <w:lvlJc w:val="left"/>
      <w:pPr>
        <w:tabs>
          <w:tab w:val="num" w:pos="0"/>
        </w:tabs>
        <w:ind w:left="720" w:hanging="720"/>
      </w:pPr>
      <w:rPr>
        <w:rFonts w:hint="default"/>
        <w:b w:val="0"/>
        <w:bCs/>
      </w:rPr>
    </w:lvl>
    <w:lvl w:ilvl="3">
      <w:start w:val="1"/>
      <w:numFmt w:val="lowerLetter"/>
      <w:lvlText w:val="%4)"/>
      <w:lvlJc w:val="left"/>
      <w:pPr>
        <w:tabs>
          <w:tab w:val="num" w:pos="0"/>
        </w:tabs>
        <w:ind w:left="720" w:hanging="720"/>
      </w:pPr>
      <w:rPr>
        <w:rFonts w:ascii="Ubuntu" w:eastAsia="Times New Roman" w:hAnsi="Ubuntu" w:cs="Arial"/>
        <w:b w:val="0"/>
        <w:strike w:val="0"/>
        <w:dstrike w:val="0"/>
      </w:rPr>
    </w:lvl>
    <w:lvl w:ilvl="4">
      <w:start w:val="1"/>
      <w:numFmt w:val="lowerLetter"/>
      <w:lvlText w:val="%5)"/>
      <w:lvlJc w:val="left"/>
      <w:pPr>
        <w:tabs>
          <w:tab w:val="num" w:pos="0"/>
        </w:tabs>
        <w:ind w:left="720" w:hanging="720"/>
      </w:pPr>
      <w:rPr>
        <w:rFonts w:ascii="Ubuntu" w:eastAsia="Times New Roman" w:hAnsi="Ubuntu" w:cs="Arial"/>
        <w:b w:val="0"/>
      </w:rPr>
    </w:lvl>
    <w:lvl w:ilvl="5">
      <w:start w:val="1"/>
      <w:numFmt w:val="decimal"/>
      <w:lvlText w:val="%1.%2.%3.%4.%5.%6."/>
      <w:lvlJc w:val="left"/>
      <w:pPr>
        <w:tabs>
          <w:tab w:val="num" w:pos="0"/>
        </w:tabs>
        <w:ind w:left="720" w:hanging="720"/>
      </w:pPr>
      <w:rPr>
        <w:rFonts w:hint="default"/>
        <w:b w:val="0"/>
      </w:rPr>
    </w:lvl>
    <w:lvl w:ilvl="6">
      <w:start w:val="1"/>
      <w:numFmt w:val="decimal"/>
      <w:lvlText w:val="%1.%2.%3.%4.%5.%6.%7."/>
      <w:lvlJc w:val="left"/>
      <w:pPr>
        <w:tabs>
          <w:tab w:val="num" w:pos="0"/>
        </w:tabs>
        <w:ind w:left="720" w:hanging="720"/>
      </w:pPr>
      <w:rPr>
        <w:rFonts w:hint="default"/>
        <w:b w:val="0"/>
      </w:rPr>
    </w:lvl>
    <w:lvl w:ilvl="7">
      <w:start w:val="1"/>
      <w:numFmt w:val="decimal"/>
      <w:lvlText w:val="%1.%2.%3.%4.%5.%6.%7.%8."/>
      <w:lvlJc w:val="left"/>
      <w:pPr>
        <w:tabs>
          <w:tab w:val="num" w:pos="0"/>
        </w:tabs>
        <w:ind w:left="720" w:hanging="720"/>
      </w:pPr>
      <w:rPr>
        <w:rFonts w:hint="default"/>
      </w:rPr>
    </w:lvl>
    <w:lvl w:ilvl="8">
      <w:start w:val="1"/>
      <w:numFmt w:val="decimal"/>
      <w:lvlText w:val="%1.%2.%3.%4.%5.%6.%7.%8.%9."/>
      <w:lvlJc w:val="left"/>
      <w:pPr>
        <w:tabs>
          <w:tab w:val="num" w:pos="0"/>
        </w:tabs>
        <w:ind w:left="720" w:hanging="720"/>
      </w:pPr>
      <w:rPr>
        <w:rFonts w:hint="default"/>
      </w:rPr>
    </w:lvl>
  </w:abstractNum>
  <w:abstractNum w:abstractNumId="12" w15:restartNumberingAfterBreak="0">
    <w:nsid w:val="682062C8"/>
    <w:multiLevelType w:val="multilevel"/>
    <w:tmpl w:val="D13A406C"/>
    <w:lvl w:ilvl="0">
      <w:start w:val="2"/>
      <w:numFmt w:val="decimal"/>
      <w:lvlText w:val="%1."/>
      <w:lvlJc w:val="left"/>
      <w:pPr>
        <w:ind w:left="825" w:hanging="825"/>
      </w:pPr>
      <w:rPr>
        <w:rFonts w:hint="default"/>
      </w:rPr>
    </w:lvl>
    <w:lvl w:ilvl="1">
      <w:start w:val="2"/>
      <w:numFmt w:val="decimal"/>
      <w:lvlText w:val="%1.%2."/>
      <w:lvlJc w:val="left"/>
      <w:pPr>
        <w:ind w:left="825" w:hanging="825"/>
      </w:pPr>
      <w:rPr>
        <w:rFonts w:hint="default"/>
      </w:rPr>
    </w:lvl>
    <w:lvl w:ilvl="2">
      <w:start w:val="9"/>
      <w:numFmt w:val="decimal"/>
      <w:lvlText w:val="%1.%2.%3."/>
      <w:lvlJc w:val="left"/>
      <w:pPr>
        <w:ind w:left="825" w:hanging="825"/>
      </w:pPr>
      <w:rPr>
        <w:rFonts w:hint="default"/>
      </w:rPr>
    </w:lvl>
    <w:lvl w:ilvl="3">
      <w:start w:val="7"/>
      <w:numFmt w:val="decimal"/>
      <w:lvlText w:val="%1.%2.%3.%4."/>
      <w:lvlJc w:val="left"/>
      <w:pPr>
        <w:ind w:left="825" w:hanging="825"/>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F363305"/>
    <w:multiLevelType w:val="hybridMultilevel"/>
    <w:tmpl w:val="13D40C66"/>
    <w:lvl w:ilvl="0" w:tplc="39F2652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12"/>
  </w:num>
  <w:num w:numId="3">
    <w:abstractNumId w:val="9"/>
  </w:num>
  <w:num w:numId="4">
    <w:abstractNumId w:val="10"/>
  </w:num>
  <w:num w:numId="5">
    <w:abstractNumId w:val="11"/>
    <w:lvlOverride w:ilvl="0">
      <w:lvl w:ilvl="0">
        <w:start w:val="2"/>
        <w:numFmt w:val="decimal"/>
        <w:lvlText w:val="%1."/>
        <w:lvlJc w:val="left"/>
        <w:pPr>
          <w:tabs>
            <w:tab w:val="num" w:pos="0"/>
          </w:tabs>
          <w:ind w:left="720" w:hanging="720"/>
        </w:pPr>
        <w:rPr>
          <w:rFonts w:hint="default"/>
        </w:rPr>
      </w:lvl>
    </w:lvlOverride>
    <w:lvlOverride w:ilvl="1">
      <w:lvl w:ilvl="1">
        <w:start w:val="1"/>
        <w:numFmt w:val="decimal"/>
        <w:lvlText w:val="%1.%2."/>
        <w:lvlJc w:val="left"/>
        <w:pPr>
          <w:tabs>
            <w:tab w:val="num" w:pos="0"/>
          </w:tabs>
          <w:ind w:left="720" w:hanging="720"/>
        </w:pPr>
        <w:rPr>
          <w:rFonts w:hint="default"/>
          <w:b/>
          <w:u w:val="none"/>
        </w:rPr>
      </w:lvl>
    </w:lvlOverride>
    <w:lvlOverride w:ilvl="2">
      <w:lvl w:ilvl="2">
        <w:start w:val="1"/>
        <w:numFmt w:val="decimal"/>
        <w:lvlText w:val="%1.%2.%3."/>
        <w:lvlJc w:val="left"/>
        <w:pPr>
          <w:tabs>
            <w:tab w:val="num" w:pos="0"/>
          </w:tabs>
          <w:ind w:left="720" w:hanging="720"/>
        </w:pPr>
        <w:rPr>
          <w:rFonts w:hint="default"/>
          <w:b w:val="0"/>
          <w:bCs/>
        </w:rPr>
      </w:lvl>
    </w:lvlOverride>
    <w:lvlOverride w:ilvl="3">
      <w:lvl w:ilvl="3">
        <w:start w:val="1"/>
        <w:numFmt w:val="decimal"/>
        <w:lvlText w:val="%1.%2.%3.%4."/>
        <w:lvlJc w:val="left"/>
        <w:pPr>
          <w:tabs>
            <w:tab w:val="num" w:pos="0"/>
          </w:tabs>
          <w:ind w:left="720" w:hanging="720"/>
        </w:pPr>
        <w:rPr>
          <w:rFonts w:hint="default"/>
          <w:b w:val="0"/>
          <w:strike w:val="0"/>
          <w:dstrike w:val="0"/>
        </w:rPr>
      </w:lvl>
    </w:lvlOverride>
    <w:lvlOverride w:ilvl="4">
      <w:lvl w:ilvl="4">
        <w:start w:val="1"/>
        <w:numFmt w:val="decimal"/>
        <w:lvlText w:val="%1.%2.%3.%4.%5."/>
        <w:lvlJc w:val="left"/>
        <w:pPr>
          <w:tabs>
            <w:tab w:val="num" w:pos="0"/>
          </w:tabs>
          <w:ind w:left="720" w:hanging="720"/>
        </w:pPr>
        <w:rPr>
          <w:rFonts w:hint="default"/>
          <w:b w:val="0"/>
        </w:rPr>
      </w:lvl>
    </w:lvlOverride>
    <w:lvlOverride w:ilvl="5">
      <w:lvl w:ilvl="5">
        <w:start w:val="1"/>
        <w:numFmt w:val="decimal"/>
        <w:lvlText w:val="%1.%2.%3.%4.%5.%6."/>
        <w:lvlJc w:val="left"/>
        <w:pPr>
          <w:tabs>
            <w:tab w:val="num" w:pos="0"/>
          </w:tabs>
          <w:ind w:left="720" w:hanging="720"/>
        </w:pPr>
        <w:rPr>
          <w:rFonts w:hint="default"/>
          <w:b w:val="0"/>
        </w:rPr>
      </w:lvl>
    </w:lvlOverride>
    <w:lvlOverride w:ilvl="6">
      <w:lvl w:ilvl="6">
        <w:start w:val="1"/>
        <w:numFmt w:val="decimal"/>
        <w:lvlText w:val="%1.%2.%3.%4.%5.%6.%7."/>
        <w:lvlJc w:val="left"/>
        <w:pPr>
          <w:tabs>
            <w:tab w:val="num" w:pos="0"/>
          </w:tabs>
          <w:ind w:left="720" w:hanging="720"/>
        </w:pPr>
        <w:rPr>
          <w:rFonts w:hint="default"/>
          <w:b w:val="0"/>
        </w:rPr>
      </w:lvl>
    </w:lvlOverride>
    <w:lvlOverride w:ilvl="7">
      <w:lvl w:ilvl="7">
        <w:start w:val="1"/>
        <w:numFmt w:val="decimal"/>
        <w:lvlText w:val="%1.%2.%3.%4.%5.%6.%7.%8."/>
        <w:lvlJc w:val="left"/>
        <w:pPr>
          <w:tabs>
            <w:tab w:val="num" w:pos="0"/>
          </w:tabs>
          <w:ind w:left="720" w:hanging="720"/>
        </w:pPr>
        <w:rPr>
          <w:rFonts w:hint="default"/>
        </w:rPr>
      </w:lvl>
    </w:lvlOverride>
    <w:lvlOverride w:ilvl="8">
      <w:lvl w:ilvl="8">
        <w:start w:val="1"/>
        <w:numFmt w:val="decimal"/>
        <w:lvlText w:val="%1.%2.%3.%4.%5.%6.%7.%8.%9."/>
        <w:lvlJc w:val="left"/>
        <w:pPr>
          <w:tabs>
            <w:tab w:val="num" w:pos="0"/>
          </w:tabs>
          <w:ind w:left="720" w:hanging="720"/>
        </w:pPr>
        <w:rPr>
          <w:rFonts w:hint="default"/>
        </w:rPr>
      </w:lvl>
    </w:lvlOverride>
  </w:num>
  <w:num w:numId="6">
    <w:abstractNumId w:val="8"/>
  </w:num>
  <w:num w:numId="7">
    <w:abstractNumId w:val="5"/>
  </w:num>
  <w:num w:numId="8">
    <w:abstractNumId w:val="3"/>
  </w:num>
  <w:num w:numId="9">
    <w:abstractNumId w:val="6"/>
  </w:num>
  <w:num w:numId="10">
    <w:abstractNumId w:val="4"/>
  </w:num>
  <w:num w:numId="11">
    <w:abstractNumId w:val="0"/>
  </w:num>
  <w:num w:numId="12">
    <w:abstractNumId w:val="7"/>
  </w:num>
  <w:num w:numId="13">
    <w:abstractNumId w:val="1"/>
  </w:num>
  <w:num w:numId="14">
    <w:abstractNumId w:val="13"/>
  </w:num>
  <w:num w:numId="15">
    <w:abstractNumId w:val="2"/>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316"/>
    <w:rsid w:val="00016990"/>
    <w:rsid w:val="00054FB1"/>
    <w:rsid w:val="00065F28"/>
    <w:rsid w:val="00075F42"/>
    <w:rsid w:val="000D608E"/>
    <w:rsid w:val="000E0596"/>
    <w:rsid w:val="00137137"/>
    <w:rsid w:val="00157BFE"/>
    <w:rsid w:val="00163732"/>
    <w:rsid w:val="0017202C"/>
    <w:rsid w:val="00186A4D"/>
    <w:rsid w:val="001970EF"/>
    <w:rsid w:val="001D7873"/>
    <w:rsid w:val="002014B3"/>
    <w:rsid w:val="00206E4F"/>
    <w:rsid w:val="00221B6D"/>
    <w:rsid w:val="0023555D"/>
    <w:rsid w:val="00235B8C"/>
    <w:rsid w:val="00246109"/>
    <w:rsid w:val="00254589"/>
    <w:rsid w:val="002833EB"/>
    <w:rsid w:val="002917ED"/>
    <w:rsid w:val="00295DBB"/>
    <w:rsid w:val="002C67C8"/>
    <w:rsid w:val="002F1F68"/>
    <w:rsid w:val="00356B95"/>
    <w:rsid w:val="00377600"/>
    <w:rsid w:val="003875F9"/>
    <w:rsid w:val="00393501"/>
    <w:rsid w:val="003A0596"/>
    <w:rsid w:val="003C0244"/>
    <w:rsid w:val="003C4FD0"/>
    <w:rsid w:val="00427DEE"/>
    <w:rsid w:val="004A10D0"/>
    <w:rsid w:val="004A24CD"/>
    <w:rsid w:val="004A455E"/>
    <w:rsid w:val="004D25B7"/>
    <w:rsid w:val="005018F0"/>
    <w:rsid w:val="00520A5F"/>
    <w:rsid w:val="0053098C"/>
    <w:rsid w:val="00537AC0"/>
    <w:rsid w:val="005410A7"/>
    <w:rsid w:val="0054336C"/>
    <w:rsid w:val="00563D8B"/>
    <w:rsid w:val="00572B41"/>
    <w:rsid w:val="00584963"/>
    <w:rsid w:val="005A5106"/>
    <w:rsid w:val="005E701A"/>
    <w:rsid w:val="00613EE7"/>
    <w:rsid w:val="0063299F"/>
    <w:rsid w:val="00645714"/>
    <w:rsid w:val="006578C3"/>
    <w:rsid w:val="006B1624"/>
    <w:rsid w:val="006D6BAF"/>
    <w:rsid w:val="006E289E"/>
    <w:rsid w:val="006E3DF1"/>
    <w:rsid w:val="006F1115"/>
    <w:rsid w:val="007033D9"/>
    <w:rsid w:val="00736B1F"/>
    <w:rsid w:val="0074200F"/>
    <w:rsid w:val="00752ED0"/>
    <w:rsid w:val="007928C9"/>
    <w:rsid w:val="007C78D0"/>
    <w:rsid w:val="007F3763"/>
    <w:rsid w:val="00814F24"/>
    <w:rsid w:val="0085548F"/>
    <w:rsid w:val="008F67DC"/>
    <w:rsid w:val="0090592E"/>
    <w:rsid w:val="009300CF"/>
    <w:rsid w:val="009B46B7"/>
    <w:rsid w:val="009B7824"/>
    <w:rsid w:val="00A05107"/>
    <w:rsid w:val="00A1766E"/>
    <w:rsid w:val="00A24690"/>
    <w:rsid w:val="00A31F1A"/>
    <w:rsid w:val="00A37F21"/>
    <w:rsid w:val="00A649F9"/>
    <w:rsid w:val="00A8443C"/>
    <w:rsid w:val="00AA55E7"/>
    <w:rsid w:val="00AB1D3D"/>
    <w:rsid w:val="00AB6840"/>
    <w:rsid w:val="00AC6BD2"/>
    <w:rsid w:val="00AD1C6A"/>
    <w:rsid w:val="00AD556A"/>
    <w:rsid w:val="00AF303A"/>
    <w:rsid w:val="00AF69EB"/>
    <w:rsid w:val="00B0593F"/>
    <w:rsid w:val="00B06344"/>
    <w:rsid w:val="00B45316"/>
    <w:rsid w:val="00B835CB"/>
    <w:rsid w:val="00BA0385"/>
    <w:rsid w:val="00BD02AE"/>
    <w:rsid w:val="00D07820"/>
    <w:rsid w:val="00D1521B"/>
    <w:rsid w:val="00D20D87"/>
    <w:rsid w:val="00DA3EAD"/>
    <w:rsid w:val="00DF5377"/>
    <w:rsid w:val="00E066EA"/>
    <w:rsid w:val="00E22418"/>
    <w:rsid w:val="00E32669"/>
    <w:rsid w:val="00E36BF4"/>
    <w:rsid w:val="00E54732"/>
    <w:rsid w:val="00E74B1F"/>
    <w:rsid w:val="00EA25D7"/>
    <w:rsid w:val="00EC7780"/>
    <w:rsid w:val="00F06240"/>
    <w:rsid w:val="00F15398"/>
    <w:rsid w:val="00F20352"/>
    <w:rsid w:val="00F364B4"/>
    <w:rsid w:val="00F47D70"/>
    <w:rsid w:val="00F70D65"/>
    <w:rsid w:val="00FA7868"/>
    <w:rsid w:val="00FC3C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81364"/>
  <w15:chartTrackingRefBased/>
  <w15:docId w15:val="{8EEF1B9E-91C0-434E-BF50-346EA062F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E0596"/>
    <w:pPr>
      <w:ind w:left="720"/>
      <w:contextualSpacing/>
    </w:pPr>
  </w:style>
  <w:style w:type="character" w:styleId="Odwoaniedokomentarza">
    <w:name w:val="annotation reference"/>
    <w:basedOn w:val="Domylnaczcionkaakapitu"/>
    <w:uiPriority w:val="99"/>
    <w:semiHidden/>
    <w:unhideWhenUsed/>
    <w:rsid w:val="00356B95"/>
    <w:rPr>
      <w:sz w:val="16"/>
      <w:szCs w:val="16"/>
    </w:rPr>
  </w:style>
  <w:style w:type="paragraph" w:styleId="Tekstkomentarza">
    <w:name w:val="annotation text"/>
    <w:basedOn w:val="Normalny"/>
    <w:link w:val="TekstkomentarzaZnak"/>
    <w:uiPriority w:val="99"/>
    <w:semiHidden/>
    <w:unhideWhenUsed/>
    <w:rsid w:val="00356B9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56B95"/>
    <w:rPr>
      <w:sz w:val="20"/>
      <w:szCs w:val="20"/>
    </w:rPr>
  </w:style>
  <w:style w:type="paragraph" w:styleId="Tematkomentarza">
    <w:name w:val="annotation subject"/>
    <w:basedOn w:val="Tekstkomentarza"/>
    <w:next w:val="Tekstkomentarza"/>
    <w:link w:val="TematkomentarzaZnak"/>
    <w:uiPriority w:val="99"/>
    <w:semiHidden/>
    <w:unhideWhenUsed/>
    <w:rsid w:val="00356B95"/>
    <w:rPr>
      <w:b/>
      <w:bCs/>
    </w:rPr>
  </w:style>
  <w:style w:type="character" w:customStyle="1" w:styleId="TematkomentarzaZnak">
    <w:name w:val="Temat komentarza Znak"/>
    <w:basedOn w:val="TekstkomentarzaZnak"/>
    <w:link w:val="Tematkomentarza"/>
    <w:uiPriority w:val="99"/>
    <w:semiHidden/>
    <w:rsid w:val="00356B95"/>
    <w:rPr>
      <w:b/>
      <w:bCs/>
      <w:sz w:val="20"/>
      <w:szCs w:val="20"/>
    </w:rPr>
  </w:style>
  <w:style w:type="paragraph" w:styleId="Poprawka">
    <w:name w:val="Revision"/>
    <w:hidden/>
    <w:uiPriority w:val="99"/>
    <w:semiHidden/>
    <w:rsid w:val="00AF303A"/>
    <w:pPr>
      <w:spacing w:after="0" w:line="240" w:lineRule="auto"/>
    </w:pPr>
  </w:style>
  <w:style w:type="paragraph" w:customStyle="1" w:styleId="Default">
    <w:name w:val="Default"/>
    <w:rsid w:val="00E32669"/>
    <w:pPr>
      <w:autoSpaceDE w:val="0"/>
      <w:autoSpaceDN w:val="0"/>
      <w:adjustRightInd w:val="0"/>
      <w:spacing w:after="0" w:line="240" w:lineRule="auto"/>
    </w:pPr>
    <w:rPr>
      <w:rFonts w:ascii="Arial" w:eastAsia="Times New Roman" w:hAnsi="Arial" w:cs="Arial"/>
      <w:color w:val="000000"/>
      <w:sz w:val="24"/>
      <w:szCs w:val="24"/>
    </w:rPr>
  </w:style>
  <w:style w:type="paragraph" w:styleId="Nagwek">
    <w:name w:val="header"/>
    <w:basedOn w:val="Normalny"/>
    <w:link w:val="NagwekZnak"/>
    <w:uiPriority w:val="99"/>
    <w:unhideWhenUsed/>
    <w:rsid w:val="000D608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D608E"/>
  </w:style>
  <w:style w:type="paragraph" w:styleId="Stopka">
    <w:name w:val="footer"/>
    <w:basedOn w:val="Normalny"/>
    <w:link w:val="StopkaZnak"/>
    <w:uiPriority w:val="99"/>
    <w:unhideWhenUsed/>
    <w:rsid w:val="000D608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D608E"/>
  </w:style>
  <w:style w:type="paragraph" w:customStyle="1" w:styleId="Tre">
    <w:name w:val="Treść"/>
    <w:uiPriority w:val="99"/>
    <w:rsid w:val="005410A7"/>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eastAsia="Arial Unicode MS" w:hAnsi="Arial Unicode MS" w:cs="Arial Unicode MS"/>
      <w:color w:val="000000"/>
      <w:lang w:eastAsia="pl-PL"/>
    </w:rPr>
  </w:style>
  <w:style w:type="character" w:customStyle="1" w:styleId="normaltextrun">
    <w:name w:val="normaltextrun"/>
    <w:basedOn w:val="Domylnaczcionkaakapitu"/>
    <w:rsid w:val="00A37F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871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9</Pages>
  <Words>3990</Words>
  <Characters>23943</Characters>
  <Application>Microsoft Office Word</Application>
  <DocSecurity>0</DocSecurity>
  <Lines>199</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 Koniszewska</dc:creator>
  <cp:keywords/>
  <dc:description/>
  <cp:lastModifiedBy>Piotrowski Sławomir</cp:lastModifiedBy>
  <cp:revision>4</cp:revision>
  <dcterms:created xsi:type="dcterms:W3CDTF">2024-02-13T13:02:00Z</dcterms:created>
  <dcterms:modified xsi:type="dcterms:W3CDTF">2024-02-19T12:09:00Z</dcterms:modified>
</cp:coreProperties>
</file>